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11F2D" w14:textId="7F2EC421" w:rsidR="00A66DA9" w:rsidRPr="00F00E36" w:rsidRDefault="00A66DA9" w:rsidP="00361C0C">
      <w:pPr>
        <w:pStyle w:val="Heading5"/>
        <w:tabs>
          <w:tab w:val="clear" w:pos="720"/>
        </w:tabs>
        <w:jc w:val="center"/>
        <w:rPr>
          <w:rFonts w:asciiTheme="minorHAnsi" w:hAnsiTheme="minorHAnsi" w:cstheme="minorHAnsi"/>
          <w:bCs/>
          <w:sz w:val="22"/>
          <w:szCs w:val="22"/>
        </w:rPr>
      </w:pPr>
      <w:r w:rsidRPr="00F00E36">
        <w:rPr>
          <w:rFonts w:asciiTheme="minorHAnsi" w:hAnsiTheme="minorHAnsi" w:cstheme="minorHAnsi"/>
          <w:bCs/>
          <w:sz w:val="22"/>
          <w:szCs w:val="22"/>
        </w:rPr>
        <w:t xml:space="preserve">Statutory Accounting Principles </w:t>
      </w:r>
      <w:r w:rsidR="00447F20" w:rsidRPr="00F00E36">
        <w:rPr>
          <w:rFonts w:asciiTheme="minorHAnsi" w:hAnsiTheme="minorHAnsi" w:cstheme="minorHAnsi"/>
          <w:bCs/>
          <w:sz w:val="22"/>
          <w:szCs w:val="22"/>
        </w:rPr>
        <w:t xml:space="preserve">(E) </w:t>
      </w:r>
      <w:r w:rsidRPr="00F00E36">
        <w:rPr>
          <w:rFonts w:asciiTheme="minorHAnsi" w:hAnsiTheme="minorHAnsi" w:cstheme="minorHAnsi"/>
          <w:bCs/>
          <w:sz w:val="22"/>
          <w:szCs w:val="22"/>
        </w:rPr>
        <w:t>Working Group</w:t>
      </w:r>
    </w:p>
    <w:p w14:paraId="2865CB61" w14:textId="5DF9115B" w:rsidR="0070244F" w:rsidRPr="00F00E36" w:rsidRDefault="0070244F" w:rsidP="004C0F15">
      <w:pPr>
        <w:pStyle w:val="Heading5"/>
        <w:tabs>
          <w:tab w:val="left" w:pos="7200"/>
        </w:tabs>
        <w:jc w:val="center"/>
        <w:rPr>
          <w:rFonts w:asciiTheme="minorHAnsi" w:hAnsiTheme="minorHAnsi" w:cstheme="minorHAnsi"/>
          <w:bCs/>
          <w:sz w:val="22"/>
          <w:szCs w:val="22"/>
        </w:rPr>
      </w:pPr>
      <w:r w:rsidRPr="00F00E36">
        <w:rPr>
          <w:rFonts w:asciiTheme="minorHAnsi" w:hAnsiTheme="minorHAnsi" w:cstheme="minorHAnsi"/>
          <w:bCs/>
          <w:sz w:val="22"/>
          <w:szCs w:val="22"/>
        </w:rPr>
        <w:t>Hearing Agenda</w:t>
      </w:r>
      <w:r w:rsidR="00D321EB" w:rsidRPr="00F00E36">
        <w:rPr>
          <w:rFonts w:asciiTheme="minorHAnsi" w:hAnsiTheme="minorHAnsi" w:cstheme="minorHAnsi"/>
          <w:bCs/>
          <w:sz w:val="22"/>
          <w:szCs w:val="22"/>
        </w:rPr>
        <w:t xml:space="preserve"> </w:t>
      </w:r>
    </w:p>
    <w:p w14:paraId="64380D65" w14:textId="6A7BAE5B" w:rsidR="00422A26" w:rsidRPr="00F00E36" w:rsidRDefault="00327F58" w:rsidP="004C0F15">
      <w:pPr>
        <w:pStyle w:val="Heading5"/>
        <w:tabs>
          <w:tab w:val="left" w:pos="7200"/>
        </w:tabs>
        <w:jc w:val="center"/>
        <w:rPr>
          <w:rFonts w:asciiTheme="minorHAnsi" w:hAnsiTheme="minorHAnsi" w:cstheme="minorHAnsi"/>
          <w:bCs/>
          <w:sz w:val="22"/>
          <w:szCs w:val="22"/>
        </w:rPr>
      </w:pPr>
      <w:r w:rsidRPr="00F00E36">
        <w:rPr>
          <w:rFonts w:asciiTheme="minorHAnsi" w:hAnsiTheme="minorHAnsi" w:cstheme="minorHAnsi"/>
          <w:bCs/>
          <w:sz w:val="22"/>
          <w:szCs w:val="22"/>
        </w:rPr>
        <w:t>August 11</w:t>
      </w:r>
      <w:r w:rsidR="00177C47" w:rsidRPr="00F00E36">
        <w:rPr>
          <w:rFonts w:asciiTheme="minorHAnsi" w:hAnsiTheme="minorHAnsi" w:cstheme="minorHAnsi"/>
          <w:bCs/>
          <w:sz w:val="22"/>
          <w:szCs w:val="22"/>
        </w:rPr>
        <w:t>, 2025</w:t>
      </w:r>
    </w:p>
    <w:p w14:paraId="5566CEA1" w14:textId="77777777" w:rsidR="006D5A9F" w:rsidRPr="00F00E36" w:rsidRDefault="006D5A9F" w:rsidP="002B15DA">
      <w:pPr>
        <w:jc w:val="both"/>
        <w:rPr>
          <w:rFonts w:asciiTheme="minorHAnsi" w:hAnsiTheme="minorHAnsi" w:cstheme="minorHAnsi"/>
          <w:sz w:val="22"/>
          <w:szCs w:val="22"/>
        </w:rPr>
      </w:pPr>
    </w:p>
    <w:p w14:paraId="00040EF9" w14:textId="77777777" w:rsidR="00A767A9" w:rsidRPr="00F00E36" w:rsidRDefault="00A767A9" w:rsidP="002B15DA">
      <w:pPr>
        <w:jc w:val="both"/>
        <w:rPr>
          <w:rFonts w:asciiTheme="minorHAnsi" w:hAnsiTheme="minorHAnsi" w:cstheme="minorHAnsi"/>
          <w:sz w:val="22"/>
          <w:szCs w:val="22"/>
        </w:rPr>
      </w:pPr>
    </w:p>
    <w:p w14:paraId="6411E8C1" w14:textId="77777777" w:rsidR="006D5A9F" w:rsidRPr="00F00E36" w:rsidRDefault="002C5827" w:rsidP="004A3FAE">
      <w:pPr>
        <w:jc w:val="center"/>
        <w:rPr>
          <w:rFonts w:asciiTheme="minorHAnsi" w:hAnsiTheme="minorHAnsi" w:cstheme="minorHAnsi"/>
          <w:b/>
          <w:bCs/>
          <w:sz w:val="22"/>
          <w:szCs w:val="22"/>
          <w:u w:val="single"/>
        </w:rPr>
      </w:pPr>
      <w:r w:rsidRPr="00F00E36">
        <w:rPr>
          <w:rFonts w:asciiTheme="minorHAnsi" w:hAnsiTheme="minorHAnsi" w:cstheme="minorHAnsi"/>
          <w:b/>
          <w:bCs/>
          <w:sz w:val="22"/>
          <w:szCs w:val="22"/>
          <w:u w:val="single"/>
        </w:rPr>
        <w:t>ROLL CALL</w:t>
      </w:r>
    </w:p>
    <w:p w14:paraId="4FED92CE" w14:textId="77777777" w:rsidR="00B45965" w:rsidRPr="00F00E36" w:rsidRDefault="00B45965" w:rsidP="002B15DA">
      <w:pPr>
        <w:jc w:val="both"/>
        <w:rPr>
          <w:rFonts w:asciiTheme="minorHAnsi" w:hAnsiTheme="minorHAnsi" w:cstheme="minorHAnsi"/>
          <w:b/>
          <w:bCs/>
          <w:sz w:val="22"/>
          <w:szCs w:val="22"/>
        </w:rPr>
      </w:pPr>
    </w:p>
    <w:tbl>
      <w:tblPr>
        <w:tblW w:w="10307" w:type="dxa"/>
        <w:tblLayout w:type="fixed"/>
        <w:tblLook w:val="01E0" w:firstRow="1" w:lastRow="1" w:firstColumn="1" w:lastColumn="1" w:noHBand="0" w:noVBand="0"/>
      </w:tblPr>
      <w:tblGrid>
        <w:gridCol w:w="4050"/>
        <w:gridCol w:w="1440"/>
        <w:gridCol w:w="3150"/>
        <w:gridCol w:w="1667"/>
      </w:tblGrid>
      <w:tr w:rsidR="00B45965" w:rsidRPr="00F00E36" w14:paraId="40DFD5EF" w14:textId="77777777" w:rsidTr="00EA6E42">
        <w:tc>
          <w:tcPr>
            <w:tcW w:w="4050" w:type="dxa"/>
            <w:tcMar>
              <w:left w:w="43" w:type="dxa"/>
              <w:right w:w="43" w:type="dxa"/>
            </w:tcMar>
          </w:tcPr>
          <w:p w14:paraId="6825D6FA"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Dale Bruggeman, Chair</w:t>
            </w:r>
          </w:p>
        </w:tc>
        <w:tc>
          <w:tcPr>
            <w:tcW w:w="1440" w:type="dxa"/>
            <w:tcMar>
              <w:left w:w="43" w:type="dxa"/>
              <w:right w:w="43" w:type="dxa"/>
            </w:tcMar>
          </w:tcPr>
          <w:p w14:paraId="0EB5357A"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Ohio</w:t>
            </w:r>
          </w:p>
        </w:tc>
        <w:tc>
          <w:tcPr>
            <w:tcW w:w="3150" w:type="dxa"/>
            <w:tcMar>
              <w:left w:w="43" w:type="dxa"/>
              <w:right w:w="43" w:type="dxa"/>
            </w:tcMar>
          </w:tcPr>
          <w:p w14:paraId="58D13813" w14:textId="1B90E8D7" w:rsidR="00B45965" w:rsidRPr="00F00E36" w:rsidRDefault="00DD10BD"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Steve Mayhew</w:t>
            </w:r>
            <w:r w:rsidR="007E4070" w:rsidRPr="00F00E36">
              <w:rPr>
                <w:rFonts w:asciiTheme="minorHAnsi" w:hAnsiTheme="minorHAnsi" w:cstheme="minorHAnsi"/>
                <w:sz w:val="22"/>
                <w:szCs w:val="22"/>
              </w:rPr>
              <w:t>/Kristin Hynes</w:t>
            </w:r>
          </w:p>
        </w:tc>
        <w:tc>
          <w:tcPr>
            <w:tcW w:w="1667" w:type="dxa"/>
            <w:tcMar>
              <w:left w:w="43" w:type="dxa"/>
              <w:right w:w="43" w:type="dxa"/>
            </w:tcMar>
          </w:tcPr>
          <w:p w14:paraId="6D6117ED"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Michigan</w:t>
            </w:r>
            <w:r w:rsidRPr="00F00E36" w:rsidDel="00FB154B">
              <w:rPr>
                <w:rFonts w:asciiTheme="minorHAnsi" w:hAnsiTheme="minorHAnsi" w:cstheme="minorHAnsi"/>
                <w:sz w:val="22"/>
                <w:szCs w:val="22"/>
              </w:rPr>
              <w:t xml:space="preserve"> </w:t>
            </w:r>
          </w:p>
        </w:tc>
      </w:tr>
      <w:tr w:rsidR="00B45965" w:rsidRPr="00F00E36" w14:paraId="5B433EB9" w14:textId="77777777" w:rsidTr="00EA6E42">
        <w:tc>
          <w:tcPr>
            <w:tcW w:w="4050" w:type="dxa"/>
            <w:tcMar>
              <w:left w:w="43" w:type="dxa"/>
              <w:right w:w="43" w:type="dxa"/>
            </w:tcMar>
          </w:tcPr>
          <w:p w14:paraId="661F0EF5" w14:textId="1DDCC296" w:rsidR="00B45965" w:rsidRPr="00F00E36" w:rsidRDefault="00B6295A" w:rsidP="00EA6E42">
            <w:pPr>
              <w:keepLines/>
              <w:ind w:right="-90"/>
              <w:jc w:val="both"/>
              <w:rPr>
                <w:rFonts w:asciiTheme="minorHAnsi" w:hAnsiTheme="minorHAnsi" w:cstheme="minorHAnsi"/>
                <w:sz w:val="22"/>
                <w:szCs w:val="22"/>
              </w:rPr>
            </w:pPr>
            <w:r w:rsidRPr="00F00E36">
              <w:rPr>
                <w:rFonts w:asciiTheme="minorHAnsi" w:hAnsiTheme="minorHAnsi" w:cstheme="minorHAnsi"/>
                <w:sz w:val="22"/>
                <w:szCs w:val="22"/>
              </w:rPr>
              <w:t>Kevin Clark</w:t>
            </w:r>
            <w:r w:rsidR="00B45965" w:rsidRPr="00F00E36">
              <w:rPr>
                <w:rFonts w:asciiTheme="minorHAnsi" w:hAnsiTheme="minorHAnsi" w:cstheme="minorHAnsi"/>
                <w:sz w:val="22"/>
                <w:szCs w:val="22"/>
              </w:rPr>
              <w:t>, Vice Chair</w:t>
            </w:r>
          </w:p>
        </w:tc>
        <w:tc>
          <w:tcPr>
            <w:tcW w:w="1440" w:type="dxa"/>
            <w:tcMar>
              <w:left w:w="43" w:type="dxa"/>
              <w:right w:w="43" w:type="dxa"/>
            </w:tcMar>
          </w:tcPr>
          <w:p w14:paraId="508DC4BD"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Iowa</w:t>
            </w:r>
          </w:p>
        </w:tc>
        <w:tc>
          <w:tcPr>
            <w:tcW w:w="3150" w:type="dxa"/>
            <w:tcMar>
              <w:left w:w="43" w:type="dxa"/>
              <w:right w:w="43" w:type="dxa"/>
            </w:tcMar>
          </w:tcPr>
          <w:p w14:paraId="69C16A8A" w14:textId="3F4E1B8C" w:rsidR="00B45965" w:rsidRPr="00F00E36" w:rsidRDefault="00BB6C02" w:rsidP="002B15DA">
            <w:pPr>
              <w:jc w:val="both"/>
              <w:rPr>
                <w:rFonts w:asciiTheme="minorHAnsi" w:hAnsiTheme="minorHAnsi" w:cstheme="minorHAnsi"/>
                <w:sz w:val="22"/>
                <w:szCs w:val="22"/>
              </w:rPr>
            </w:pPr>
            <w:r>
              <w:rPr>
                <w:rFonts w:asciiTheme="minorHAnsi" w:hAnsiTheme="minorHAnsi" w:cstheme="minorHAnsi"/>
                <w:sz w:val="22"/>
                <w:szCs w:val="22"/>
              </w:rPr>
              <w:t>Ned Cat</w:t>
            </w:r>
            <w:r w:rsidR="00657BFD">
              <w:rPr>
                <w:rFonts w:asciiTheme="minorHAnsi" w:hAnsiTheme="minorHAnsi" w:cstheme="minorHAnsi"/>
                <w:sz w:val="22"/>
                <w:szCs w:val="22"/>
              </w:rPr>
              <w:t>aldo</w:t>
            </w:r>
          </w:p>
        </w:tc>
        <w:tc>
          <w:tcPr>
            <w:tcW w:w="1667" w:type="dxa"/>
            <w:tcMar>
              <w:left w:w="43" w:type="dxa"/>
              <w:right w:w="43" w:type="dxa"/>
            </w:tcMar>
          </w:tcPr>
          <w:p w14:paraId="3C210ED8" w14:textId="77777777" w:rsidR="00B45965" w:rsidRPr="00F00E36" w:rsidRDefault="00B45965" w:rsidP="002B15DA">
            <w:pPr>
              <w:jc w:val="both"/>
              <w:rPr>
                <w:rFonts w:asciiTheme="minorHAnsi" w:hAnsiTheme="minorHAnsi" w:cstheme="minorHAnsi"/>
                <w:sz w:val="22"/>
                <w:szCs w:val="22"/>
              </w:rPr>
            </w:pPr>
            <w:r w:rsidRPr="00F00E36">
              <w:rPr>
                <w:rFonts w:asciiTheme="minorHAnsi" w:hAnsiTheme="minorHAnsi" w:cstheme="minorHAnsi"/>
                <w:sz w:val="22"/>
                <w:szCs w:val="22"/>
              </w:rPr>
              <w:t>New Hampshire</w:t>
            </w:r>
          </w:p>
        </w:tc>
      </w:tr>
      <w:tr w:rsidR="00B45965" w:rsidRPr="00F00E36" w14:paraId="3DC91B9A" w14:textId="77777777" w:rsidTr="00EA6E42">
        <w:tc>
          <w:tcPr>
            <w:tcW w:w="4050" w:type="dxa"/>
            <w:tcMar>
              <w:left w:w="43" w:type="dxa"/>
              <w:right w:w="43" w:type="dxa"/>
            </w:tcMar>
          </w:tcPr>
          <w:p w14:paraId="3DCA1945" w14:textId="1C0F8C25" w:rsidR="00B45965" w:rsidRPr="00F00E36" w:rsidRDefault="007C3ABA" w:rsidP="00EA6E42">
            <w:pPr>
              <w:keepLines/>
              <w:jc w:val="both"/>
              <w:rPr>
                <w:rFonts w:asciiTheme="minorHAnsi" w:hAnsiTheme="minorHAnsi" w:cstheme="minorHAnsi"/>
                <w:sz w:val="22"/>
                <w:szCs w:val="22"/>
              </w:rPr>
            </w:pPr>
            <w:r w:rsidRPr="00F00E36">
              <w:rPr>
                <w:rFonts w:asciiTheme="minorHAnsi" w:hAnsiTheme="minorHAnsi" w:cstheme="minorHAnsi"/>
                <w:sz w:val="22"/>
                <w:szCs w:val="22"/>
              </w:rPr>
              <w:t>Sheila Travis</w:t>
            </w:r>
            <w:r w:rsidR="00D074C7" w:rsidRPr="00F00E36">
              <w:rPr>
                <w:rFonts w:asciiTheme="minorHAnsi" w:hAnsiTheme="minorHAnsi" w:cstheme="minorHAnsi"/>
                <w:sz w:val="22"/>
                <w:szCs w:val="22"/>
              </w:rPr>
              <w:t>/Richard Russell</w:t>
            </w:r>
          </w:p>
        </w:tc>
        <w:tc>
          <w:tcPr>
            <w:tcW w:w="1440" w:type="dxa"/>
            <w:tcMar>
              <w:left w:w="43" w:type="dxa"/>
              <w:right w:w="43" w:type="dxa"/>
            </w:tcMar>
          </w:tcPr>
          <w:p w14:paraId="0D3852A6"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Alabama</w:t>
            </w:r>
          </w:p>
        </w:tc>
        <w:tc>
          <w:tcPr>
            <w:tcW w:w="3150" w:type="dxa"/>
            <w:tcMar>
              <w:left w:w="43" w:type="dxa"/>
              <w:right w:w="43" w:type="dxa"/>
            </w:tcMar>
          </w:tcPr>
          <w:p w14:paraId="44C750F8"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Bob Kasinow</w:t>
            </w:r>
          </w:p>
        </w:tc>
        <w:tc>
          <w:tcPr>
            <w:tcW w:w="1667" w:type="dxa"/>
            <w:tcMar>
              <w:left w:w="43" w:type="dxa"/>
              <w:right w:w="43" w:type="dxa"/>
            </w:tcMar>
          </w:tcPr>
          <w:p w14:paraId="2D7A0972"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New York</w:t>
            </w:r>
          </w:p>
        </w:tc>
      </w:tr>
      <w:tr w:rsidR="00B45965" w:rsidRPr="00F00E36" w14:paraId="4CC5F4D5" w14:textId="77777777" w:rsidTr="008B2587">
        <w:trPr>
          <w:trHeight w:val="63"/>
        </w:trPr>
        <w:tc>
          <w:tcPr>
            <w:tcW w:w="4050" w:type="dxa"/>
            <w:tcMar>
              <w:left w:w="43" w:type="dxa"/>
              <w:right w:w="43" w:type="dxa"/>
            </w:tcMar>
          </w:tcPr>
          <w:p w14:paraId="6734BDD5" w14:textId="77777777" w:rsidR="00B45965" w:rsidRPr="00F00E36" w:rsidRDefault="00B45965" w:rsidP="00EA6E42">
            <w:pPr>
              <w:keepLines/>
              <w:jc w:val="both"/>
              <w:rPr>
                <w:rFonts w:asciiTheme="minorHAnsi" w:hAnsiTheme="minorHAnsi" w:cstheme="minorHAnsi"/>
                <w:sz w:val="22"/>
                <w:szCs w:val="22"/>
              </w:rPr>
            </w:pPr>
            <w:r w:rsidRPr="00F00E36">
              <w:rPr>
                <w:rFonts w:asciiTheme="minorHAnsi" w:hAnsiTheme="minorHAnsi" w:cstheme="minorHAnsi"/>
                <w:sz w:val="22"/>
                <w:szCs w:val="22"/>
              </w:rPr>
              <w:t>Kim Hudson</w:t>
            </w:r>
          </w:p>
        </w:tc>
        <w:tc>
          <w:tcPr>
            <w:tcW w:w="1440" w:type="dxa"/>
            <w:tcMar>
              <w:left w:w="43" w:type="dxa"/>
              <w:right w:w="43" w:type="dxa"/>
            </w:tcMar>
          </w:tcPr>
          <w:p w14:paraId="6D637AE1"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California</w:t>
            </w:r>
          </w:p>
        </w:tc>
        <w:tc>
          <w:tcPr>
            <w:tcW w:w="3150" w:type="dxa"/>
            <w:tcMar>
              <w:left w:w="43" w:type="dxa"/>
              <w:right w:w="43" w:type="dxa"/>
            </w:tcMar>
          </w:tcPr>
          <w:p w14:paraId="1C6DF629" w14:textId="7BC0898D" w:rsidR="00B45965" w:rsidRPr="00F00E36" w:rsidRDefault="007D5F78"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Diana Sherman</w:t>
            </w:r>
          </w:p>
        </w:tc>
        <w:tc>
          <w:tcPr>
            <w:tcW w:w="1667" w:type="dxa"/>
            <w:tcMar>
              <w:left w:w="43" w:type="dxa"/>
              <w:right w:w="43" w:type="dxa"/>
            </w:tcMar>
          </w:tcPr>
          <w:p w14:paraId="41895671"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Pennsylvania</w:t>
            </w:r>
          </w:p>
        </w:tc>
      </w:tr>
      <w:tr w:rsidR="00B45965" w:rsidRPr="00F00E36" w14:paraId="4872C9A1" w14:textId="77777777" w:rsidTr="00EA6E42">
        <w:tc>
          <w:tcPr>
            <w:tcW w:w="4050" w:type="dxa"/>
            <w:tcMar>
              <w:left w:w="43" w:type="dxa"/>
              <w:right w:w="43" w:type="dxa"/>
            </w:tcMar>
          </w:tcPr>
          <w:p w14:paraId="614E69AA" w14:textId="57D78F71" w:rsidR="00B45965" w:rsidRPr="00F00E36" w:rsidRDefault="00B45965" w:rsidP="00EA6E42">
            <w:pPr>
              <w:keepLines/>
              <w:jc w:val="both"/>
              <w:rPr>
                <w:rFonts w:asciiTheme="minorHAnsi" w:hAnsiTheme="minorHAnsi" w:cstheme="minorHAnsi"/>
                <w:sz w:val="22"/>
                <w:szCs w:val="22"/>
              </w:rPr>
            </w:pPr>
            <w:r w:rsidRPr="00F00E36">
              <w:rPr>
                <w:rFonts w:asciiTheme="minorHAnsi" w:hAnsiTheme="minorHAnsi" w:cstheme="minorHAnsi"/>
                <w:sz w:val="22"/>
                <w:szCs w:val="22"/>
              </w:rPr>
              <w:t>William Arfanis</w:t>
            </w:r>
            <w:r w:rsidR="00A35799" w:rsidRPr="00F00E36">
              <w:rPr>
                <w:rFonts w:asciiTheme="minorHAnsi" w:hAnsiTheme="minorHAnsi" w:cstheme="minorHAnsi"/>
                <w:sz w:val="22"/>
                <w:szCs w:val="22"/>
              </w:rPr>
              <w:t>/Michael Estabrook</w:t>
            </w:r>
          </w:p>
        </w:tc>
        <w:tc>
          <w:tcPr>
            <w:tcW w:w="1440" w:type="dxa"/>
            <w:tcMar>
              <w:left w:w="43" w:type="dxa"/>
              <w:right w:w="43" w:type="dxa"/>
            </w:tcMar>
          </w:tcPr>
          <w:p w14:paraId="18389A3E"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Connecticut</w:t>
            </w:r>
          </w:p>
        </w:tc>
        <w:tc>
          <w:tcPr>
            <w:tcW w:w="3150" w:type="dxa"/>
            <w:tcMar>
              <w:left w:w="43" w:type="dxa"/>
              <w:right w:w="43" w:type="dxa"/>
            </w:tcMar>
          </w:tcPr>
          <w:p w14:paraId="4E81FD30"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Jamie Walker</w:t>
            </w:r>
          </w:p>
        </w:tc>
        <w:tc>
          <w:tcPr>
            <w:tcW w:w="1667" w:type="dxa"/>
            <w:tcMar>
              <w:left w:w="43" w:type="dxa"/>
              <w:right w:w="43" w:type="dxa"/>
            </w:tcMar>
          </w:tcPr>
          <w:p w14:paraId="6BDAEAE8"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Texas</w:t>
            </w:r>
          </w:p>
        </w:tc>
      </w:tr>
      <w:tr w:rsidR="00B45965" w:rsidRPr="00F00E36" w14:paraId="0510973F" w14:textId="77777777" w:rsidTr="00EA6E42">
        <w:tc>
          <w:tcPr>
            <w:tcW w:w="4050" w:type="dxa"/>
            <w:tcMar>
              <w:left w:w="43" w:type="dxa"/>
              <w:right w:w="43" w:type="dxa"/>
            </w:tcMar>
          </w:tcPr>
          <w:p w14:paraId="76AE0F5C"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Rylynn Brown</w:t>
            </w:r>
          </w:p>
        </w:tc>
        <w:tc>
          <w:tcPr>
            <w:tcW w:w="1440" w:type="dxa"/>
            <w:tcMar>
              <w:left w:w="43" w:type="dxa"/>
              <w:right w:w="43" w:type="dxa"/>
            </w:tcMar>
          </w:tcPr>
          <w:p w14:paraId="0E902F84"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Delaware</w:t>
            </w:r>
          </w:p>
        </w:tc>
        <w:tc>
          <w:tcPr>
            <w:tcW w:w="3150" w:type="dxa"/>
            <w:tcMar>
              <w:left w:w="43" w:type="dxa"/>
              <w:right w:w="43" w:type="dxa"/>
            </w:tcMar>
          </w:tcPr>
          <w:p w14:paraId="4C7B8E6E" w14:textId="740DF058" w:rsidR="00B45965" w:rsidRPr="00F00E36" w:rsidRDefault="00B45965" w:rsidP="00280AB9">
            <w:pPr>
              <w:keepLines/>
              <w:rPr>
                <w:rFonts w:asciiTheme="minorHAnsi" w:hAnsiTheme="minorHAnsi" w:cstheme="minorHAnsi"/>
                <w:sz w:val="22"/>
                <w:szCs w:val="22"/>
              </w:rPr>
            </w:pPr>
            <w:r w:rsidRPr="00F00E36">
              <w:rPr>
                <w:rFonts w:asciiTheme="minorHAnsi" w:hAnsiTheme="minorHAnsi" w:cstheme="minorHAnsi"/>
                <w:sz w:val="22"/>
                <w:szCs w:val="22"/>
              </w:rPr>
              <w:t>Doug Stolte</w:t>
            </w:r>
            <w:r w:rsidR="00BD3C91" w:rsidRPr="00F00E36">
              <w:rPr>
                <w:rFonts w:asciiTheme="minorHAnsi" w:hAnsiTheme="minorHAnsi" w:cstheme="minorHAnsi"/>
                <w:sz w:val="22"/>
                <w:szCs w:val="22"/>
              </w:rPr>
              <w:t>/</w:t>
            </w:r>
            <w:r w:rsidR="00D10D54" w:rsidRPr="00F00E36">
              <w:rPr>
                <w:rFonts w:asciiTheme="minorHAnsi" w:hAnsiTheme="minorHAnsi" w:cstheme="minorHAnsi"/>
                <w:sz w:val="22"/>
                <w:szCs w:val="22"/>
              </w:rPr>
              <w:t>Jennifer Blizzard</w:t>
            </w:r>
          </w:p>
        </w:tc>
        <w:tc>
          <w:tcPr>
            <w:tcW w:w="1667" w:type="dxa"/>
            <w:tcMar>
              <w:left w:w="43" w:type="dxa"/>
              <w:right w:w="43" w:type="dxa"/>
            </w:tcMar>
          </w:tcPr>
          <w:p w14:paraId="3B13E3A2"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 xml:space="preserve">Virginia </w:t>
            </w:r>
          </w:p>
        </w:tc>
      </w:tr>
      <w:tr w:rsidR="00B45965" w:rsidRPr="00F00E36" w14:paraId="1606CE6F" w14:textId="77777777" w:rsidTr="00EA6E42">
        <w:tc>
          <w:tcPr>
            <w:tcW w:w="4050" w:type="dxa"/>
            <w:tcMar>
              <w:left w:w="43" w:type="dxa"/>
              <w:right w:w="43" w:type="dxa"/>
            </w:tcMar>
          </w:tcPr>
          <w:p w14:paraId="6886F3BF" w14:textId="1CE528D5" w:rsidR="00B45965" w:rsidRPr="00F00E36" w:rsidRDefault="00F97C99"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Cindy Anders</w:t>
            </w:r>
            <w:r w:rsidR="00973F71" w:rsidRPr="00F00E36">
              <w:rPr>
                <w:rFonts w:asciiTheme="minorHAnsi" w:hAnsiTheme="minorHAnsi" w:cstheme="minorHAnsi"/>
                <w:sz w:val="22"/>
                <w:szCs w:val="22"/>
              </w:rPr>
              <w:t>e</w:t>
            </w:r>
            <w:r w:rsidRPr="00F00E36">
              <w:rPr>
                <w:rFonts w:asciiTheme="minorHAnsi" w:hAnsiTheme="minorHAnsi" w:cstheme="minorHAnsi"/>
                <w:sz w:val="22"/>
                <w:szCs w:val="22"/>
              </w:rPr>
              <w:t>n</w:t>
            </w:r>
          </w:p>
        </w:tc>
        <w:tc>
          <w:tcPr>
            <w:tcW w:w="1440" w:type="dxa"/>
            <w:tcMar>
              <w:left w:w="43" w:type="dxa"/>
              <w:right w:w="43" w:type="dxa"/>
            </w:tcMar>
          </w:tcPr>
          <w:p w14:paraId="1C41D881"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Illinois</w:t>
            </w:r>
          </w:p>
        </w:tc>
        <w:tc>
          <w:tcPr>
            <w:tcW w:w="3150" w:type="dxa"/>
            <w:tcMar>
              <w:left w:w="43" w:type="dxa"/>
              <w:right w:w="43" w:type="dxa"/>
            </w:tcMar>
          </w:tcPr>
          <w:p w14:paraId="251B98D8" w14:textId="075F3CA3"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Amy Malm</w:t>
            </w:r>
            <w:r w:rsidR="00FD2AEA" w:rsidRPr="00F00E36">
              <w:rPr>
                <w:rFonts w:asciiTheme="minorHAnsi" w:hAnsiTheme="minorHAnsi" w:cstheme="minorHAnsi"/>
                <w:sz w:val="22"/>
                <w:szCs w:val="22"/>
              </w:rPr>
              <w:t>/</w:t>
            </w:r>
            <w:r w:rsidR="00C8447E" w:rsidRPr="00F00E36">
              <w:rPr>
                <w:rFonts w:asciiTheme="minorHAnsi" w:hAnsiTheme="minorHAnsi" w:cstheme="minorHAnsi"/>
                <w:sz w:val="22"/>
                <w:szCs w:val="22"/>
              </w:rPr>
              <w:t>Levi Olson</w:t>
            </w:r>
            <w:r w:rsidR="00FD2AEA" w:rsidRPr="00F00E36">
              <w:rPr>
                <w:rFonts w:asciiTheme="minorHAnsi" w:hAnsiTheme="minorHAnsi" w:cstheme="minorHAnsi"/>
                <w:sz w:val="22"/>
                <w:szCs w:val="22"/>
              </w:rPr>
              <w:t xml:space="preserve"> </w:t>
            </w:r>
          </w:p>
        </w:tc>
        <w:tc>
          <w:tcPr>
            <w:tcW w:w="1667" w:type="dxa"/>
            <w:tcMar>
              <w:left w:w="43" w:type="dxa"/>
              <w:right w:w="43" w:type="dxa"/>
            </w:tcMar>
          </w:tcPr>
          <w:p w14:paraId="2EC350FD"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 xml:space="preserve">Wisconsin </w:t>
            </w:r>
          </w:p>
        </w:tc>
      </w:tr>
      <w:tr w:rsidR="00B45965" w:rsidRPr="00F00E36" w14:paraId="5D526F65" w14:textId="77777777" w:rsidTr="00EA6E42">
        <w:tc>
          <w:tcPr>
            <w:tcW w:w="4050" w:type="dxa"/>
            <w:tcMar>
              <w:left w:w="43" w:type="dxa"/>
              <w:right w:w="43" w:type="dxa"/>
            </w:tcMar>
          </w:tcPr>
          <w:p w14:paraId="1E2A279B" w14:textId="7104EF4D"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Melissa Gibson</w:t>
            </w:r>
            <w:r w:rsidR="002460CE" w:rsidRPr="00F00E36">
              <w:rPr>
                <w:rFonts w:asciiTheme="minorHAnsi" w:hAnsiTheme="minorHAnsi" w:cstheme="minorHAnsi"/>
                <w:sz w:val="22"/>
                <w:szCs w:val="22"/>
              </w:rPr>
              <w:t>/</w:t>
            </w:r>
            <w:r w:rsidR="002460CE" w:rsidRPr="00F00E36">
              <w:rPr>
                <w:rFonts w:asciiTheme="minorHAnsi" w:hAnsiTheme="minorHAnsi" w:cstheme="minorHAnsi"/>
                <w:color w:val="000000"/>
                <w:sz w:val="22"/>
                <w:szCs w:val="22"/>
              </w:rPr>
              <w:t>Shantell Taylor</w:t>
            </w:r>
          </w:p>
        </w:tc>
        <w:tc>
          <w:tcPr>
            <w:tcW w:w="1440" w:type="dxa"/>
            <w:tcMar>
              <w:left w:w="43" w:type="dxa"/>
              <w:right w:w="43" w:type="dxa"/>
            </w:tcMar>
          </w:tcPr>
          <w:p w14:paraId="523E3063"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Louisiana</w:t>
            </w:r>
          </w:p>
        </w:tc>
        <w:tc>
          <w:tcPr>
            <w:tcW w:w="3150" w:type="dxa"/>
            <w:tcMar>
              <w:left w:w="43" w:type="dxa"/>
              <w:right w:w="43" w:type="dxa"/>
            </w:tcMar>
          </w:tcPr>
          <w:p w14:paraId="36D31FF4" w14:textId="77777777" w:rsidR="00B45965" w:rsidRPr="00F00E36" w:rsidRDefault="00B45965" w:rsidP="002B15DA">
            <w:pPr>
              <w:keepLines/>
              <w:jc w:val="both"/>
              <w:rPr>
                <w:rFonts w:asciiTheme="minorHAnsi" w:hAnsiTheme="minorHAnsi" w:cstheme="minorHAnsi"/>
                <w:sz w:val="22"/>
                <w:szCs w:val="22"/>
              </w:rPr>
            </w:pPr>
          </w:p>
        </w:tc>
        <w:tc>
          <w:tcPr>
            <w:tcW w:w="1667" w:type="dxa"/>
            <w:tcMar>
              <w:left w:w="43" w:type="dxa"/>
              <w:right w:w="43" w:type="dxa"/>
            </w:tcMar>
          </w:tcPr>
          <w:p w14:paraId="5C7DB33F" w14:textId="77777777" w:rsidR="00B45965" w:rsidRPr="00F00E36" w:rsidRDefault="00B45965" w:rsidP="002B15DA">
            <w:pPr>
              <w:keepLines/>
              <w:jc w:val="both"/>
              <w:rPr>
                <w:rFonts w:asciiTheme="minorHAnsi" w:hAnsiTheme="minorHAnsi" w:cstheme="minorHAnsi"/>
                <w:sz w:val="22"/>
                <w:szCs w:val="22"/>
              </w:rPr>
            </w:pPr>
          </w:p>
        </w:tc>
      </w:tr>
      <w:tr w:rsidR="00B45965" w:rsidRPr="00F00E36" w14:paraId="7B31B526" w14:textId="77777777" w:rsidTr="00EA6E42">
        <w:tc>
          <w:tcPr>
            <w:tcW w:w="4050" w:type="dxa"/>
            <w:tcMar>
              <w:left w:w="43" w:type="dxa"/>
              <w:right w:w="43" w:type="dxa"/>
            </w:tcMar>
          </w:tcPr>
          <w:p w14:paraId="3E886B08" w14:textId="77777777" w:rsidR="00B45965" w:rsidRPr="00F00E36" w:rsidRDefault="00B45965" w:rsidP="002B15DA">
            <w:pPr>
              <w:keepLines/>
              <w:jc w:val="both"/>
              <w:rPr>
                <w:rFonts w:asciiTheme="minorHAnsi" w:hAnsiTheme="minorHAnsi" w:cstheme="minorHAnsi"/>
                <w:sz w:val="22"/>
                <w:szCs w:val="22"/>
              </w:rPr>
            </w:pPr>
          </w:p>
        </w:tc>
        <w:tc>
          <w:tcPr>
            <w:tcW w:w="1440" w:type="dxa"/>
            <w:tcMar>
              <w:left w:w="43" w:type="dxa"/>
              <w:right w:w="43" w:type="dxa"/>
            </w:tcMar>
          </w:tcPr>
          <w:p w14:paraId="127ED69E" w14:textId="77777777" w:rsidR="00B45965" w:rsidRPr="00F00E36" w:rsidRDefault="00B45965" w:rsidP="002B15DA">
            <w:pPr>
              <w:keepLines/>
              <w:jc w:val="both"/>
              <w:rPr>
                <w:rFonts w:asciiTheme="minorHAnsi" w:hAnsiTheme="minorHAnsi" w:cstheme="minorHAnsi"/>
                <w:sz w:val="22"/>
                <w:szCs w:val="22"/>
              </w:rPr>
            </w:pPr>
          </w:p>
        </w:tc>
        <w:tc>
          <w:tcPr>
            <w:tcW w:w="3150" w:type="dxa"/>
            <w:tcMar>
              <w:left w:w="43" w:type="dxa"/>
              <w:right w:w="43" w:type="dxa"/>
            </w:tcMar>
          </w:tcPr>
          <w:p w14:paraId="26FC3488" w14:textId="77777777" w:rsidR="00B45965" w:rsidRPr="00F00E36" w:rsidRDefault="00B45965" w:rsidP="002B15DA">
            <w:pPr>
              <w:keepLines/>
              <w:jc w:val="both"/>
              <w:rPr>
                <w:rFonts w:asciiTheme="minorHAnsi" w:hAnsiTheme="minorHAnsi" w:cstheme="minorHAnsi"/>
                <w:sz w:val="22"/>
                <w:szCs w:val="22"/>
              </w:rPr>
            </w:pPr>
          </w:p>
        </w:tc>
        <w:tc>
          <w:tcPr>
            <w:tcW w:w="1667" w:type="dxa"/>
            <w:tcMar>
              <w:left w:w="43" w:type="dxa"/>
              <w:right w:w="43" w:type="dxa"/>
            </w:tcMar>
          </w:tcPr>
          <w:p w14:paraId="347803AC" w14:textId="77777777" w:rsidR="00B45965" w:rsidRPr="00F00E36" w:rsidRDefault="00B45965" w:rsidP="002B15DA">
            <w:pPr>
              <w:keepLines/>
              <w:jc w:val="both"/>
              <w:rPr>
                <w:rFonts w:asciiTheme="minorHAnsi" w:hAnsiTheme="minorHAnsi" w:cstheme="minorHAnsi"/>
                <w:sz w:val="22"/>
                <w:szCs w:val="22"/>
              </w:rPr>
            </w:pPr>
          </w:p>
        </w:tc>
      </w:tr>
      <w:tr w:rsidR="00B45965" w:rsidRPr="00F00E36" w14:paraId="2C28C54A" w14:textId="77777777" w:rsidTr="00EA6E42">
        <w:tc>
          <w:tcPr>
            <w:tcW w:w="10307" w:type="dxa"/>
            <w:gridSpan w:val="4"/>
            <w:tcMar>
              <w:left w:w="43" w:type="dxa"/>
              <w:right w:w="43" w:type="dxa"/>
            </w:tcMar>
          </w:tcPr>
          <w:p w14:paraId="1455350A" w14:textId="1A0B92D6"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NAIC Support Staff: Julie Gann, Robin Marcotte, Jake Stultz</w:t>
            </w:r>
            <w:r w:rsidR="00B545DD" w:rsidRPr="00F00E36">
              <w:rPr>
                <w:rFonts w:asciiTheme="minorHAnsi" w:hAnsiTheme="minorHAnsi" w:cstheme="minorHAnsi"/>
                <w:sz w:val="22"/>
                <w:szCs w:val="22"/>
              </w:rPr>
              <w:t>, Jason Farr</w:t>
            </w:r>
            <w:r w:rsidR="00C90375" w:rsidRPr="00F00E36">
              <w:rPr>
                <w:rFonts w:asciiTheme="minorHAnsi" w:hAnsiTheme="minorHAnsi" w:cstheme="minorHAnsi"/>
                <w:sz w:val="22"/>
                <w:szCs w:val="22"/>
              </w:rPr>
              <w:t>, Wil Oden</w:t>
            </w:r>
          </w:p>
          <w:p w14:paraId="42A8BD3D" w14:textId="77777777" w:rsidR="00006E36" w:rsidRPr="00F00E36" w:rsidRDefault="00006E36" w:rsidP="002B15DA">
            <w:pPr>
              <w:keepLines/>
              <w:jc w:val="both"/>
              <w:rPr>
                <w:rFonts w:asciiTheme="minorHAnsi" w:hAnsiTheme="minorHAnsi" w:cstheme="minorHAnsi"/>
                <w:sz w:val="22"/>
                <w:szCs w:val="22"/>
              </w:rPr>
            </w:pPr>
          </w:p>
          <w:p w14:paraId="606149A7" w14:textId="77777777" w:rsidR="008F2360" w:rsidRPr="00F00E36" w:rsidRDefault="008F2360" w:rsidP="002B15DA">
            <w:pPr>
              <w:jc w:val="both"/>
              <w:rPr>
                <w:rFonts w:asciiTheme="minorHAnsi" w:hAnsiTheme="minorHAnsi" w:cstheme="minorHAnsi"/>
                <w:sz w:val="22"/>
                <w:szCs w:val="22"/>
              </w:rPr>
            </w:pPr>
            <w:r w:rsidRPr="00F00E36">
              <w:rPr>
                <w:rFonts w:asciiTheme="minorHAnsi" w:hAnsiTheme="minorHAnsi" w:cstheme="minorHAnsi"/>
                <w:sz w:val="22"/>
                <w:szCs w:val="22"/>
              </w:rPr>
              <w:t xml:space="preserve">Note: This meeting will be recorded for subsequent use. </w:t>
            </w:r>
          </w:p>
          <w:p w14:paraId="7AEDF258" w14:textId="77777777" w:rsidR="00DC00A3" w:rsidRPr="00F00E36" w:rsidRDefault="00DC00A3" w:rsidP="002B15DA">
            <w:pPr>
              <w:jc w:val="both"/>
              <w:rPr>
                <w:rFonts w:asciiTheme="minorHAnsi" w:hAnsiTheme="minorHAnsi" w:cstheme="minorHAnsi"/>
                <w:sz w:val="22"/>
                <w:szCs w:val="22"/>
              </w:rPr>
            </w:pPr>
          </w:p>
          <w:p w14:paraId="6B46F26D" w14:textId="5B6EDB96" w:rsidR="002A16DC" w:rsidRPr="00F00E36" w:rsidRDefault="002A16DC" w:rsidP="002A16DC">
            <w:pPr>
              <w:jc w:val="both"/>
              <w:rPr>
                <w:rFonts w:asciiTheme="minorHAnsi" w:hAnsiTheme="minorHAnsi" w:cstheme="minorHAnsi"/>
                <w:sz w:val="22"/>
                <w:szCs w:val="22"/>
              </w:rPr>
            </w:pPr>
            <w:r w:rsidRPr="00F00E36">
              <w:rPr>
                <w:rFonts w:asciiTheme="minorHAnsi" w:hAnsiTheme="minorHAnsi" w:cstheme="minorHAnsi"/>
                <w:bCs/>
                <w:sz w:val="22"/>
                <w:szCs w:val="22"/>
              </w:rPr>
              <w:t xml:space="preserve">The Statutory Accounting Principles (E) Working Group met in </w:t>
            </w:r>
            <w:r w:rsidRPr="00F00E36">
              <w:rPr>
                <w:rFonts w:asciiTheme="minorHAnsi" w:hAnsiTheme="minorHAnsi" w:cstheme="minorHAnsi"/>
                <w:sz w:val="22"/>
                <w:szCs w:val="22"/>
              </w:rPr>
              <w:t xml:space="preserve">regulator-to-regulator session on </w:t>
            </w:r>
            <w:r w:rsidR="00F21FF0">
              <w:rPr>
                <w:rFonts w:asciiTheme="minorHAnsi" w:hAnsiTheme="minorHAnsi" w:cstheme="minorHAnsi"/>
                <w:sz w:val="22"/>
                <w:szCs w:val="22"/>
              </w:rPr>
              <w:t>July 10</w:t>
            </w:r>
            <w:r w:rsidR="00B51102" w:rsidRPr="00F00E36">
              <w:rPr>
                <w:rFonts w:asciiTheme="minorHAnsi" w:hAnsiTheme="minorHAnsi" w:cstheme="minorHAnsi"/>
                <w:sz w:val="22"/>
                <w:szCs w:val="22"/>
              </w:rPr>
              <w:t xml:space="preserve"> and </w:t>
            </w:r>
            <w:r w:rsidR="00060CE4" w:rsidRPr="00E77B6E">
              <w:rPr>
                <w:rFonts w:asciiTheme="minorHAnsi" w:hAnsiTheme="minorHAnsi" w:cstheme="minorHAnsi"/>
                <w:sz w:val="22"/>
                <w:szCs w:val="22"/>
              </w:rPr>
              <w:t xml:space="preserve">Aug. </w:t>
            </w:r>
            <w:r w:rsidR="00F17E59" w:rsidRPr="00E77B6E">
              <w:rPr>
                <w:rFonts w:asciiTheme="minorHAnsi" w:hAnsiTheme="minorHAnsi" w:cstheme="minorHAnsi"/>
                <w:sz w:val="22"/>
                <w:szCs w:val="22"/>
              </w:rPr>
              <w:t>5</w:t>
            </w:r>
            <w:r w:rsidR="00E77B6E" w:rsidRPr="00E77B6E">
              <w:rPr>
                <w:rFonts w:asciiTheme="minorHAnsi" w:hAnsiTheme="minorHAnsi" w:cstheme="minorHAnsi"/>
                <w:sz w:val="22"/>
                <w:szCs w:val="22"/>
              </w:rPr>
              <w:t>,</w:t>
            </w:r>
            <w:r w:rsidR="00AC6794" w:rsidRPr="00E77B6E">
              <w:rPr>
                <w:rFonts w:asciiTheme="minorHAnsi" w:hAnsiTheme="minorHAnsi" w:cstheme="minorHAnsi"/>
                <w:sz w:val="22"/>
                <w:szCs w:val="22"/>
              </w:rPr>
              <w:t xml:space="preserve"> 2025</w:t>
            </w:r>
            <w:r w:rsidRPr="00F00E36">
              <w:rPr>
                <w:rFonts w:asciiTheme="minorHAnsi" w:hAnsiTheme="minorHAnsi" w:cstheme="minorHAnsi"/>
                <w:sz w:val="22"/>
                <w:szCs w:val="22"/>
              </w:rPr>
              <w:t xml:space="preserve">. </w:t>
            </w:r>
            <w:r w:rsidR="00B51102" w:rsidRPr="00F00E36">
              <w:rPr>
                <w:rFonts w:asciiTheme="minorHAnsi" w:hAnsiTheme="minorHAnsi" w:cstheme="minorHAnsi"/>
                <w:bCs/>
                <w:sz w:val="22"/>
                <w:szCs w:val="22"/>
              </w:rPr>
              <w:t xml:space="preserve">These regulator-only sessions were pursuant to the NAIC Open Meetings Policy paragraph 3 (discussion of specific companies, entities or individuals) and paragraph 6 (consultations with NAIC staff related to NAIC technical guidance of the </w:t>
            </w:r>
            <w:r w:rsidR="00B51102" w:rsidRPr="00F00E36">
              <w:rPr>
                <w:rFonts w:asciiTheme="minorHAnsi" w:hAnsiTheme="minorHAnsi" w:cstheme="minorHAnsi"/>
                <w:bCs/>
                <w:i/>
                <w:iCs/>
                <w:sz w:val="22"/>
                <w:szCs w:val="22"/>
              </w:rPr>
              <w:t>Accounting Practices and Procedures Manual</w:t>
            </w:r>
            <w:r w:rsidR="00B51102" w:rsidRPr="00F00E36">
              <w:rPr>
                <w:rFonts w:asciiTheme="minorHAnsi" w:hAnsiTheme="minorHAnsi" w:cstheme="minorHAnsi"/>
                <w:bCs/>
                <w:sz w:val="22"/>
                <w:szCs w:val="22"/>
              </w:rPr>
              <w:t xml:space="preserve">). No actions were taken during these </w:t>
            </w:r>
            <w:r w:rsidR="001B3266" w:rsidRPr="00F00E36">
              <w:rPr>
                <w:rFonts w:asciiTheme="minorHAnsi" w:hAnsiTheme="minorHAnsi" w:cstheme="minorHAnsi"/>
                <w:bCs/>
                <w:sz w:val="22"/>
                <w:szCs w:val="22"/>
              </w:rPr>
              <w:t>meetings,</w:t>
            </w:r>
            <w:r w:rsidR="00B51102" w:rsidRPr="00F00E36">
              <w:rPr>
                <w:rFonts w:asciiTheme="minorHAnsi" w:hAnsiTheme="minorHAnsi" w:cstheme="minorHAnsi"/>
                <w:bCs/>
                <w:sz w:val="22"/>
                <w:szCs w:val="22"/>
              </w:rPr>
              <w:t xml:space="preserve"> as the discussions </w:t>
            </w:r>
            <w:r w:rsidR="00E12A6E">
              <w:rPr>
                <w:rFonts w:asciiTheme="minorHAnsi" w:hAnsiTheme="minorHAnsi" w:cstheme="minorHAnsi"/>
                <w:bCs/>
                <w:sz w:val="22"/>
                <w:szCs w:val="22"/>
              </w:rPr>
              <w:t>involved</w:t>
            </w:r>
            <w:r w:rsidR="00770A09">
              <w:rPr>
                <w:rFonts w:asciiTheme="minorHAnsi" w:hAnsiTheme="minorHAnsi" w:cstheme="minorHAnsi"/>
                <w:bCs/>
                <w:sz w:val="22"/>
                <w:szCs w:val="22"/>
              </w:rPr>
              <w:t xml:space="preserve"> financial statement reporting </w:t>
            </w:r>
            <w:r w:rsidR="00E12A6E">
              <w:rPr>
                <w:rFonts w:asciiTheme="minorHAnsi" w:hAnsiTheme="minorHAnsi" w:cstheme="minorHAnsi"/>
                <w:bCs/>
                <w:sz w:val="22"/>
                <w:szCs w:val="22"/>
              </w:rPr>
              <w:t>details</w:t>
            </w:r>
            <w:r w:rsidR="00245B7B">
              <w:rPr>
                <w:rFonts w:asciiTheme="minorHAnsi" w:hAnsiTheme="minorHAnsi" w:cstheme="minorHAnsi"/>
                <w:bCs/>
                <w:sz w:val="22"/>
                <w:szCs w:val="22"/>
              </w:rPr>
              <w:t>, which involved</w:t>
            </w:r>
            <w:r w:rsidR="00B51102" w:rsidRPr="00F00E36">
              <w:rPr>
                <w:rFonts w:asciiTheme="minorHAnsi" w:hAnsiTheme="minorHAnsi" w:cstheme="minorHAnsi"/>
                <w:bCs/>
                <w:sz w:val="22"/>
                <w:szCs w:val="22"/>
              </w:rPr>
              <w:t xml:space="preserve"> </w:t>
            </w:r>
            <w:r w:rsidR="00D52A90">
              <w:rPr>
                <w:rFonts w:asciiTheme="minorHAnsi" w:hAnsiTheme="minorHAnsi" w:cstheme="minorHAnsi"/>
                <w:bCs/>
                <w:sz w:val="22"/>
                <w:szCs w:val="22"/>
              </w:rPr>
              <w:t>specific company information</w:t>
            </w:r>
            <w:r w:rsidR="00B51102" w:rsidRPr="00F00E36">
              <w:rPr>
                <w:rFonts w:asciiTheme="minorHAnsi" w:hAnsiTheme="minorHAnsi" w:cstheme="minorHAnsi"/>
                <w:bCs/>
                <w:sz w:val="22"/>
                <w:szCs w:val="22"/>
              </w:rPr>
              <w:t xml:space="preserve"> and </w:t>
            </w:r>
            <w:r w:rsidR="001B3266" w:rsidRPr="00F00E36">
              <w:rPr>
                <w:rFonts w:asciiTheme="minorHAnsi" w:hAnsiTheme="minorHAnsi" w:cstheme="minorHAnsi"/>
                <w:bCs/>
                <w:sz w:val="22"/>
                <w:szCs w:val="22"/>
              </w:rPr>
              <w:t xml:space="preserve">for NAIC staff to </w:t>
            </w:r>
            <w:r w:rsidR="00553853" w:rsidRPr="00F00E36">
              <w:rPr>
                <w:rFonts w:asciiTheme="minorHAnsi" w:hAnsiTheme="minorHAnsi" w:cstheme="minorHAnsi"/>
                <w:bCs/>
                <w:sz w:val="22"/>
                <w:szCs w:val="22"/>
              </w:rPr>
              <w:t xml:space="preserve">present </w:t>
            </w:r>
            <w:r w:rsidR="00B51102" w:rsidRPr="00F00E36">
              <w:rPr>
                <w:rFonts w:asciiTheme="minorHAnsi" w:hAnsiTheme="minorHAnsi" w:cstheme="minorHAnsi"/>
                <w:sz w:val="22"/>
                <w:szCs w:val="22"/>
              </w:rPr>
              <w:t xml:space="preserve">the </w:t>
            </w:r>
            <w:r w:rsidR="00553853" w:rsidRPr="00F00E36">
              <w:rPr>
                <w:rFonts w:asciiTheme="minorHAnsi" w:hAnsiTheme="minorHAnsi" w:cstheme="minorHAnsi"/>
                <w:sz w:val="22"/>
                <w:szCs w:val="22"/>
              </w:rPr>
              <w:t xml:space="preserve">technical guidance </w:t>
            </w:r>
            <w:r w:rsidR="00E74994" w:rsidRPr="00F00E36">
              <w:rPr>
                <w:rFonts w:asciiTheme="minorHAnsi" w:hAnsiTheme="minorHAnsi" w:cstheme="minorHAnsi"/>
                <w:sz w:val="22"/>
                <w:szCs w:val="22"/>
              </w:rPr>
              <w:t>captured within the S</w:t>
            </w:r>
            <w:r w:rsidR="00FF0C7A">
              <w:rPr>
                <w:rFonts w:asciiTheme="minorHAnsi" w:hAnsiTheme="minorHAnsi" w:cstheme="minorHAnsi"/>
                <w:sz w:val="22"/>
                <w:szCs w:val="22"/>
              </w:rPr>
              <w:t xml:space="preserve">ummer </w:t>
            </w:r>
            <w:r w:rsidR="00E74994" w:rsidRPr="00F00E36">
              <w:rPr>
                <w:rFonts w:asciiTheme="minorHAnsi" w:hAnsiTheme="minorHAnsi" w:cstheme="minorHAnsi"/>
                <w:sz w:val="22"/>
                <w:szCs w:val="22"/>
              </w:rPr>
              <w:t xml:space="preserve">National Meeting agenda. </w:t>
            </w:r>
          </w:p>
          <w:p w14:paraId="09A9FEEB" w14:textId="77777777" w:rsidR="005060E8" w:rsidRPr="00F00E36" w:rsidRDefault="005060E8" w:rsidP="002A16DC">
            <w:pPr>
              <w:jc w:val="both"/>
              <w:rPr>
                <w:rFonts w:asciiTheme="minorHAnsi" w:hAnsiTheme="minorHAnsi" w:cstheme="minorHAnsi"/>
                <w:sz w:val="22"/>
                <w:szCs w:val="22"/>
              </w:rPr>
            </w:pPr>
          </w:p>
          <w:p w14:paraId="241C674E" w14:textId="77777777" w:rsidR="00F048A8" w:rsidRPr="00F00E36" w:rsidRDefault="00F048A8" w:rsidP="00F048A8">
            <w:pPr>
              <w:jc w:val="center"/>
              <w:rPr>
                <w:rFonts w:asciiTheme="minorHAnsi" w:hAnsiTheme="minorHAnsi" w:cstheme="minorHAnsi"/>
                <w:b/>
                <w:bCs/>
                <w:sz w:val="22"/>
                <w:szCs w:val="22"/>
                <w:u w:val="single"/>
              </w:rPr>
            </w:pPr>
            <w:r w:rsidRPr="00F00E36">
              <w:rPr>
                <w:rFonts w:asciiTheme="minorHAnsi" w:hAnsiTheme="minorHAnsi" w:cstheme="minorHAnsi"/>
                <w:b/>
                <w:bCs/>
                <w:sz w:val="22"/>
                <w:szCs w:val="22"/>
                <w:u w:val="single"/>
              </w:rPr>
              <w:t>REVIEW AND ADOPTION OF MINUTES</w:t>
            </w:r>
          </w:p>
          <w:p w14:paraId="70B3E284" w14:textId="77777777" w:rsidR="00F048A8" w:rsidRPr="00F00E36" w:rsidRDefault="00F048A8" w:rsidP="00F048A8">
            <w:pPr>
              <w:jc w:val="both"/>
              <w:rPr>
                <w:rFonts w:asciiTheme="minorHAnsi" w:hAnsiTheme="minorHAnsi" w:cstheme="minorHAnsi"/>
                <w:sz w:val="22"/>
                <w:szCs w:val="22"/>
              </w:rPr>
            </w:pPr>
          </w:p>
          <w:p w14:paraId="4005D139" w14:textId="0C844A28" w:rsidR="00F048A8" w:rsidRPr="00F00E36" w:rsidRDefault="0083418E" w:rsidP="00A72DA8">
            <w:pPr>
              <w:numPr>
                <w:ilvl w:val="0"/>
                <w:numId w:val="21"/>
              </w:numPr>
              <w:ind w:left="360"/>
              <w:jc w:val="both"/>
              <w:rPr>
                <w:rFonts w:asciiTheme="minorHAnsi" w:hAnsiTheme="minorHAnsi" w:cstheme="minorHAnsi"/>
                <w:bCs/>
                <w:sz w:val="22"/>
                <w:szCs w:val="22"/>
              </w:rPr>
            </w:pPr>
            <w:r w:rsidRPr="00F00E36">
              <w:rPr>
                <w:rFonts w:asciiTheme="minorHAnsi" w:hAnsiTheme="minorHAnsi" w:cstheme="minorHAnsi"/>
                <w:bCs/>
                <w:sz w:val="22"/>
                <w:szCs w:val="22"/>
              </w:rPr>
              <w:t>Spring</w:t>
            </w:r>
            <w:r w:rsidR="00F048A8" w:rsidRPr="00F00E36">
              <w:rPr>
                <w:rFonts w:asciiTheme="minorHAnsi" w:hAnsiTheme="minorHAnsi" w:cstheme="minorHAnsi"/>
                <w:bCs/>
                <w:sz w:val="22"/>
                <w:szCs w:val="22"/>
              </w:rPr>
              <w:t xml:space="preserve"> National Meeting</w:t>
            </w:r>
            <w:r w:rsidR="00F048A8" w:rsidRPr="00F00E36">
              <w:rPr>
                <w:rFonts w:asciiTheme="minorHAnsi" w:hAnsiTheme="minorHAnsi" w:cstheme="minorHAnsi"/>
                <w:bCs/>
                <w:sz w:val="22"/>
                <w:szCs w:val="22"/>
              </w:rPr>
              <w:tab/>
            </w:r>
            <w:r w:rsidR="00F048A8" w:rsidRPr="00F00E36">
              <w:rPr>
                <w:rFonts w:asciiTheme="minorHAnsi" w:hAnsiTheme="minorHAnsi" w:cstheme="minorHAnsi"/>
                <w:bCs/>
                <w:sz w:val="22"/>
                <w:szCs w:val="22"/>
              </w:rPr>
              <w:tab/>
            </w:r>
            <w:r w:rsidR="00F048A8" w:rsidRPr="00F00E36">
              <w:rPr>
                <w:rFonts w:asciiTheme="minorHAnsi" w:hAnsiTheme="minorHAnsi" w:cstheme="minorHAnsi"/>
                <w:b/>
                <w:sz w:val="22"/>
                <w:szCs w:val="22"/>
              </w:rPr>
              <w:t>(Attachment 1)</w:t>
            </w:r>
          </w:p>
          <w:p w14:paraId="3A384782" w14:textId="2D7D963E" w:rsidR="00F048A8" w:rsidRPr="00F00E36" w:rsidRDefault="006A76AB" w:rsidP="00A72DA8">
            <w:pPr>
              <w:numPr>
                <w:ilvl w:val="0"/>
                <w:numId w:val="21"/>
              </w:numPr>
              <w:ind w:left="360"/>
              <w:jc w:val="both"/>
              <w:rPr>
                <w:rFonts w:asciiTheme="minorHAnsi" w:hAnsiTheme="minorHAnsi" w:cstheme="minorHAnsi"/>
                <w:bCs/>
                <w:sz w:val="22"/>
                <w:szCs w:val="22"/>
              </w:rPr>
            </w:pPr>
            <w:r w:rsidRPr="00F00E36">
              <w:rPr>
                <w:rFonts w:asciiTheme="minorHAnsi" w:hAnsiTheme="minorHAnsi" w:cstheme="minorHAnsi"/>
                <w:bCs/>
                <w:sz w:val="22"/>
                <w:szCs w:val="22"/>
              </w:rPr>
              <w:t>April 10</w:t>
            </w:r>
            <w:r w:rsidR="004A62D9" w:rsidRPr="00F00E36">
              <w:rPr>
                <w:rFonts w:asciiTheme="minorHAnsi" w:hAnsiTheme="minorHAnsi" w:cstheme="minorHAnsi"/>
                <w:bCs/>
                <w:sz w:val="22"/>
                <w:szCs w:val="22"/>
              </w:rPr>
              <w:t>, 202</w:t>
            </w:r>
            <w:r w:rsidRPr="00F00E36">
              <w:rPr>
                <w:rFonts w:asciiTheme="minorHAnsi" w:hAnsiTheme="minorHAnsi" w:cstheme="minorHAnsi"/>
                <w:bCs/>
                <w:sz w:val="22"/>
                <w:szCs w:val="22"/>
              </w:rPr>
              <w:t>5</w:t>
            </w:r>
            <w:r w:rsidR="00F048A8" w:rsidRPr="00F00E36">
              <w:rPr>
                <w:rFonts w:asciiTheme="minorHAnsi" w:hAnsiTheme="minorHAnsi" w:cstheme="minorHAnsi"/>
                <w:bCs/>
                <w:sz w:val="22"/>
                <w:szCs w:val="22"/>
              </w:rPr>
              <w:t xml:space="preserve"> </w:t>
            </w:r>
            <w:r w:rsidR="0097620F">
              <w:rPr>
                <w:rFonts w:asciiTheme="minorHAnsi" w:hAnsiTheme="minorHAnsi" w:cstheme="minorHAnsi"/>
                <w:bCs/>
                <w:sz w:val="22"/>
                <w:szCs w:val="22"/>
              </w:rPr>
              <w:t>(joint call with LATF)</w:t>
            </w:r>
            <w:r w:rsidR="00F048A8" w:rsidRPr="00F00E36">
              <w:rPr>
                <w:rFonts w:asciiTheme="minorHAnsi" w:hAnsiTheme="minorHAnsi" w:cstheme="minorHAnsi"/>
                <w:bCs/>
                <w:sz w:val="22"/>
                <w:szCs w:val="22"/>
              </w:rPr>
              <w:t xml:space="preserve"> </w:t>
            </w:r>
            <w:r w:rsidR="00F048A8" w:rsidRPr="00F00E36">
              <w:rPr>
                <w:rFonts w:asciiTheme="minorHAnsi" w:hAnsiTheme="minorHAnsi" w:cstheme="minorHAnsi"/>
                <w:bCs/>
                <w:sz w:val="22"/>
                <w:szCs w:val="22"/>
              </w:rPr>
              <w:tab/>
            </w:r>
            <w:r w:rsidR="00F048A8" w:rsidRPr="00F00E36">
              <w:rPr>
                <w:rFonts w:asciiTheme="minorHAnsi" w:hAnsiTheme="minorHAnsi" w:cstheme="minorHAnsi"/>
                <w:b/>
                <w:sz w:val="22"/>
                <w:szCs w:val="22"/>
              </w:rPr>
              <w:t>(Attachment 2)</w:t>
            </w:r>
          </w:p>
          <w:p w14:paraId="3ECCC8EA" w14:textId="091B34BB" w:rsidR="006D683A" w:rsidRPr="00F00E36" w:rsidRDefault="009D682B" w:rsidP="00A72DA8">
            <w:pPr>
              <w:numPr>
                <w:ilvl w:val="0"/>
                <w:numId w:val="21"/>
              </w:numPr>
              <w:ind w:left="360"/>
              <w:jc w:val="both"/>
              <w:rPr>
                <w:rFonts w:asciiTheme="minorHAnsi" w:hAnsiTheme="minorHAnsi" w:cstheme="minorHAnsi"/>
                <w:bCs/>
                <w:sz w:val="22"/>
                <w:szCs w:val="22"/>
              </w:rPr>
            </w:pPr>
            <w:r w:rsidRPr="00F00E36">
              <w:rPr>
                <w:rFonts w:asciiTheme="minorHAnsi" w:hAnsiTheme="minorHAnsi" w:cstheme="minorHAnsi"/>
                <w:bCs/>
                <w:sz w:val="22"/>
                <w:szCs w:val="22"/>
              </w:rPr>
              <w:t>May 22, 2025</w:t>
            </w:r>
            <w:r w:rsidRPr="00F00E36">
              <w:rPr>
                <w:rFonts w:asciiTheme="minorHAnsi" w:hAnsiTheme="minorHAnsi" w:cstheme="minorHAnsi"/>
                <w:bCs/>
                <w:sz w:val="22"/>
                <w:szCs w:val="22"/>
              </w:rPr>
              <w:tab/>
            </w:r>
            <w:r w:rsidRPr="00F00E36">
              <w:rPr>
                <w:rFonts w:asciiTheme="minorHAnsi" w:hAnsiTheme="minorHAnsi" w:cstheme="minorHAnsi"/>
                <w:bCs/>
                <w:sz w:val="22"/>
                <w:szCs w:val="22"/>
              </w:rPr>
              <w:tab/>
            </w:r>
            <w:r w:rsidRPr="00F00E36">
              <w:rPr>
                <w:rFonts w:asciiTheme="minorHAnsi" w:hAnsiTheme="minorHAnsi" w:cstheme="minorHAnsi"/>
                <w:bCs/>
                <w:sz w:val="22"/>
                <w:szCs w:val="22"/>
              </w:rPr>
              <w:tab/>
            </w:r>
            <w:r w:rsidRPr="00F00E36">
              <w:rPr>
                <w:rFonts w:asciiTheme="minorHAnsi" w:hAnsiTheme="minorHAnsi" w:cstheme="minorHAnsi"/>
                <w:b/>
                <w:sz w:val="22"/>
                <w:szCs w:val="22"/>
              </w:rPr>
              <w:t>(Attachment 3)</w:t>
            </w:r>
          </w:p>
          <w:p w14:paraId="2336EB64" w14:textId="06C7D830" w:rsidR="009D682B" w:rsidRPr="00F00E36" w:rsidRDefault="009D682B" w:rsidP="00A72DA8">
            <w:pPr>
              <w:numPr>
                <w:ilvl w:val="0"/>
                <w:numId w:val="21"/>
              </w:numPr>
              <w:ind w:left="360"/>
              <w:jc w:val="both"/>
              <w:rPr>
                <w:rFonts w:asciiTheme="minorHAnsi" w:hAnsiTheme="minorHAnsi" w:cstheme="minorHAnsi"/>
                <w:bCs/>
                <w:sz w:val="22"/>
                <w:szCs w:val="22"/>
              </w:rPr>
            </w:pPr>
            <w:r w:rsidRPr="00F00E36">
              <w:rPr>
                <w:rFonts w:asciiTheme="minorHAnsi" w:hAnsiTheme="minorHAnsi" w:cstheme="minorHAnsi"/>
                <w:bCs/>
                <w:sz w:val="22"/>
                <w:szCs w:val="22"/>
              </w:rPr>
              <w:t>June 2, 2025</w:t>
            </w:r>
            <w:r w:rsidR="0097620F">
              <w:rPr>
                <w:rFonts w:asciiTheme="minorHAnsi" w:hAnsiTheme="minorHAnsi" w:cstheme="minorHAnsi"/>
                <w:bCs/>
                <w:sz w:val="22"/>
                <w:szCs w:val="22"/>
              </w:rPr>
              <w:t xml:space="preserve"> (evote </w:t>
            </w:r>
            <w:r w:rsidR="00EB0A59">
              <w:rPr>
                <w:rFonts w:asciiTheme="minorHAnsi" w:hAnsiTheme="minorHAnsi" w:cstheme="minorHAnsi"/>
                <w:bCs/>
                <w:sz w:val="22"/>
                <w:szCs w:val="22"/>
              </w:rPr>
              <w:t>exposure)</w:t>
            </w:r>
            <w:r w:rsidRPr="00F00E36">
              <w:rPr>
                <w:rFonts w:asciiTheme="minorHAnsi" w:hAnsiTheme="minorHAnsi" w:cstheme="minorHAnsi"/>
                <w:bCs/>
                <w:sz w:val="22"/>
                <w:szCs w:val="22"/>
              </w:rPr>
              <w:tab/>
            </w:r>
            <w:r w:rsidRPr="00F00E36">
              <w:rPr>
                <w:rFonts w:asciiTheme="minorHAnsi" w:hAnsiTheme="minorHAnsi" w:cstheme="minorHAnsi"/>
                <w:b/>
                <w:sz w:val="22"/>
                <w:szCs w:val="22"/>
              </w:rPr>
              <w:t xml:space="preserve">(Attachment </w:t>
            </w:r>
            <w:r w:rsidR="00DA25C1" w:rsidRPr="00F00E36">
              <w:rPr>
                <w:rFonts w:asciiTheme="minorHAnsi" w:hAnsiTheme="minorHAnsi" w:cstheme="minorHAnsi"/>
                <w:b/>
                <w:sz w:val="22"/>
                <w:szCs w:val="22"/>
              </w:rPr>
              <w:t>4</w:t>
            </w:r>
            <w:r w:rsidRPr="00F00E36">
              <w:rPr>
                <w:rFonts w:asciiTheme="minorHAnsi" w:hAnsiTheme="minorHAnsi" w:cstheme="minorHAnsi"/>
                <w:b/>
                <w:sz w:val="22"/>
                <w:szCs w:val="22"/>
              </w:rPr>
              <w:t>)</w:t>
            </w:r>
          </w:p>
          <w:p w14:paraId="3CFF6093" w14:textId="460E54D8" w:rsidR="005F0A5E" w:rsidRPr="00F00E36" w:rsidRDefault="007B0378" w:rsidP="00A72DA8">
            <w:pPr>
              <w:numPr>
                <w:ilvl w:val="0"/>
                <w:numId w:val="21"/>
              </w:numPr>
              <w:ind w:left="360"/>
              <w:jc w:val="both"/>
              <w:rPr>
                <w:rFonts w:asciiTheme="minorHAnsi" w:hAnsiTheme="minorHAnsi" w:cstheme="minorHAnsi"/>
                <w:bCs/>
                <w:sz w:val="22"/>
                <w:szCs w:val="22"/>
              </w:rPr>
            </w:pPr>
            <w:r w:rsidRPr="00F00E36">
              <w:rPr>
                <w:rFonts w:asciiTheme="minorHAnsi" w:hAnsiTheme="minorHAnsi" w:cstheme="minorHAnsi"/>
                <w:bCs/>
                <w:sz w:val="22"/>
                <w:szCs w:val="22"/>
              </w:rPr>
              <w:t>June 5</w:t>
            </w:r>
            <w:r w:rsidR="009D682B" w:rsidRPr="00F00E36">
              <w:rPr>
                <w:rFonts w:asciiTheme="minorHAnsi" w:hAnsiTheme="minorHAnsi" w:cstheme="minorHAnsi"/>
                <w:bCs/>
                <w:sz w:val="22"/>
                <w:szCs w:val="22"/>
              </w:rPr>
              <w:t>, 2025</w:t>
            </w:r>
            <w:r w:rsidR="00BD6EB1">
              <w:rPr>
                <w:rFonts w:asciiTheme="minorHAnsi" w:hAnsiTheme="minorHAnsi" w:cstheme="minorHAnsi"/>
                <w:bCs/>
                <w:sz w:val="22"/>
                <w:szCs w:val="22"/>
              </w:rPr>
              <w:t xml:space="preserve"> </w:t>
            </w:r>
            <w:r w:rsidR="00EB0A59">
              <w:rPr>
                <w:rFonts w:asciiTheme="minorHAnsi" w:hAnsiTheme="minorHAnsi" w:cstheme="minorHAnsi"/>
                <w:bCs/>
                <w:sz w:val="22"/>
                <w:szCs w:val="22"/>
              </w:rPr>
              <w:t>(evote exposure)</w:t>
            </w:r>
            <w:r w:rsidR="009D682B" w:rsidRPr="00F00E36">
              <w:rPr>
                <w:rFonts w:asciiTheme="minorHAnsi" w:hAnsiTheme="minorHAnsi" w:cstheme="minorHAnsi"/>
                <w:bCs/>
                <w:sz w:val="22"/>
                <w:szCs w:val="22"/>
              </w:rPr>
              <w:tab/>
            </w:r>
            <w:r w:rsidR="009D682B" w:rsidRPr="00F00E36">
              <w:rPr>
                <w:rFonts w:asciiTheme="minorHAnsi" w:hAnsiTheme="minorHAnsi" w:cstheme="minorHAnsi"/>
                <w:b/>
                <w:sz w:val="22"/>
                <w:szCs w:val="22"/>
              </w:rPr>
              <w:t xml:space="preserve">(Attachment </w:t>
            </w:r>
            <w:r w:rsidR="00DA25C1" w:rsidRPr="00F00E36">
              <w:rPr>
                <w:rFonts w:asciiTheme="minorHAnsi" w:hAnsiTheme="minorHAnsi" w:cstheme="minorHAnsi"/>
                <w:b/>
                <w:sz w:val="22"/>
                <w:szCs w:val="22"/>
              </w:rPr>
              <w:t>5</w:t>
            </w:r>
            <w:r w:rsidR="009D682B" w:rsidRPr="00F00E36">
              <w:rPr>
                <w:rFonts w:asciiTheme="minorHAnsi" w:hAnsiTheme="minorHAnsi" w:cstheme="minorHAnsi"/>
                <w:b/>
                <w:sz w:val="22"/>
                <w:szCs w:val="22"/>
              </w:rPr>
              <w:t>)</w:t>
            </w:r>
          </w:p>
        </w:tc>
      </w:tr>
      <w:tr w:rsidR="00F048A8" w:rsidRPr="00F00E36" w14:paraId="00BF27E2" w14:textId="77777777" w:rsidTr="00EA6E42">
        <w:tc>
          <w:tcPr>
            <w:tcW w:w="10307" w:type="dxa"/>
            <w:gridSpan w:val="4"/>
            <w:tcMar>
              <w:left w:w="43" w:type="dxa"/>
              <w:right w:w="43" w:type="dxa"/>
            </w:tcMar>
          </w:tcPr>
          <w:p w14:paraId="522F6EEC" w14:textId="77777777" w:rsidR="00F048A8" w:rsidRPr="00F00E36" w:rsidRDefault="00F048A8" w:rsidP="002B15DA">
            <w:pPr>
              <w:keepLines/>
              <w:jc w:val="both"/>
              <w:rPr>
                <w:rFonts w:asciiTheme="minorHAnsi" w:hAnsiTheme="minorHAnsi" w:cstheme="minorHAnsi"/>
                <w:sz w:val="22"/>
                <w:szCs w:val="22"/>
              </w:rPr>
            </w:pPr>
          </w:p>
        </w:tc>
      </w:tr>
    </w:tbl>
    <w:p w14:paraId="271EF61D" w14:textId="77777777" w:rsidR="00D52A90" w:rsidRDefault="00D52A90" w:rsidP="003622DE">
      <w:pPr>
        <w:jc w:val="center"/>
        <w:rPr>
          <w:rFonts w:asciiTheme="minorHAnsi" w:hAnsiTheme="minorHAnsi" w:cstheme="minorHAnsi"/>
          <w:b/>
          <w:bCs/>
          <w:sz w:val="22"/>
          <w:szCs w:val="22"/>
          <w:u w:val="single"/>
        </w:rPr>
      </w:pPr>
    </w:p>
    <w:p w14:paraId="1521C4B2" w14:textId="77777777" w:rsidR="00D52A90" w:rsidRDefault="00D52A90">
      <w:pPr>
        <w:rPr>
          <w:rFonts w:asciiTheme="minorHAnsi" w:hAnsiTheme="minorHAnsi" w:cstheme="minorHAnsi"/>
          <w:b/>
          <w:bCs/>
          <w:sz w:val="22"/>
          <w:szCs w:val="22"/>
          <w:u w:val="single"/>
        </w:rPr>
      </w:pPr>
      <w:r>
        <w:rPr>
          <w:rFonts w:asciiTheme="minorHAnsi" w:hAnsiTheme="minorHAnsi" w:cstheme="minorHAnsi"/>
          <w:b/>
          <w:bCs/>
          <w:sz w:val="22"/>
          <w:szCs w:val="22"/>
          <w:u w:val="single"/>
        </w:rPr>
        <w:br w:type="page"/>
      </w:r>
    </w:p>
    <w:p w14:paraId="3CCAFD40" w14:textId="69D46B35" w:rsidR="003622DE" w:rsidRPr="00F00E36" w:rsidRDefault="003622DE" w:rsidP="003622DE">
      <w:pPr>
        <w:jc w:val="center"/>
        <w:rPr>
          <w:rFonts w:asciiTheme="minorHAnsi" w:hAnsiTheme="minorHAnsi" w:cstheme="minorHAnsi"/>
          <w:b/>
          <w:bCs/>
          <w:sz w:val="22"/>
          <w:szCs w:val="22"/>
          <w:u w:val="single"/>
        </w:rPr>
      </w:pPr>
      <w:r w:rsidRPr="00F00E36">
        <w:rPr>
          <w:rFonts w:asciiTheme="minorHAnsi" w:hAnsiTheme="minorHAnsi" w:cstheme="minorHAnsi"/>
          <w:b/>
          <w:bCs/>
          <w:sz w:val="22"/>
          <w:szCs w:val="22"/>
          <w:u w:val="single"/>
        </w:rPr>
        <w:lastRenderedPageBreak/>
        <w:t>REVIEW AND ADOPTION of NON-CONTESTED POSITIONS</w:t>
      </w:r>
    </w:p>
    <w:p w14:paraId="240CC02C" w14:textId="77777777" w:rsidR="003622DE" w:rsidRPr="00F00E36" w:rsidRDefault="003622DE" w:rsidP="003622DE">
      <w:pPr>
        <w:jc w:val="center"/>
        <w:rPr>
          <w:rFonts w:asciiTheme="minorHAnsi" w:hAnsiTheme="minorHAnsi" w:cstheme="minorHAnsi"/>
          <w:sz w:val="22"/>
          <w:szCs w:val="22"/>
        </w:rPr>
      </w:pPr>
      <w:r w:rsidRPr="00F00E36">
        <w:rPr>
          <w:rFonts w:asciiTheme="minorHAnsi" w:hAnsiTheme="minorHAnsi" w:cstheme="minorHAnsi"/>
          <w:sz w:val="22"/>
          <w:szCs w:val="22"/>
        </w:rPr>
        <w:t xml:space="preserve">The Working Group may individually discuss the following items, or may consider adoption in a single motion: </w:t>
      </w:r>
    </w:p>
    <w:p w14:paraId="18352B75" w14:textId="77777777" w:rsidR="003622DE" w:rsidRDefault="003622DE" w:rsidP="003622DE">
      <w:pPr>
        <w:jc w:val="center"/>
        <w:rPr>
          <w:rFonts w:asciiTheme="minorHAnsi" w:hAnsiTheme="minorHAnsi" w:cstheme="minorHAnsi"/>
          <w:bCs/>
          <w:sz w:val="22"/>
          <w:szCs w:val="22"/>
        </w:rPr>
      </w:pPr>
    </w:p>
    <w:p w14:paraId="64D34503" w14:textId="7601A80A" w:rsidR="00BB56E5" w:rsidRPr="00BC66B6" w:rsidRDefault="00BB56E5" w:rsidP="00222323">
      <w:pPr>
        <w:keepNext/>
        <w:keepLines/>
        <w:numPr>
          <w:ilvl w:val="0"/>
          <w:numId w:val="23"/>
        </w:numPr>
        <w:jc w:val="both"/>
        <w:rPr>
          <w:rFonts w:asciiTheme="minorHAnsi" w:hAnsiTheme="minorHAnsi" w:cstheme="minorHAnsi"/>
          <w:sz w:val="22"/>
          <w:szCs w:val="22"/>
        </w:rPr>
      </w:pPr>
      <w:r w:rsidRPr="00BC66B6">
        <w:rPr>
          <w:rFonts w:asciiTheme="minorHAnsi" w:hAnsiTheme="minorHAnsi" w:cstheme="minorHAnsi"/>
          <w:sz w:val="22"/>
          <w:szCs w:val="22"/>
        </w:rPr>
        <w:t>Ref #2022-19</w:t>
      </w:r>
      <w:r w:rsidR="00A426AA" w:rsidRPr="00BC66B6">
        <w:rPr>
          <w:rFonts w:asciiTheme="minorHAnsi" w:hAnsiTheme="minorHAnsi" w:cstheme="minorHAnsi"/>
          <w:sz w:val="22"/>
          <w:szCs w:val="22"/>
        </w:rPr>
        <w:t>: INT 23-01, Net Negative (Disall</w:t>
      </w:r>
      <w:r w:rsidR="004E3A9D" w:rsidRPr="00BC66B6">
        <w:rPr>
          <w:rFonts w:asciiTheme="minorHAnsi" w:hAnsiTheme="minorHAnsi" w:cstheme="minorHAnsi"/>
          <w:sz w:val="22"/>
          <w:szCs w:val="22"/>
        </w:rPr>
        <w:t>owed) IMR</w:t>
      </w:r>
    </w:p>
    <w:p w14:paraId="3C0E0173" w14:textId="41CEE00A" w:rsidR="00222323" w:rsidRPr="00F00E36" w:rsidRDefault="00222323" w:rsidP="00222323">
      <w:pPr>
        <w:keepNext/>
        <w:keepLines/>
        <w:numPr>
          <w:ilvl w:val="0"/>
          <w:numId w:val="23"/>
        </w:numPr>
        <w:jc w:val="both"/>
        <w:rPr>
          <w:rFonts w:asciiTheme="minorHAnsi" w:hAnsiTheme="minorHAnsi" w:cstheme="minorHAnsi"/>
          <w:sz w:val="22"/>
          <w:szCs w:val="22"/>
        </w:rPr>
      </w:pPr>
      <w:r w:rsidRPr="00F00E36">
        <w:rPr>
          <w:rFonts w:asciiTheme="minorHAnsi" w:hAnsiTheme="minorHAnsi" w:cstheme="minorHAnsi"/>
          <w:sz w:val="22"/>
          <w:szCs w:val="22"/>
        </w:rPr>
        <w:t xml:space="preserve">Ref #2023-14: </w:t>
      </w:r>
      <w:r w:rsidR="00C1796B">
        <w:rPr>
          <w:rFonts w:asciiTheme="minorHAnsi" w:hAnsiTheme="minorHAnsi" w:cstheme="minorHAnsi"/>
          <w:sz w:val="22"/>
          <w:szCs w:val="22"/>
        </w:rPr>
        <w:t>Hypothetical IMR</w:t>
      </w:r>
    </w:p>
    <w:p w14:paraId="7DF8F02C" w14:textId="1B78BB9D" w:rsidR="005D5D63" w:rsidRPr="00F00E36" w:rsidRDefault="005D5D63" w:rsidP="00222323">
      <w:pPr>
        <w:keepNext/>
        <w:keepLines/>
        <w:numPr>
          <w:ilvl w:val="0"/>
          <w:numId w:val="23"/>
        </w:numPr>
        <w:jc w:val="both"/>
        <w:rPr>
          <w:rFonts w:asciiTheme="minorHAnsi" w:hAnsiTheme="minorHAnsi" w:cstheme="minorHAnsi"/>
          <w:sz w:val="22"/>
          <w:szCs w:val="22"/>
        </w:rPr>
      </w:pPr>
      <w:r>
        <w:rPr>
          <w:rFonts w:asciiTheme="minorHAnsi" w:hAnsiTheme="minorHAnsi" w:cstheme="minorHAnsi"/>
          <w:sz w:val="22"/>
          <w:szCs w:val="22"/>
        </w:rPr>
        <w:t>Ref #2025-03: Definition of IMR</w:t>
      </w:r>
    </w:p>
    <w:p w14:paraId="2A8136D6" w14:textId="77777777" w:rsidR="00222323" w:rsidRPr="00F00E36" w:rsidRDefault="00222323" w:rsidP="00222323">
      <w:pPr>
        <w:keepNext/>
        <w:keepLines/>
        <w:numPr>
          <w:ilvl w:val="0"/>
          <w:numId w:val="23"/>
        </w:numPr>
        <w:jc w:val="both"/>
        <w:rPr>
          <w:rFonts w:asciiTheme="minorHAnsi" w:hAnsiTheme="minorHAnsi" w:cstheme="minorHAnsi"/>
          <w:sz w:val="22"/>
          <w:szCs w:val="22"/>
        </w:rPr>
      </w:pPr>
      <w:r w:rsidRPr="00F00E36">
        <w:rPr>
          <w:rFonts w:asciiTheme="minorHAnsi" w:hAnsiTheme="minorHAnsi" w:cstheme="minorHAnsi"/>
          <w:sz w:val="22"/>
          <w:szCs w:val="22"/>
        </w:rPr>
        <w:t xml:space="preserve">Ref #2025-02: </w:t>
      </w:r>
      <w:r w:rsidRPr="00F00E36">
        <w:rPr>
          <w:rFonts w:asciiTheme="minorHAnsi" w:hAnsiTheme="minorHAnsi" w:cstheme="minorHAnsi"/>
          <w:i/>
          <w:iCs/>
          <w:sz w:val="22"/>
          <w:szCs w:val="22"/>
        </w:rPr>
        <w:t>ASU 2024-04, Induced Conversions of Convertible Debt Instruments</w:t>
      </w:r>
    </w:p>
    <w:p w14:paraId="5E590AB4" w14:textId="1D444B70" w:rsidR="004B62F4" w:rsidRDefault="00222323" w:rsidP="004B62F4">
      <w:pPr>
        <w:keepNext/>
        <w:keepLines/>
        <w:numPr>
          <w:ilvl w:val="0"/>
          <w:numId w:val="23"/>
        </w:numPr>
        <w:jc w:val="both"/>
        <w:rPr>
          <w:rFonts w:asciiTheme="minorHAnsi" w:hAnsiTheme="minorHAnsi" w:cstheme="minorHAnsi"/>
          <w:sz w:val="22"/>
          <w:szCs w:val="22"/>
        </w:rPr>
      </w:pPr>
      <w:r w:rsidRPr="00F00E36">
        <w:rPr>
          <w:rFonts w:asciiTheme="minorHAnsi" w:hAnsiTheme="minorHAnsi" w:cstheme="minorHAnsi"/>
          <w:sz w:val="22"/>
          <w:szCs w:val="22"/>
        </w:rPr>
        <w:t>Ref #2025-09: VM-22 Update Coordination</w:t>
      </w:r>
    </w:p>
    <w:p w14:paraId="47097DBA" w14:textId="4C57BB2E" w:rsidR="004B62F4" w:rsidRPr="00965998" w:rsidRDefault="00E50D48" w:rsidP="004B62F4">
      <w:pPr>
        <w:keepNext/>
        <w:keepLines/>
        <w:numPr>
          <w:ilvl w:val="0"/>
          <w:numId w:val="23"/>
        </w:numPr>
        <w:jc w:val="both"/>
        <w:rPr>
          <w:rFonts w:asciiTheme="minorHAnsi" w:hAnsiTheme="minorHAnsi" w:cstheme="minorHAnsi"/>
          <w:sz w:val="22"/>
          <w:szCs w:val="22"/>
        </w:rPr>
      </w:pPr>
      <w:r>
        <w:rPr>
          <w:rFonts w:asciiTheme="minorHAnsi" w:hAnsiTheme="minorHAnsi" w:cstheme="minorHAnsi"/>
          <w:sz w:val="22"/>
          <w:szCs w:val="22"/>
        </w:rPr>
        <w:t xml:space="preserve">Ref </w:t>
      </w:r>
      <w:r w:rsidR="004B62F4" w:rsidRPr="00F00E36">
        <w:rPr>
          <w:rFonts w:asciiTheme="minorHAnsi" w:hAnsiTheme="minorHAnsi" w:cstheme="minorHAnsi"/>
          <w:sz w:val="22"/>
          <w:szCs w:val="22"/>
        </w:rPr>
        <w:t xml:space="preserve">#2025-10: </w:t>
      </w:r>
      <w:r w:rsidR="004B62F4" w:rsidRPr="00F00E36">
        <w:rPr>
          <w:rFonts w:asciiTheme="minorHAnsi" w:hAnsiTheme="minorHAnsi" w:cstheme="minorHAnsi"/>
          <w:i/>
          <w:iCs/>
          <w:sz w:val="22"/>
          <w:szCs w:val="22"/>
        </w:rPr>
        <w:t>ASU 2023-07, Improvements to Reportable Segment Disclosures</w:t>
      </w:r>
    </w:p>
    <w:p w14:paraId="505DDDAC" w14:textId="34B9C7DC" w:rsidR="00222323" w:rsidRPr="00AE1BF4" w:rsidRDefault="004B62F4" w:rsidP="00AE1BF4">
      <w:pPr>
        <w:keepNext/>
        <w:keepLines/>
        <w:numPr>
          <w:ilvl w:val="0"/>
          <w:numId w:val="23"/>
        </w:numPr>
        <w:jc w:val="both"/>
        <w:rPr>
          <w:rFonts w:asciiTheme="minorHAnsi" w:hAnsiTheme="minorHAnsi" w:cstheme="minorHAnsi"/>
          <w:sz w:val="22"/>
          <w:szCs w:val="22"/>
        </w:rPr>
      </w:pPr>
      <w:r>
        <w:rPr>
          <w:rFonts w:asciiTheme="minorHAnsi" w:hAnsiTheme="minorHAnsi" w:cstheme="minorHAnsi"/>
          <w:sz w:val="22"/>
          <w:szCs w:val="22"/>
        </w:rPr>
        <w:t>Re</w:t>
      </w:r>
      <w:r w:rsidRPr="00F00E36">
        <w:rPr>
          <w:rFonts w:asciiTheme="minorHAnsi" w:hAnsiTheme="minorHAnsi" w:cstheme="minorHAnsi"/>
          <w:sz w:val="22"/>
          <w:szCs w:val="22"/>
        </w:rPr>
        <w:t>f #2025-11: ASU 2024-03 and ASU 2025-01, Reporting Comprehensive Incom</w:t>
      </w:r>
      <w:r>
        <w:rPr>
          <w:rFonts w:asciiTheme="minorHAnsi" w:hAnsiTheme="minorHAnsi" w:cstheme="minorHAnsi"/>
          <w:sz w:val="22"/>
          <w:szCs w:val="22"/>
        </w:rPr>
        <w:t>e</w:t>
      </w:r>
    </w:p>
    <w:p w14:paraId="632A3043" w14:textId="77777777" w:rsidR="00222323" w:rsidRDefault="00222323" w:rsidP="00222323">
      <w:pPr>
        <w:keepNext/>
        <w:keepLines/>
        <w:numPr>
          <w:ilvl w:val="0"/>
          <w:numId w:val="23"/>
        </w:numPr>
        <w:jc w:val="both"/>
        <w:rPr>
          <w:rFonts w:asciiTheme="minorHAnsi" w:hAnsiTheme="minorHAnsi" w:cstheme="minorHAnsi"/>
          <w:sz w:val="22"/>
          <w:szCs w:val="22"/>
        </w:rPr>
      </w:pPr>
      <w:r w:rsidRPr="00F00E36">
        <w:rPr>
          <w:rFonts w:asciiTheme="minorHAnsi" w:hAnsiTheme="minorHAnsi" w:cstheme="minorHAnsi"/>
          <w:sz w:val="22"/>
          <w:szCs w:val="22"/>
        </w:rPr>
        <w:t>Ref #</w:t>
      </w:r>
      <w:r>
        <w:rPr>
          <w:rFonts w:asciiTheme="minorHAnsi" w:hAnsiTheme="minorHAnsi" w:cstheme="minorHAnsi"/>
          <w:sz w:val="22"/>
          <w:szCs w:val="22"/>
        </w:rPr>
        <w:t xml:space="preserve">2025-14: </w:t>
      </w:r>
      <w:r w:rsidRPr="00965998">
        <w:rPr>
          <w:rFonts w:asciiTheme="minorHAnsi" w:hAnsiTheme="minorHAnsi" w:cstheme="minorHAnsi"/>
          <w:i/>
          <w:iCs/>
          <w:sz w:val="22"/>
          <w:szCs w:val="22"/>
        </w:rPr>
        <w:t>ASU 2017-05, Clarifying the Scope of Asset Derecognition Guidance and Accounting for Partial Sales of Nonfinancial Assets</w:t>
      </w:r>
    </w:p>
    <w:p w14:paraId="648A64BC" w14:textId="77777777" w:rsidR="00222323" w:rsidRDefault="00222323" w:rsidP="00222323">
      <w:pPr>
        <w:keepNext/>
        <w:keepLines/>
        <w:numPr>
          <w:ilvl w:val="0"/>
          <w:numId w:val="23"/>
        </w:numPr>
        <w:jc w:val="both"/>
        <w:rPr>
          <w:rFonts w:asciiTheme="minorHAnsi" w:hAnsiTheme="minorHAnsi" w:cstheme="minorHAnsi"/>
          <w:sz w:val="22"/>
          <w:szCs w:val="22"/>
        </w:rPr>
      </w:pPr>
      <w:r w:rsidRPr="00F00E36">
        <w:rPr>
          <w:rFonts w:asciiTheme="minorHAnsi" w:hAnsiTheme="minorHAnsi" w:cstheme="minorHAnsi"/>
          <w:sz w:val="22"/>
          <w:szCs w:val="22"/>
        </w:rPr>
        <w:t>Ref #</w:t>
      </w:r>
      <w:r>
        <w:rPr>
          <w:rFonts w:asciiTheme="minorHAnsi" w:hAnsiTheme="minorHAnsi" w:cstheme="minorHAnsi"/>
          <w:sz w:val="22"/>
          <w:szCs w:val="22"/>
        </w:rPr>
        <w:t xml:space="preserve">2025-15: </w:t>
      </w:r>
      <w:r w:rsidRPr="00965998">
        <w:rPr>
          <w:rFonts w:asciiTheme="minorHAnsi" w:hAnsiTheme="minorHAnsi" w:cstheme="minorHAnsi"/>
          <w:i/>
          <w:iCs/>
          <w:sz w:val="22"/>
          <w:szCs w:val="22"/>
        </w:rPr>
        <w:t>ASU 2025-02, SEC Updates</w:t>
      </w:r>
    </w:p>
    <w:p w14:paraId="00809E08" w14:textId="2A7202FB" w:rsidR="007718FC" w:rsidRDefault="007718FC" w:rsidP="00222323">
      <w:pPr>
        <w:keepNext/>
        <w:keepLines/>
        <w:numPr>
          <w:ilvl w:val="0"/>
          <w:numId w:val="23"/>
        </w:numPr>
        <w:jc w:val="both"/>
        <w:rPr>
          <w:rFonts w:asciiTheme="minorHAnsi" w:hAnsiTheme="minorHAnsi" w:cstheme="minorHAnsi"/>
          <w:sz w:val="22"/>
          <w:szCs w:val="22"/>
        </w:rPr>
      </w:pPr>
      <w:r>
        <w:rPr>
          <w:rFonts w:asciiTheme="minorHAnsi" w:hAnsiTheme="minorHAnsi" w:cstheme="minorHAnsi"/>
          <w:sz w:val="22"/>
          <w:szCs w:val="22"/>
        </w:rPr>
        <w:t>Ref #2025-17EP</w:t>
      </w:r>
      <w:r w:rsidR="00D806FE">
        <w:rPr>
          <w:rFonts w:asciiTheme="minorHAnsi" w:hAnsiTheme="minorHAnsi" w:cstheme="minorHAnsi"/>
          <w:sz w:val="22"/>
          <w:szCs w:val="22"/>
        </w:rPr>
        <w:t>: Editorial Process – May 2025</w:t>
      </w:r>
    </w:p>
    <w:p w14:paraId="7119DD64" w14:textId="77777777" w:rsidR="004E3A9D" w:rsidRDefault="004E3A9D" w:rsidP="004E3A9D">
      <w:pPr>
        <w:keepNext/>
        <w:keepLines/>
        <w:ind w:left="360"/>
        <w:jc w:val="both"/>
        <w:rPr>
          <w:rFonts w:asciiTheme="minorHAnsi" w:hAnsiTheme="minorHAnsi" w:cstheme="minorHAnsi"/>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4E3A9D" w:rsidRPr="00F00E36" w14:paraId="64874F26" w14:textId="77777777" w:rsidTr="00AE07F2">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54C294B0"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47CEF4DC"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9947C5A" w14:textId="77777777" w:rsidR="004E3A9D" w:rsidRPr="00F00E36" w:rsidRDefault="004E3A9D" w:rsidP="00AE07F2">
            <w:pPr>
              <w:widowControl w:val="0"/>
              <w:jc w:val="center"/>
              <w:rPr>
                <w:rFonts w:asciiTheme="minorHAnsi" w:hAnsiTheme="minorHAnsi" w:cstheme="minorHAnsi"/>
                <w:b/>
                <w:color w:val="FFFFFF"/>
                <w:sz w:val="22"/>
                <w:szCs w:val="22"/>
              </w:rPr>
            </w:pPr>
          </w:p>
          <w:p w14:paraId="00738023"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A07605B" w14:textId="77777777" w:rsidR="004E3A9D" w:rsidRPr="00F00E36" w:rsidRDefault="004E3A9D" w:rsidP="00AE07F2">
            <w:pPr>
              <w:widowControl w:val="0"/>
              <w:jc w:val="center"/>
              <w:rPr>
                <w:rFonts w:asciiTheme="minorHAnsi" w:hAnsiTheme="minorHAnsi" w:cstheme="minorHAnsi"/>
                <w:b/>
                <w:color w:val="FFFFFF"/>
                <w:sz w:val="22"/>
                <w:szCs w:val="22"/>
              </w:rPr>
            </w:pPr>
          </w:p>
          <w:p w14:paraId="38087241"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713FBD5"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14B0FA84"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4E3A9D" w:rsidRPr="00F00E36" w14:paraId="70A9129A" w14:textId="77777777" w:rsidTr="00AE07F2">
        <w:trPr>
          <w:trHeight w:val="800"/>
        </w:trPr>
        <w:tc>
          <w:tcPr>
            <w:tcW w:w="1615" w:type="dxa"/>
            <w:tcBorders>
              <w:top w:val="single" w:sz="4" w:space="0" w:color="FFFFFF"/>
            </w:tcBorders>
            <w:shd w:val="clear" w:color="auto" w:fill="F2F2F2"/>
            <w:vAlign w:val="center"/>
          </w:tcPr>
          <w:p w14:paraId="35F463A9" w14:textId="283E37DD" w:rsidR="004E3A9D" w:rsidRPr="00F00E36" w:rsidRDefault="004E3A9D" w:rsidP="00AE07F2">
            <w:pPr>
              <w:widowControl w:val="0"/>
              <w:jc w:val="center"/>
              <w:rPr>
                <w:rFonts w:asciiTheme="minorHAnsi" w:hAnsiTheme="minorHAnsi" w:cstheme="minorHAnsi"/>
                <w:b/>
                <w:sz w:val="22"/>
                <w:szCs w:val="22"/>
              </w:rPr>
            </w:pPr>
            <w:r>
              <w:rPr>
                <w:rFonts w:asciiTheme="minorHAnsi" w:hAnsiTheme="minorHAnsi" w:cstheme="minorHAnsi"/>
                <w:b/>
                <w:sz w:val="22"/>
                <w:szCs w:val="22"/>
              </w:rPr>
              <w:t>2022-19</w:t>
            </w:r>
          </w:p>
          <w:p w14:paraId="7BA011B9" w14:textId="77777777" w:rsidR="004E3A9D" w:rsidRPr="00F00E36" w:rsidRDefault="004E3A9D"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(Julie)</w:t>
            </w:r>
          </w:p>
        </w:tc>
        <w:tc>
          <w:tcPr>
            <w:tcW w:w="3198" w:type="dxa"/>
            <w:tcBorders>
              <w:top w:val="single" w:sz="4" w:space="0" w:color="FFFFFF"/>
            </w:tcBorders>
            <w:shd w:val="clear" w:color="auto" w:fill="F2F2F2"/>
            <w:vAlign w:val="center"/>
          </w:tcPr>
          <w:p w14:paraId="46D4E36A" w14:textId="572FDB2D" w:rsidR="004E3A9D" w:rsidRPr="00F00E36" w:rsidRDefault="00892B19" w:rsidP="00AE07F2">
            <w:pPr>
              <w:pStyle w:val="Heading2"/>
              <w:rPr>
                <w:rFonts w:asciiTheme="minorHAnsi" w:hAnsiTheme="minorHAnsi" w:cstheme="minorHAnsi"/>
                <w:sz w:val="22"/>
                <w:szCs w:val="22"/>
              </w:rPr>
            </w:pPr>
            <w:r>
              <w:rPr>
                <w:rFonts w:asciiTheme="minorHAnsi" w:hAnsiTheme="minorHAnsi" w:cstheme="minorHAnsi"/>
                <w:sz w:val="22"/>
                <w:szCs w:val="22"/>
              </w:rPr>
              <w:t>INT 23-01</w:t>
            </w:r>
            <w:r w:rsidR="008B25D3">
              <w:rPr>
                <w:rFonts w:asciiTheme="minorHAnsi" w:hAnsiTheme="minorHAnsi" w:cstheme="minorHAnsi"/>
                <w:sz w:val="22"/>
                <w:szCs w:val="22"/>
              </w:rPr>
              <w:t>: Net Negative (Disallowed) IMR</w:t>
            </w:r>
          </w:p>
        </w:tc>
        <w:tc>
          <w:tcPr>
            <w:tcW w:w="2112" w:type="dxa"/>
            <w:tcBorders>
              <w:top w:val="single" w:sz="4" w:space="0" w:color="FFFFFF"/>
            </w:tcBorders>
            <w:shd w:val="clear" w:color="auto" w:fill="F2F2F2"/>
            <w:vAlign w:val="center"/>
          </w:tcPr>
          <w:p w14:paraId="70252110" w14:textId="75D6E2C0" w:rsidR="004E3A9D" w:rsidRPr="00F00E36" w:rsidRDefault="0032424A"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6</w:t>
            </w:r>
            <w:r w:rsidR="008B25D3">
              <w:rPr>
                <w:rFonts w:asciiTheme="minorHAnsi" w:hAnsiTheme="minorHAnsi" w:cstheme="minorHAnsi"/>
                <w:b/>
                <w:sz w:val="22"/>
                <w:szCs w:val="22"/>
              </w:rPr>
              <w:t xml:space="preserve"> - INT</w:t>
            </w:r>
            <w:r w:rsidR="004E3A9D" w:rsidRPr="00F00E36">
              <w:rPr>
                <w:rFonts w:asciiTheme="minorHAnsi" w:hAnsiTheme="minorHAnsi" w:cstheme="minorHAnsi"/>
                <w:b/>
                <w:sz w:val="22"/>
                <w:szCs w:val="22"/>
              </w:rPr>
              <w:t xml:space="preserve"> </w:t>
            </w:r>
          </w:p>
        </w:tc>
        <w:tc>
          <w:tcPr>
            <w:tcW w:w="1710" w:type="dxa"/>
            <w:tcBorders>
              <w:top w:val="single" w:sz="4" w:space="0" w:color="FFFFFF"/>
            </w:tcBorders>
            <w:shd w:val="clear" w:color="auto" w:fill="F2F2F2"/>
            <w:vAlign w:val="center"/>
          </w:tcPr>
          <w:p w14:paraId="5B724E8F" w14:textId="669F020E" w:rsidR="004E3A9D" w:rsidRPr="00F00E36" w:rsidRDefault="004C4AA1"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ACLI Agr</w:t>
            </w:r>
            <w:r w:rsidR="005544FB">
              <w:rPr>
                <w:rFonts w:asciiTheme="minorHAnsi" w:hAnsiTheme="minorHAnsi" w:cstheme="minorHAnsi"/>
                <w:b/>
                <w:sz w:val="22"/>
                <w:szCs w:val="22"/>
              </w:rPr>
              <w:t>eement</w:t>
            </w:r>
          </w:p>
        </w:tc>
        <w:tc>
          <w:tcPr>
            <w:tcW w:w="1440" w:type="dxa"/>
            <w:tcBorders>
              <w:top w:val="single" w:sz="4" w:space="0" w:color="FFFFFF"/>
            </w:tcBorders>
            <w:shd w:val="clear" w:color="auto" w:fill="F2F2F2"/>
            <w:vAlign w:val="center"/>
          </w:tcPr>
          <w:p w14:paraId="4B3CA595" w14:textId="2021334E" w:rsidR="004E3A9D" w:rsidRPr="00F00E36" w:rsidRDefault="00296C77"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ACLI</w:t>
            </w:r>
            <w:r w:rsidR="004E3A9D" w:rsidRPr="00F00E36">
              <w:rPr>
                <w:rFonts w:asciiTheme="minorHAnsi" w:hAnsiTheme="minorHAnsi" w:cstheme="minorHAnsi"/>
                <w:b/>
                <w:sz w:val="22"/>
                <w:szCs w:val="22"/>
              </w:rPr>
              <w:t xml:space="preserve"> – </w:t>
            </w:r>
            <w:r w:rsidR="00D646AA">
              <w:rPr>
                <w:rFonts w:asciiTheme="minorHAnsi" w:hAnsiTheme="minorHAnsi" w:cstheme="minorHAnsi"/>
                <w:b/>
                <w:sz w:val="22"/>
                <w:szCs w:val="22"/>
              </w:rPr>
              <w:t>18</w:t>
            </w:r>
          </w:p>
        </w:tc>
      </w:tr>
    </w:tbl>
    <w:p w14:paraId="213B971B" w14:textId="77777777" w:rsidR="004E3A9D" w:rsidRPr="00F00E36" w:rsidRDefault="004E3A9D" w:rsidP="004E3A9D">
      <w:pPr>
        <w:rPr>
          <w:rFonts w:asciiTheme="minorHAnsi" w:hAnsiTheme="minorHAnsi" w:cstheme="minorHAnsi"/>
          <w:sz w:val="22"/>
          <w:szCs w:val="22"/>
          <w:lang w:eastAsia="zh-CN"/>
        </w:rPr>
      </w:pPr>
    </w:p>
    <w:p w14:paraId="0620B5B6" w14:textId="77777777" w:rsidR="004E3A9D" w:rsidRPr="00F00E36" w:rsidRDefault="004E3A9D" w:rsidP="004E3A9D">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22D74E17" w14:textId="08DFC621" w:rsidR="00F16B21" w:rsidRDefault="004E3A9D" w:rsidP="004E3A9D">
      <w:pPr>
        <w:jc w:val="both"/>
        <w:rPr>
          <w:rFonts w:asciiTheme="minorHAnsi" w:hAnsiTheme="minorHAnsi" w:cstheme="minorHAnsi"/>
          <w:sz w:val="22"/>
          <w:szCs w:val="22"/>
        </w:rPr>
      </w:pPr>
      <w:r w:rsidRPr="00F00E36">
        <w:rPr>
          <w:rFonts w:asciiTheme="minorHAnsi" w:hAnsiTheme="minorHAnsi" w:cstheme="minorHAnsi"/>
          <w:sz w:val="22"/>
          <w:szCs w:val="22"/>
        </w:rPr>
        <w:t xml:space="preserve">On </w:t>
      </w:r>
      <w:r w:rsidR="00410B78">
        <w:rPr>
          <w:rFonts w:asciiTheme="minorHAnsi" w:hAnsiTheme="minorHAnsi" w:cstheme="minorHAnsi"/>
          <w:sz w:val="22"/>
          <w:szCs w:val="22"/>
        </w:rPr>
        <w:t>June 5</w:t>
      </w:r>
      <w:r w:rsidRPr="00F00E36">
        <w:rPr>
          <w:rFonts w:asciiTheme="minorHAnsi" w:hAnsiTheme="minorHAnsi" w:cstheme="minorHAnsi"/>
          <w:sz w:val="22"/>
          <w:szCs w:val="22"/>
        </w:rPr>
        <w:t xml:space="preserve">, 2025, the Working Group exposed </w:t>
      </w:r>
      <w:r w:rsidR="00827A27">
        <w:rPr>
          <w:rFonts w:asciiTheme="minorHAnsi" w:hAnsiTheme="minorHAnsi" w:cstheme="minorHAnsi"/>
          <w:sz w:val="22"/>
          <w:szCs w:val="22"/>
        </w:rPr>
        <w:t xml:space="preserve">revisions to INT 23-01 </w:t>
      </w:r>
      <w:r w:rsidR="00A95489">
        <w:rPr>
          <w:rFonts w:asciiTheme="minorHAnsi" w:hAnsiTheme="minorHAnsi" w:cstheme="minorHAnsi"/>
          <w:sz w:val="22"/>
          <w:szCs w:val="22"/>
        </w:rPr>
        <w:t xml:space="preserve">to extend the effective date </w:t>
      </w:r>
      <w:r w:rsidR="006363AC">
        <w:rPr>
          <w:rFonts w:asciiTheme="minorHAnsi" w:hAnsiTheme="minorHAnsi" w:cstheme="minorHAnsi"/>
          <w:sz w:val="22"/>
          <w:szCs w:val="22"/>
        </w:rPr>
        <w:t xml:space="preserve">to Dec. 31, 2026. Revisions </w:t>
      </w:r>
      <w:r w:rsidR="00F16B21">
        <w:rPr>
          <w:rFonts w:asciiTheme="minorHAnsi" w:hAnsiTheme="minorHAnsi" w:cstheme="minorHAnsi"/>
          <w:sz w:val="22"/>
          <w:szCs w:val="22"/>
        </w:rPr>
        <w:t>also clarify guidance and incorporate additional requirements to admit net negative IMR</w:t>
      </w:r>
      <w:r w:rsidR="00D539B8">
        <w:rPr>
          <w:rFonts w:asciiTheme="minorHAnsi" w:hAnsiTheme="minorHAnsi" w:cstheme="minorHAnsi"/>
          <w:sz w:val="22"/>
          <w:szCs w:val="22"/>
        </w:rPr>
        <w:t>, as follows:</w:t>
      </w:r>
    </w:p>
    <w:p w14:paraId="0436290A" w14:textId="77777777" w:rsidR="003D136C" w:rsidRDefault="003D136C" w:rsidP="004E3A9D">
      <w:pPr>
        <w:jc w:val="both"/>
        <w:rPr>
          <w:rFonts w:asciiTheme="minorHAnsi" w:hAnsiTheme="minorHAnsi" w:cstheme="minorHAnsi"/>
          <w:sz w:val="22"/>
          <w:szCs w:val="22"/>
        </w:rPr>
      </w:pPr>
    </w:p>
    <w:p w14:paraId="490C50D6" w14:textId="46DD8B7D" w:rsidR="003D136C" w:rsidRPr="003D136C" w:rsidRDefault="003D136C" w:rsidP="00D52A90">
      <w:pPr>
        <w:numPr>
          <w:ilvl w:val="0"/>
          <w:numId w:val="26"/>
        </w:numPr>
        <w:spacing w:after="120"/>
        <w:jc w:val="both"/>
        <w:rPr>
          <w:rFonts w:asciiTheme="minorHAnsi" w:hAnsiTheme="minorHAnsi" w:cstheme="minorHAnsi"/>
          <w:sz w:val="22"/>
          <w:szCs w:val="22"/>
        </w:rPr>
      </w:pPr>
      <w:r w:rsidRPr="003D136C">
        <w:rPr>
          <w:rFonts w:asciiTheme="minorHAnsi" w:hAnsiTheme="minorHAnsi" w:cstheme="minorHAnsi"/>
          <w:sz w:val="22"/>
          <w:szCs w:val="22"/>
        </w:rPr>
        <w:t xml:space="preserve">Clarification on the adjusted capital &amp; surplus calculation (from prior filed financials), with an additional cap to limit admittance to 10% of current unadjusted capital &amp; surplus. </w:t>
      </w:r>
    </w:p>
    <w:p w14:paraId="4861A5AB" w14:textId="0EEB252A" w:rsidR="003D136C" w:rsidRPr="003D136C" w:rsidRDefault="003D136C" w:rsidP="00D52A90">
      <w:pPr>
        <w:numPr>
          <w:ilvl w:val="0"/>
          <w:numId w:val="26"/>
        </w:numPr>
        <w:spacing w:after="120"/>
        <w:jc w:val="both"/>
        <w:rPr>
          <w:rFonts w:asciiTheme="minorHAnsi" w:hAnsiTheme="minorHAnsi" w:cstheme="minorHAnsi"/>
          <w:sz w:val="22"/>
          <w:szCs w:val="22"/>
        </w:rPr>
      </w:pPr>
      <w:r w:rsidRPr="003D136C">
        <w:rPr>
          <w:rFonts w:asciiTheme="minorHAnsi" w:hAnsiTheme="minorHAnsi" w:cstheme="minorHAnsi"/>
          <w:sz w:val="22"/>
          <w:szCs w:val="22"/>
        </w:rPr>
        <w:t xml:space="preserve">New paragraph requiring completion of the data-captured template disclosures to admit net negative IMR. </w:t>
      </w:r>
    </w:p>
    <w:p w14:paraId="370A151B" w14:textId="6DFD8490" w:rsidR="003D136C" w:rsidRPr="003D136C" w:rsidRDefault="003D136C" w:rsidP="00D52A90">
      <w:pPr>
        <w:numPr>
          <w:ilvl w:val="0"/>
          <w:numId w:val="26"/>
        </w:numPr>
        <w:spacing w:after="120"/>
        <w:jc w:val="both"/>
        <w:rPr>
          <w:rFonts w:asciiTheme="minorHAnsi" w:hAnsiTheme="minorHAnsi" w:cstheme="minorHAnsi"/>
          <w:sz w:val="22"/>
          <w:szCs w:val="22"/>
        </w:rPr>
      </w:pPr>
      <w:r w:rsidRPr="003D136C">
        <w:rPr>
          <w:rFonts w:asciiTheme="minorHAnsi" w:hAnsiTheme="minorHAnsi" w:cstheme="minorHAnsi"/>
          <w:sz w:val="22"/>
          <w:szCs w:val="22"/>
        </w:rPr>
        <w:t xml:space="preserve">New paragraph requiring net negative IMR to be captured in the PBR calculation or AAT/CFT pursuant to VM-20, with a requirement to prepare a reconciliation to ensure that reserves are not overstated. </w:t>
      </w:r>
    </w:p>
    <w:p w14:paraId="44762E34" w14:textId="170A1117" w:rsidR="003D136C" w:rsidRPr="003D136C" w:rsidRDefault="003D136C" w:rsidP="00D52A90">
      <w:pPr>
        <w:numPr>
          <w:ilvl w:val="0"/>
          <w:numId w:val="26"/>
        </w:numPr>
        <w:spacing w:after="120"/>
        <w:jc w:val="both"/>
        <w:rPr>
          <w:rFonts w:asciiTheme="minorHAnsi" w:hAnsiTheme="minorHAnsi" w:cstheme="minorHAnsi"/>
          <w:sz w:val="22"/>
          <w:szCs w:val="22"/>
        </w:rPr>
      </w:pPr>
      <w:r w:rsidRPr="003D136C">
        <w:rPr>
          <w:rFonts w:asciiTheme="minorHAnsi" w:hAnsiTheme="minorHAnsi" w:cstheme="minorHAnsi"/>
          <w:sz w:val="22"/>
          <w:szCs w:val="22"/>
        </w:rPr>
        <w:t xml:space="preserve">Clarification on the derivative disclosure roll-forward and to ensure that the amount disclosed for “net negative disallowed IMR” reflects the total. </w:t>
      </w:r>
    </w:p>
    <w:p w14:paraId="53A1168A" w14:textId="783E62A3" w:rsidR="003D136C" w:rsidRPr="003D136C" w:rsidRDefault="003D136C" w:rsidP="00A7614E">
      <w:pPr>
        <w:widowControl w:val="0"/>
        <w:numPr>
          <w:ilvl w:val="0"/>
          <w:numId w:val="26"/>
        </w:numPr>
        <w:jc w:val="both"/>
        <w:rPr>
          <w:rFonts w:asciiTheme="minorHAnsi" w:hAnsiTheme="minorHAnsi" w:cstheme="minorHAnsi"/>
          <w:sz w:val="22"/>
          <w:szCs w:val="22"/>
        </w:rPr>
      </w:pPr>
      <w:r w:rsidRPr="003D136C">
        <w:rPr>
          <w:rFonts w:asciiTheme="minorHAnsi" w:hAnsiTheme="minorHAnsi" w:cstheme="minorHAnsi"/>
          <w:sz w:val="22"/>
          <w:szCs w:val="22"/>
        </w:rPr>
        <w:t xml:space="preserve">Revised effective date guidance to December 31, 2026, with automatic nullification on January 1, 2027. </w:t>
      </w:r>
    </w:p>
    <w:p w14:paraId="6E5167ED" w14:textId="77777777" w:rsidR="003D136C" w:rsidRDefault="003D136C" w:rsidP="00A7614E">
      <w:pPr>
        <w:widowControl w:val="0"/>
        <w:jc w:val="both"/>
        <w:rPr>
          <w:rFonts w:asciiTheme="minorHAnsi" w:hAnsiTheme="minorHAnsi" w:cstheme="minorHAnsi"/>
          <w:sz w:val="22"/>
          <w:szCs w:val="22"/>
        </w:rPr>
      </w:pPr>
    </w:p>
    <w:p w14:paraId="602FB59B" w14:textId="6DD88785" w:rsidR="00BE7D57" w:rsidRPr="00F00E36" w:rsidRDefault="004C4AA1" w:rsidP="00A7614E">
      <w:pPr>
        <w:pStyle w:val="paragraph"/>
        <w:widowControl w:val="0"/>
        <w:spacing w:before="0" w:beforeAutospacing="0" w:after="0" w:afterAutospacing="0"/>
        <w:jc w:val="both"/>
        <w:textAlignment w:val="baseline"/>
        <w:rPr>
          <w:rFonts w:asciiTheme="minorHAnsi" w:hAnsiTheme="minorHAnsi" w:cstheme="minorHAnsi"/>
          <w:bCs/>
          <w:i/>
          <w:sz w:val="22"/>
          <w:szCs w:val="22"/>
          <w:u w:val="single"/>
        </w:rPr>
      </w:pPr>
      <w:r>
        <w:rPr>
          <w:rFonts w:asciiTheme="minorHAnsi" w:hAnsiTheme="minorHAnsi" w:cstheme="minorHAnsi"/>
          <w:bCs/>
          <w:i/>
          <w:sz w:val="22"/>
          <w:szCs w:val="22"/>
          <w:u w:val="single"/>
        </w:rPr>
        <w:t>ACLI</w:t>
      </w:r>
      <w:r w:rsidR="00BE7D57" w:rsidRPr="00B9696B">
        <w:rPr>
          <w:rFonts w:asciiTheme="minorHAnsi" w:hAnsiTheme="minorHAnsi" w:cstheme="minorHAnsi"/>
          <w:bCs/>
          <w:i/>
          <w:sz w:val="22"/>
          <w:szCs w:val="22"/>
          <w:u w:val="single"/>
        </w:rPr>
        <w:t xml:space="preserve"> Comments:</w:t>
      </w:r>
    </w:p>
    <w:p w14:paraId="176EEA0F" w14:textId="55977738" w:rsidR="00B9696B" w:rsidRDefault="00B9696B" w:rsidP="00A7614E">
      <w:pPr>
        <w:pStyle w:val="ListContinue"/>
        <w:widowControl w:val="0"/>
        <w:numPr>
          <w:ilvl w:val="0"/>
          <w:numId w:val="0"/>
        </w:numPr>
        <w:spacing w:after="0"/>
        <w:jc w:val="both"/>
        <w:rPr>
          <w:rFonts w:asciiTheme="minorHAnsi" w:hAnsiTheme="minorHAnsi" w:cstheme="minorHAnsi"/>
          <w:sz w:val="22"/>
          <w:szCs w:val="22"/>
        </w:rPr>
      </w:pPr>
      <w:r w:rsidRPr="00B9696B">
        <w:rPr>
          <w:rFonts w:asciiTheme="minorHAnsi" w:hAnsiTheme="minorHAnsi" w:cstheme="minorHAnsi"/>
          <w:sz w:val="22"/>
          <w:szCs w:val="22"/>
        </w:rPr>
        <w:t xml:space="preserve">We are especially grateful for the thoughtful and disciplined engagement and open dialogue facilitated through the IMR Ad Hoc Working Group. The consistent cadence of meetings and the willingness of regulators and industry participants to constructively work together has been instrumental in addressing the complexities surrounding the admittance of net negative IMR. This collaboration will not only enhance the clarity of the guidance by reflecting new developments since enactment in 1992 but also facilitate the collective and holistic incorporation into SSAP No. 7, Asset Valuation Reserve and Interest Maintenance Reserve. It will also help ensure the permanent solution achieves a balanced and practical approach to statutory reporting. </w:t>
      </w:r>
    </w:p>
    <w:p w14:paraId="3C1D26AA" w14:textId="77777777" w:rsidR="00A7614E" w:rsidRDefault="00B9696B" w:rsidP="00BE7D57">
      <w:pPr>
        <w:pStyle w:val="ListContinue"/>
        <w:keepNext/>
        <w:keepLines/>
        <w:numPr>
          <w:ilvl w:val="0"/>
          <w:numId w:val="0"/>
        </w:numPr>
        <w:spacing w:after="0"/>
        <w:jc w:val="both"/>
        <w:rPr>
          <w:rFonts w:asciiTheme="minorHAnsi" w:hAnsiTheme="minorHAnsi" w:cstheme="minorHAnsi"/>
          <w:sz w:val="22"/>
          <w:szCs w:val="22"/>
        </w:rPr>
      </w:pPr>
      <w:r w:rsidRPr="00B9696B">
        <w:rPr>
          <w:rFonts w:asciiTheme="minorHAnsi" w:hAnsiTheme="minorHAnsi" w:cstheme="minorHAnsi"/>
          <w:sz w:val="22"/>
          <w:szCs w:val="22"/>
        </w:rPr>
        <w:lastRenderedPageBreak/>
        <w:t>We support INT 23-01 as drafted and believe the extension period will allow sufficient time for the achievement of the aforementioned objectives. ACLI maintains its commitment to work constructively with the Ad Hoc Group and NAIC to modernize the IMR guidance and ensure the admittance of negative IMR best reflects economic statutory surplus, with appropriate safeguards, in a way that does not disincentivize prudent investment and asset liability management behavior.</w:t>
      </w:r>
    </w:p>
    <w:p w14:paraId="3BF0A9A2" w14:textId="77777777" w:rsidR="00D9485D" w:rsidRDefault="00D9485D" w:rsidP="00BE7D57">
      <w:pPr>
        <w:pStyle w:val="ListContinue"/>
        <w:keepNext/>
        <w:keepLines/>
        <w:numPr>
          <w:ilvl w:val="0"/>
          <w:numId w:val="0"/>
        </w:numPr>
        <w:spacing w:after="0"/>
        <w:jc w:val="both"/>
        <w:rPr>
          <w:rFonts w:asciiTheme="minorHAnsi" w:hAnsiTheme="minorHAnsi" w:cstheme="minorHAnsi"/>
          <w:sz w:val="22"/>
          <w:szCs w:val="22"/>
        </w:rPr>
      </w:pPr>
    </w:p>
    <w:p w14:paraId="206E890F" w14:textId="45612C63" w:rsidR="00BE7D57" w:rsidRPr="00F00E36" w:rsidRDefault="00BE7D57" w:rsidP="00BE7D57">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7E849C27" w14:textId="268CF758" w:rsidR="00BC5FCB" w:rsidRPr="00F00E36" w:rsidRDefault="00BE7D57" w:rsidP="00BE7D57">
      <w:pPr>
        <w:jc w:val="both"/>
        <w:rPr>
          <w:rFonts w:asciiTheme="minorHAnsi" w:hAnsiTheme="minorHAnsi" w:cstheme="minorHAnsi"/>
          <w:b/>
          <w:bCs/>
          <w:sz w:val="22"/>
          <w:szCs w:val="22"/>
        </w:rPr>
      </w:pPr>
      <w:r>
        <w:rPr>
          <w:rFonts w:asciiTheme="minorHAnsi" w:hAnsiTheme="minorHAnsi" w:cstheme="minorHAnsi"/>
          <w:b/>
          <w:bCs/>
          <w:sz w:val="22"/>
          <w:szCs w:val="22"/>
        </w:rPr>
        <w:t>NAIC staff recommend that the Working Group adopt the revised INT</w:t>
      </w:r>
      <w:r w:rsidR="000D7135">
        <w:rPr>
          <w:rFonts w:asciiTheme="minorHAnsi" w:hAnsiTheme="minorHAnsi" w:cstheme="minorHAnsi"/>
          <w:b/>
          <w:bCs/>
          <w:sz w:val="22"/>
          <w:szCs w:val="22"/>
        </w:rPr>
        <w:t xml:space="preserve"> extending the effective date to Dec</w:t>
      </w:r>
      <w:r w:rsidR="00C80764">
        <w:rPr>
          <w:rFonts w:asciiTheme="minorHAnsi" w:hAnsiTheme="minorHAnsi" w:cstheme="minorHAnsi"/>
          <w:b/>
          <w:bCs/>
          <w:sz w:val="22"/>
          <w:szCs w:val="22"/>
        </w:rPr>
        <w:t>ember</w:t>
      </w:r>
      <w:r w:rsidR="000D7135">
        <w:rPr>
          <w:rFonts w:asciiTheme="minorHAnsi" w:hAnsiTheme="minorHAnsi" w:cstheme="minorHAnsi"/>
          <w:b/>
          <w:bCs/>
          <w:sz w:val="22"/>
          <w:szCs w:val="22"/>
        </w:rPr>
        <w:t xml:space="preserve"> 31, 2026 with the additional requirements and clarifications as exposed</w:t>
      </w:r>
      <w:r w:rsidR="004B376A">
        <w:rPr>
          <w:rFonts w:asciiTheme="minorHAnsi" w:hAnsiTheme="minorHAnsi" w:cstheme="minorHAnsi"/>
          <w:b/>
          <w:bCs/>
          <w:sz w:val="22"/>
          <w:szCs w:val="22"/>
        </w:rPr>
        <w:t xml:space="preserve">. </w:t>
      </w:r>
      <w:r w:rsidR="00BC5FCB" w:rsidRPr="0053539C">
        <w:rPr>
          <w:rFonts w:asciiTheme="minorHAnsi" w:hAnsiTheme="minorHAnsi" w:cstheme="minorHAnsi"/>
          <w:b/>
          <w:sz w:val="22"/>
          <w:szCs w:val="22"/>
        </w:rPr>
        <w:t xml:space="preserve">Although captured as a non-contested position, this item is proposed for a separate vote to ensure Working Group </w:t>
      </w:r>
      <w:r w:rsidR="00D251FE" w:rsidRPr="0053539C">
        <w:rPr>
          <w:rFonts w:asciiTheme="minorHAnsi" w:hAnsiTheme="minorHAnsi" w:cstheme="minorHAnsi"/>
          <w:b/>
          <w:sz w:val="22"/>
          <w:szCs w:val="22"/>
        </w:rPr>
        <w:t xml:space="preserve">members </w:t>
      </w:r>
      <w:r w:rsidR="00BC5FCB" w:rsidRPr="0053539C">
        <w:rPr>
          <w:rFonts w:asciiTheme="minorHAnsi" w:hAnsiTheme="minorHAnsi" w:cstheme="minorHAnsi"/>
          <w:b/>
          <w:sz w:val="22"/>
          <w:szCs w:val="22"/>
        </w:rPr>
        <w:t xml:space="preserve">support </w:t>
      </w:r>
      <w:r w:rsidR="00D251FE" w:rsidRPr="0053539C">
        <w:rPr>
          <w:rFonts w:asciiTheme="minorHAnsi" w:hAnsiTheme="minorHAnsi" w:cstheme="minorHAnsi"/>
          <w:b/>
          <w:sz w:val="22"/>
          <w:szCs w:val="22"/>
        </w:rPr>
        <w:t>the</w:t>
      </w:r>
      <w:r w:rsidR="00BC5FCB" w:rsidRPr="0053539C">
        <w:rPr>
          <w:rFonts w:asciiTheme="minorHAnsi" w:hAnsiTheme="minorHAnsi" w:cstheme="minorHAnsi"/>
          <w:b/>
          <w:sz w:val="22"/>
          <w:szCs w:val="22"/>
        </w:rPr>
        <w:t xml:space="preserve"> extension.</w:t>
      </w:r>
      <w:r w:rsidR="00BC5FCB">
        <w:rPr>
          <w:rFonts w:asciiTheme="minorHAnsi" w:hAnsiTheme="minorHAnsi" w:cstheme="minorHAnsi"/>
          <w:b/>
          <w:bCs/>
          <w:sz w:val="22"/>
          <w:szCs w:val="22"/>
        </w:rPr>
        <w:t xml:space="preserve"> </w:t>
      </w:r>
    </w:p>
    <w:p w14:paraId="1D7AEAA9" w14:textId="77777777" w:rsidR="004C4AA1" w:rsidRPr="00F00E36" w:rsidRDefault="004C4AA1" w:rsidP="00BE7D57">
      <w:pPr>
        <w:jc w:val="both"/>
        <w:rPr>
          <w:rFonts w:asciiTheme="minorHAnsi" w:hAnsiTheme="minorHAnsi" w:cstheme="minorHAnsi"/>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222323" w:rsidRPr="00F00E36" w14:paraId="629EA9C7" w14:textId="77777777" w:rsidTr="00AE07F2">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230D03DC" w14:textId="498197AE" w:rsidR="00222323" w:rsidRPr="00F00E36" w:rsidRDefault="00A7614E" w:rsidP="00AE07F2">
            <w:pPr>
              <w:widowControl w:val="0"/>
              <w:jc w:val="center"/>
              <w:rPr>
                <w:rFonts w:asciiTheme="minorHAnsi" w:hAnsiTheme="minorHAnsi" w:cstheme="minorHAnsi"/>
                <w:b/>
                <w:color w:val="FFFFFF"/>
                <w:sz w:val="22"/>
                <w:szCs w:val="22"/>
              </w:rPr>
            </w:pPr>
            <w:r>
              <w:rPr>
                <w:rFonts w:asciiTheme="minorHAnsi" w:hAnsiTheme="minorHAnsi" w:cstheme="minorHAnsi"/>
                <w:sz w:val="22"/>
                <w:szCs w:val="22"/>
              </w:rPr>
              <w:t xml:space="preserve"> </w:t>
            </w:r>
            <w:r w:rsidR="00222323" w:rsidRPr="00F00E36">
              <w:rPr>
                <w:rFonts w:asciiTheme="minorHAnsi" w:hAnsiTheme="minorHAnsi" w:cstheme="minorHAnsi"/>
                <w:b/>
                <w:color w:val="000000"/>
                <w:sz w:val="22"/>
                <w:szCs w:val="22"/>
              </w:rPr>
              <w:br w:type="page"/>
            </w:r>
          </w:p>
          <w:p w14:paraId="4559D3EE" w14:textId="77777777" w:rsidR="00222323" w:rsidRPr="00F00E36" w:rsidRDefault="00222323"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22243677" w14:textId="77777777" w:rsidR="00222323" w:rsidRPr="00F00E36" w:rsidRDefault="00222323" w:rsidP="00AE07F2">
            <w:pPr>
              <w:widowControl w:val="0"/>
              <w:jc w:val="center"/>
              <w:rPr>
                <w:rFonts w:asciiTheme="minorHAnsi" w:hAnsiTheme="minorHAnsi" w:cstheme="minorHAnsi"/>
                <w:b/>
                <w:color w:val="FFFFFF"/>
                <w:sz w:val="22"/>
                <w:szCs w:val="22"/>
              </w:rPr>
            </w:pPr>
          </w:p>
          <w:p w14:paraId="624A4760" w14:textId="77777777" w:rsidR="00222323" w:rsidRPr="00F00E36" w:rsidRDefault="00222323"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56A1070A" w14:textId="77777777" w:rsidR="00222323" w:rsidRPr="00F00E36" w:rsidRDefault="00222323" w:rsidP="00AE07F2">
            <w:pPr>
              <w:widowControl w:val="0"/>
              <w:jc w:val="center"/>
              <w:rPr>
                <w:rFonts w:asciiTheme="minorHAnsi" w:hAnsiTheme="minorHAnsi" w:cstheme="minorHAnsi"/>
                <w:b/>
                <w:color w:val="FFFFFF"/>
                <w:sz w:val="22"/>
                <w:szCs w:val="22"/>
              </w:rPr>
            </w:pPr>
          </w:p>
          <w:p w14:paraId="7A97EA50" w14:textId="77777777" w:rsidR="00222323" w:rsidRPr="00F00E36" w:rsidRDefault="00222323"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104FD8B" w14:textId="77777777" w:rsidR="00222323" w:rsidRPr="00F00E36" w:rsidRDefault="00222323"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277F885A" w14:textId="77777777" w:rsidR="00222323" w:rsidRPr="00F00E36" w:rsidRDefault="00222323"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222323" w:rsidRPr="00F00E36" w14:paraId="6E984A25" w14:textId="77777777" w:rsidTr="00AE07F2">
        <w:trPr>
          <w:trHeight w:val="800"/>
        </w:trPr>
        <w:tc>
          <w:tcPr>
            <w:tcW w:w="1615" w:type="dxa"/>
            <w:tcBorders>
              <w:top w:val="single" w:sz="4" w:space="0" w:color="FFFFFF"/>
            </w:tcBorders>
            <w:shd w:val="clear" w:color="auto" w:fill="F2F2F2"/>
            <w:vAlign w:val="center"/>
          </w:tcPr>
          <w:p w14:paraId="7BE42343" w14:textId="77777777" w:rsidR="00222323" w:rsidRPr="00F00E36" w:rsidRDefault="00222323"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2023-14</w:t>
            </w:r>
          </w:p>
          <w:p w14:paraId="7A29B7B9" w14:textId="77777777" w:rsidR="00222323" w:rsidRPr="00F00E36" w:rsidRDefault="00222323"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(Julie)</w:t>
            </w:r>
          </w:p>
        </w:tc>
        <w:tc>
          <w:tcPr>
            <w:tcW w:w="3198" w:type="dxa"/>
            <w:tcBorders>
              <w:top w:val="single" w:sz="4" w:space="0" w:color="FFFFFF"/>
            </w:tcBorders>
            <w:shd w:val="clear" w:color="auto" w:fill="F2F2F2"/>
            <w:vAlign w:val="center"/>
          </w:tcPr>
          <w:p w14:paraId="2D7A341C" w14:textId="21123036" w:rsidR="00222323" w:rsidRPr="00F00E36" w:rsidRDefault="009D4001" w:rsidP="00AE07F2">
            <w:pPr>
              <w:pStyle w:val="Heading2"/>
              <w:rPr>
                <w:rFonts w:asciiTheme="minorHAnsi" w:hAnsiTheme="minorHAnsi" w:cstheme="minorHAnsi"/>
                <w:sz w:val="22"/>
                <w:szCs w:val="22"/>
              </w:rPr>
            </w:pPr>
            <w:r>
              <w:rPr>
                <w:rFonts w:asciiTheme="minorHAnsi" w:hAnsiTheme="minorHAnsi" w:cstheme="minorHAnsi"/>
                <w:sz w:val="22"/>
                <w:szCs w:val="22"/>
              </w:rPr>
              <w:t>Hypothetical IMR</w:t>
            </w:r>
          </w:p>
        </w:tc>
        <w:tc>
          <w:tcPr>
            <w:tcW w:w="2112" w:type="dxa"/>
            <w:tcBorders>
              <w:top w:val="single" w:sz="4" w:space="0" w:color="FFFFFF"/>
            </w:tcBorders>
            <w:shd w:val="clear" w:color="auto" w:fill="F2F2F2"/>
            <w:vAlign w:val="center"/>
          </w:tcPr>
          <w:p w14:paraId="442DF269" w14:textId="71A6CDFE" w:rsidR="00222323" w:rsidRPr="00F00E36" w:rsidRDefault="0032424A"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7</w:t>
            </w:r>
            <w:r w:rsidR="00222323" w:rsidRPr="00F00E36">
              <w:rPr>
                <w:rFonts w:asciiTheme="minorHAnsi" w:hAnsiTheme="minorHAnsi" w:cstheme="minorHAnsi"/>
                <w:b/>
                <w:sz w:val="22"/>
                <w:szCs w:val="22"/>
              </w:rPr>
              <w:t xml:space="preserve"> – </w:t>
            </w:r>
            <w:r w:rsidR="00FA551E">
              <w:rPr>
                <w:rFonts w:asciiTheme="minorHAnsi" w:hAnsiTheme="minorHAnsi" w:cstheme="minorHAnsi"/>
                <w:b/>
                <w:sz w:val="22"/>
                <w:szCs w:val="22"/>
              </w:rPr>
              <w:t>Memo</w:t>
            </w:r>
            <w:r w:rsidR="00222323" w:rsidRPr="00F00E36">
              <w:rPr>
                <w:rFonts w:asciiTheme="minorHAnsi" w:hAnsiTheme="minorHAnsi" w:cstheme="minorHAnsi"/>
                <w:b/>
                <w:sz w:val="22"/>
                <w:szCs w:val="22"/>
              </w:rPr>
              <w:t xml:space="preserve"> </w:t>
            </w:r>
          </w:p>
        </w:tc>
        <w:tc>
          <w:tcPr>
            <w:tcW w:w="1710" w:type="dxa"/>
            <w:tcBorders>
              <w:top w:val="single" w:sz="4" w:space="0" w:color="FFFFFF"/>
            </w:tcBorders>
            <w:shd w:val="clear" w:color="auto" w:fill="F2F2F2"/>
            <w:vAlign w:val="center"/>
          </w:tcPr>
          <w:p w14:paraId="31B970A0" w14:textId="51D04429" w:rsidR="00222323" w:rsidRPr="00F00E36" w:rsidRDefault="00941CD0"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Industry </w:t>
            </w:r>
            <w:r w:rsidR="00AD4374">
              <w:rPr>
                <w:rFonts w:asciiTheme="minorHAnsi" w:hAnsiTheme="minorHAnsi" w:cstheme="minorHAnsi"/>
                <w:b/>
                <w:sz w:val="22"/>
                <w:szCs w:val="22"/>
              </w:rPr>
              <w:t xml:space="preserve">Agreement </w:t>
            </w:r>
          </w:p>
        </w:tc>
        <w:tc>
          <w:tcPr>
            <w:tcW w:w="1440" w:type="dxa"/>
            <w:tcBorders>
              <w:top w:val="single" w:sz="4" w:space="0" w:color="FFFFFF"/>
            </w:tcBorders>
            <w:shd w:val="clear" w:color="auto" w:fill="F2F2F2"/>
            <w:vAlign w:val="center"/>
          </w:tcPr>
          <w:p w14:paraId="322272BB" w14:textId="161099A4" w:rsidR="00222323" w:rsidRPr="00F00E36" w:rsidRDefault="00222323"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685D42">
              <w:rPr>
                <w:rFonts w:asciiTheme="minorHAnsi" w:hAnsiTheme="minorHAnsi" w:cstheme="minorHAnsi"/>
                <w:b/>
                <w:sz w:val="22"/>
                <w:szCs w:val="22"/>
              </w:rPr>
              <w:t>4</w:t>
            </w:r>
          </w:p>
        </w:tc>
      </w:tr>
    </w:tbl>
    <w:p w14:paraId="022CD530" w14:textId="77777777" w:rsidR="003622DE" w:rsidRPr="00F00E36" w:rsidRDefault="003622DE" w:rsidP="003622DE">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2DE7674C" w14:textId="0F00456A" w:rsidR="003622DE" w:rsidRPr="00F00E36" w:rsidRDefault="003622DE" w:rsidP="003622DE">
      <w:pPr>
        <w:jc w:val="both"/>
        <w:rPr>
          <w:rFonts w:asciiTheme="minorHAnsi" w:hAnsiTheme="minorHAnsi" w:cstheme="minorHAnsi"/>
          <w:sz w:val="22"/>
          <w:szCs w:val="22"/>
        </w:rPr>
      </w:pPr>
      <w:r w:rsidRPr="00F00E36">
        <w:rPr>
          <w:rFonts w:asciiTheme="minorHAnsi" w:hAnsiTheme="minorHAnsi" w:cstheme="minorHAnsi"/>
          <w:sz w:val="22"/>
          <w:szCs w:val="22"/>
        </w:rPr>
        <w:t>On</w:t>
      </w:r>
      <w:r w:rsidR="00961FC3" w:rsidRPr="00F00E36">
        <w:rPr>
          <w:rFonts w:asciiTheme="minorHAnsi" w:hAnsiTheme="minorHAnsi" w:cstheme="minorHAnsi"/>
          <w:sz w:val="22"/>
          <w:szCs w:val="22"/>
        </w:rPr>
        <w:t xml:space="preserve"> March </w:t>
      </w:r>
      <w:r w:rsidR="00402641" w:rsidRPr="00F00E36">
        <w:rPr>
          <w:rFonts w:asciiTheme="minorHAnsi" w:hAnsiTheme="minorHAnsi" w:cstheme="minorHAnsi"/>
          <w:sz w:val="22"/>
          <w:szCs w:val="22"/>
        </w:rPr>
        <w:t>24, 2025, the Working Group exposed a memo to detail the discussions and conclusions of the IMR ad hoc group with regards to hypothetical IMR. Ultimately, as detailed within, it identifies the merits and rationale for hypothetical IMR but identifies that the IMR ad hoc group reached an informal consensus that the practical limitations of applying the concept outweigh any potential benefit of retaining the concept. The IMR ad hoc group</w:t>
      </w:r>
      <w:r w:rsidR="00402641" w:rsidRPr="00F00E36" w:rsidDel="00FC64E6">
        <w:rPr>
          <w:rFonts w:asciiTheme="minorHAnsi" w:hAnsiTheme="minorHAnsi" w:cstheme="minorHAnsi"/>
          <w:sz w:val="22"/>
          <w:szCs w:val="22"/>
        </w:rPr>
        <w:t xml:space="preserve"> </w:t>
      </w:r>
      <w:r w:rsidR="00402641" w:rsidRPr="00F00E36">
        <w:rPr>
          <w:rFonts w:asciiTheme="minorHAnsi" w:hAnsiTheme="minorHAnsi" w:cstheme="minorHAnsi"/>
          <w:sz w:val="22"/>
          <w:szCs w:val="22"/>
        </w:rPr>
        <w:t>recommended that th</w:t>
      </w:r>
      <w:r w:rsidR="00FA551E">
        <w:rPr>
          <w:rFonts w:asciiTheme="minorHAnsi" w:hAnsiTheme="minorHAnsi" w:cstheme="minorHAnsi"/>
          <w:sz w:val="22"/>
          <w:szCs w:val="22"/>
        </w:rPr>
        <w:t>e</w:t>
      </w:r>
      <w:r w:rsidR="00402641" w:rsidRPr="00F00E36">
        <w:rPr>
          <w:rFonts w:asciiTheme="minorHAnsi" w:hAnsiTheme="minorHAnsi" w:cstheme="minorHAnsi"/>
          <w:sz w:val="22"/>
          <w:szCs w:val="22"/>
        </w:rPr>
        <w:t xml:space="preserve"> memo be exposed to the full Working Group for comment. It is anticipated that this discussion and conclusion, and if supported, will be documented in the IMR issue paper and reflected in revisions incorporated under the broad IMR project captured under agenda item 2023-14.</w:t>
      </w:r>
    </w:p>
    <w:p w14:paraId="2172AC7F" w14:textId="77777777" w:rsidR="003622DE" w:rsidRPr="00F00E36" w:rsidRDefault="003622DE" w:rsidP="003622DE">
      <w:pPr>
        <w:pStyle w:val="BodyTextIndent"/>
        <w:ind w:left="0" w:firstLine="0"/>
        <w:jc w:val="both"/>
        <w:rPr>
          <w:rFonts w:asciiTheme="minorHAnsi" w:hAnsiTheme="minorHAnsi" w:cstheme="minorHAnsi"/>
          <w:b/>
          <w:bCs/>
          <w:sz w:val="22"/>
          <w:szCs w:val="22"/>
        </w:rPr>
      </w:pPr>
    </w:p>
    <w:p w14:paraId="47504E77" w14:textId="0C872DF2" w:rsidR="003622DE" w:rsidRPr="00F00E36" w:rsidRDefault="003622DE" w:rsidP="003622DE">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47901BA9" w14:textId="77777777" w:rsidR="00D43843" w:rsidRPr="00F00E36" w:rsidRDefault="00D43843" w:rsidP="00D43843">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 xml:space="preserve">This agenda item has been developed as a broad concept agenda item with the ultimate goal to incorporate accounting guidance for the asset valuation reserve (AVR) and the interest maintenance reserve (IMR) into SSAP No. 7—Asset Valuation Reserve and Interest Maintenance Reserve. Historically, this statement has included a brief overview of the AVR and IMR with the calculation and reporting guidance determined as directed by individual SSAPs or in accordance with the Annual Statement (A/S) Instructions for Life, Accident and Health / Fraternal Companies. As the SSAPs are highest in the statutory hierarchy as level 1, and the A/S instructions are level 3, the governing accounting concepts should be captured in the SSAPs. </w:t>
      </w:r>
    </w:p>
    <w:p w14:paraId="7E81EF6B" w14:textId="77777777" w:rsidR="00D43843" w:rsidRPr="00F00E36" w:rsidRDefault="00D43843" w:rsidP="00D43843">
      <w:pPr>
        <w:widowControl w:val="0"/>
        <w:jc w:val="both"/>
        <w:rPr>
          <w:rFonts w:asciiTheme="minorHAnsi" w:hAnsiTheme="minorHAnsi" w:cstheme="minorHAnsi"/>
          <w:color w:val="000000" w:themeColor="text1"/>
          <w:sz w:val="22"/>
          <w:szCs w:val="22"/>
        </w:rPr>
      </w:pPr>
    </w:p>
    <w:p w14:paraId="59CAD195" w14:textId="77777777" w:rsidR="00D43843" w:rsidRPr="00F00E36" w:rsidRDefault="00D43843" w:rsidP="00D43843">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 xml:space="preserve">It has also been noted that there are some disconnects between the SSAPs and the IMR/AVR guidance included in the Annual Statement Instructions. This is likely due to SSAP accounting revisions, such as with the measurement of preferred stock, not being carried to the specific IMR/AVR guidance in the Annual Statement. This agenda item, and the intent to ensure accounting concepts are in the SSAPs, intends to address those aspects and should help mitigate future disconnects with guidance going forward. </w:t>
      </w:r>
    </w:p>
    <w:p w14:paraId="54D728C1" w14:textId="77777777" w:rsidR="00D43843" w:rsidRPr="00F00E36" w:rsidRDefault="00D43843" w:rsidP="00D43843">
      <w:pPr>
        <w:widowControl w:val="0"/>
        <w:jc w:val="both"/>
        <w:rPr>
          <w:rFonts w:asciiTheme="minorHAnsi" w:hAnsiTheme="minorHAnsi" w:cstheme="minorHAnsi"/>
          <w:color w:val="000000" w:themeColor="text1"/>
          <w:sz w:val="22"/>
          <w:szCs w:val="22"/>
        </w:rPr>
      </w:pPr>
    </w:p>
    <w:p w14:paraId="5D4355F8" w14:textId="77777777" w:rsidR="00D43843" w:rsidRPr="00F00E36" w:rsidRDefault="00D43843" w:rsidP="00D43843">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 xml:space="preserve">Lastly, it has also been identified that there are limited financial reporting cross-checks to the reporting within the AVR. Although the instructions are specific as to how reporting lines should map to the AVR, instances have been noted in which a company has reported on one specific line for the investment schedule and then did not carry those amounts to the appropriate AVR reporting category. Although these may be inadvertent reporting errors, as the RBC for life companies pulls from the AVR reporting, it is imperative that the reporting per the investment schedules be reflected properly in the AVR. As such, this agenda item also proposes cross-checks to ensure consistent and accurate reporting. </w:t>
      </w:r>
    </w:p>
    <w:p w14:paraId="44B427C1" w14:textId="77777777" w:rsidR="00D43843" w:rsidRPr="00F00E36" w:rsidRDefault="00D43843" w:rsidP="00D43843">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lastRenderedPageBreak/>
        <w:t xml:space="preserve">On March 24, 2025, the Working Group exposed a hypothetical IMR memorandum which details the discussions and recommended conclusion of the Interest Maintenance Reserve (IMR) ad hoc group to remove hypothetical IMR. This item was exposed at the full Working Group level to request feedback. It is anticipated that if supported, the concepts and conclusions within the memo will be included in the IMR issue paper and revised statutory accounting guidance. </w:t>
      </w:r>
    </w:p>
    <w:p w14:paraId="4E65E710" w14:textId="77777777" w:rsidR="00D43843" w:rsidRPr="00F00E36" w:rsidRDefault="00D43843" w:rsidP="00D43843">
      <w:pPr>
        <w:widowControl w:val="0"/>
        <w:jc w:val="both"/>
        <w:rPr>
          <w:rFonts w:asciiTheme="minorHAnsi" w:hAnsiTheme="minorHAnsi" w:cstheme="minorHAnsi"/>
          <w:color w:val="000000" w:themeColor="text1"/>
          <w:sz w:val="22"/>
          <w:szCs w:val="22"/>
        </w:rPr>
      </w:pPr>
    </w:p>
    <w:p w14:paraId="0D3834F1" w14:textId="365E2362" w:rsidR="003622DE" w:rsidRPr="00F00E36" w:rsidRDefault="00D43843" w:rsidP="00D43843">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Interested parties (including the American Council of Life Insurers, or ACLI) agree with the removal of hypothetical IMR, the findings of the work memorialized in the Hypothetical IMR Memo, and the concepts and conclusions therein to be included in the IMR issue paper and revised statutory accounting guidance. At some point, clarification of the accounting treatment for legacy hypothetical IMR balances will need to be addressed.</w:t>
      </w:r>
    </w:p>
    <w:p w14:paraId="4D12CFFD" w14:textId="77777777" w:rsidR="00D43843" w:rsidRPr="00F00E36" w:rsidRDefault="00D43843" w:rsidP="00D43843">
      <w:pPr>
        <w:widowControl w:val="0"/>
        <w:jc w:val="both"/>
        <w:rPr>
          <w:rFonts w:asciiTheme="minorHAnsi" w:hAnsiTheme="minorHAnsi" w:cstheme="minorHAnsi"/>
          <w:sz w:val="22"/>
          <w:szCs w:val="22"/>
          <w:highlight w:val="yellow"/>
        </w:rPr>
      </w:pPr>
    </w:p>
    <w:p w14:paraId="4053BE51" w14:textId="77777777" w:rsidR="003622DE" w:rsidRPr="00F00E36" w:rsidRDefault="003622DE" w:rsidP="003622DE">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0A9B71C1" w14:textId="01F72375" w:rsidR="00420A8E" w:rsidRPr="00F00E36" w:rsidRDefault="00D17494" w:rsidP="00361A7F">
      <w:pPr>
        <w:jc w:val="both"/>
        <w:rPr>
          <w:rFonts w:asciiTheme="minorHAnsi" w:hAnsiTheme="minorHAnsi" w:cstheme="minorHAnsi"/>
          <w:b/>
          <w:bCs/>
          <w:sz w:val="22"/>
          <w:szCs w:val="22"/>
        </w:rPr>
      </w:pPr>
      <w:r>
        <w:rPr>
          <w:rFonts w:asciiTheme="minorHAnsi" w:hAnsiTheme="minorHAnsi" w:cstheme="minorHAnsi"/>
          <w:b/>
          <w:bCs/>
          <w:sz w:val="22"/>
          <w:szCs w:val="22"/>
        </w:rPr>
        <w:t xml:space="preserve">NAIC staff recommend that the Working Group direct the removal of hypothetical IMR as part of the </w:t>
      </w:r>
      <w:r w:rsidR="005A7B21">
        <w:rPr>
          <w:rFonts w:asciiTheme="minorHAnsi" w:hAnsiTheme="minorHAnsi" w:cstheme="minorHAnsi"/>
          <w:b/>
          <w:bCs/>
          <w:sz w:val="22"/>
          <w:szCs w:val="22"/>
        </w:rPr>
        <w:t xml:space="preserve">broad </w:t>
      </w:r>
      <w:r w:rsidR="00361A7F">
        <w:rPr>
          <w:rFonts w:asciiTheme="minorHAnsi" w:hAnsiTheme="minorHAnsi" w:cstheme="minorHAnsi"/>
          <w:b/>
          <w:bCs/>
          <w:sz w:val="22"/>
          <w:szCs w:val="22"/>
        </w:rPr>
        <w:t>IMR project</w:t>
      </w:r>
      <w:r w:rsidR="005A7B21">
        <w:rPr>
          <w:rFonts w:asciiTheme="minorHAnsi" w:hAnsiTheme="minorHAnsi" w:cstheme="minorHAnsi"/>
          <w:b/>
          <w:bCs/>
          <w:sz w:val="22"/>
          <w:szCs w:val="22"/>
        </w:rPr>
        <w:t xml:space="preserve"> </w:t>
      </w:r>
      <w:r w:rsidR="001926D8">
        <w:rPr>
          <w:rFonts w:asciiTheme="minorHAnsi" w:hAnsiTheme="minorHAnsi" w:cstheme="minorHAnsi"/>
          <w:b/>
          <w:bCs/>
          <w:sz w:val="22"/>
          <w:szCs w:val="22"/>
        </w:rPr>
        <w:t xml:space="preserve">and </w:t>
      </w:r>
      <w:r w:rsidR="00420A8E">
        <w:rPr>
          <w:rFonts w:asciiTheme="minorHAnsi" w:hAnsiTheme="minorHAnsi" w:cstheme="minorHAnsi"/>
          <w:b/>
          <w:bCs/>
          <w:sz w:val="22"/>
          <w:szCs w:val="22"/>
        </w:rPr>
        <w:t>detail the</w:t>
      </w:r>
      <w:r w:rsidR="005A7B21">
        <w:rPr>
          <w:rFonts w:asciiTheme="minorHAnsi" w:hAnsiTheme="minorHAnsi" w:cstheme="minorHAnsi"/>
          <w:b/>
          <w:bCs/>
          <w:sz w:val="22"/>
          <w:szCs w:val="22"/>
        </w:rPr>
        <w:t xml:space="preserve"> concepts and conclusions </w:t>
      </w:r>
      <w:r w:rsidR="00420A8E">
        <w:rPr>
          <w:rFonts w:asciiTheme="minorHAnsi" w:hAnsiTheme="minorHAnsi" w:cstheme="minorHAnsi"/>
          <w:b/>
          <w:bCs/>
          <w:sz w:val="22"/>
          <w:szCs w:val="22"/>
        </w:rPr>
        <w:t>from</w:t>
      </w:r>
      <w:r w:rsidR="005A7B21">
        <w:rPr>
          <w:rFonts w:asciiTheme="minorHAnsi" w:hAnsiTheme="minorHAnsi" w:cstheme="minorHAnsi"/>
          <w:b/>
          <w:bCs/>
          <w:sz w:val="22"/>
          <w:szCs w:val="22"/>
        </w:rPr>
        <w:t xml:space="preserve"> the IMR </w:t>
      </w:r>
      <w:r w:rsidR="005F6AEE">
        <w:rPr>
          <w:rFonts w:asciiTheme="minorHAnsi" w:hAnsiTheme="minorHAnsi" w:cstheme="minorHAnsi"/>
          <w:b/>
          <w:bCs/>
          <w:sz w:val="22"/>
          <w:szCs w:val="22"/>
        </w:rPr>
        <w:t xml:space="preserve">hypothetical </w:t>
      </w:r>
      <w:r w:rsidR="005A7B21">
        <w:rPr>
          <w:rFonts w:asciiTheme="minorHAnsi" w:hAnsiTheme="minorHAnsi" w:cstheme="minorHAnsi"/>
          <w:b/>
          <w:bCs/>
          <w:sz w:val="22"/>
          <w:szCs w:val="22"/>
        </w:rPr>
        <w:t xml:space="preserve">memo within the corresponding </w:t>
      </w:r>
      <w:r w:rsidR="001926D8">
        <w:rPr>
          <w:rFonts w:asciiTheme="minorHAnsi" w:hAnsiTheme="minorHAnsi" w:cstheme="minorHAnsi"/>
          <w:b/>
          <w:bCs/>
          <w:sz w:val="22"/>
          <w:szCs w:val="22"/>
        </w:rPr>
        <w:t>IMR I</w:t>
      </w:r>
      <w:r w:rsidR="005A7B21">
        <w:rPr>
          <w:rFonts w:asciiTheme="minorHAnsi" w:hAnsiTheme="minorHAnsi" w:cstheme="minorHAnsi"/>
          <w:b/>
          <w:bCs/>
          <w:sz w:val="22"/>
          <w:szCs w:val="22"/>
        </w:rPr>
        <w:t xml:space="preserve">ssue </w:t>
      </w:r>
      <w:r w:rsidR="001926D8">
        <w:rPr>
          <w:rFonts w:asciiTheme="minorHAnsi" w:hAnsiTheme="minorHAnsi" w:cstheme="minorHAnsi"/>
          <w:b/>
          <w:bCs/>
          <w:sz w:val="22"/>
          <w:szCs w:val="22"/>
        </w:rPr>
        <w:t>P</w:t>
      </w:r>
      <w:r w:rsidR="005A7B21">
        <w:rPr>
          <w:rFonts w:asciiTheme="minorHAnsi" w:hAnsiTheme="minorHAnsi" w:cstheme="minorHAnsi"/>
          <w:b/>
          <w:bCs/>
          <w:sz w:val="22"/>
          <w:szCs w:val="22"/>
        </w:rPr>
        <w:t>aper</w:t>
      </w:r>
      <w:r w:rsidR="00420A8E">
        <w:rPr>
          <w:rFonts w:asciiTheme="minorHAnsi" w:hAnsiTheme="minorHAnsi" w:cstheme="minorHAnsi"/>
          <w:b/>
          <w:bCs/>
          <w:sz w:val="22"/>
          <w:szCs w:val="22"/>
        </w:rPr>
        <w:t xml:space="preserve"> for historical retention purposes</w:t>
      </w:r>
      <w:r w:rsidR="005A7B21">
        <w:rPr>
          <w:rFonts w:asciiTheme="minorHAnsi" w:hAnsiTheme="minorHAnsi" w:cstheme="minorHAnsi"/>
          <w:b/>
          <w:bCs/>
          <w:sz w:val="22"/>
          <w:szCs w:val="22"/>
        </w:rPr>
        <w:t xml:space="preserve">. </w:t>
      </w:r>
      <w:r w:rsidR="003304BA">
        <w:rPr>
          <w:rFonts w:asciiTheme="minorHAnsi" w:hAnsiTheme="minorHAnsi" w:cstheme="minorHAnsi"/>
          <w:b/>
          <w:bCs/>
          <w:sz w:val="22"/>
          <w:szCs w:val="22"/>
        </w:rPr>
        <w:t xml:space="preserve">Unless directed otherwise, this removal will occur with other revisions to incorporate IMR and AVR guidance in SSAP </w:t>
      </w:r>
      <w:r w:rsidR="00350030">
        <w:rPr>
          <w:rFonts w:asciiTheme="minorHAnsi" w:hAnsiTheme="minorHAnsi" w:cstheme="minorHAnsi"/>
          <w:b/>
          <w:bCs/>
          <w:sz w:val="22"/>
          <w:szCs w:val="22"/>
        </w:rPr>
        <w:t>No. 7 and</w:t>
      </w:r>
      <w:r w:rsidR="008E71E1">
        <w:rPr>
          <w:rFonts w:asciiTheme="minorHAnsi" w:hAnsiTheme="minorHAnsi" w:cstheme="minorHAnsi"/>
          <w:b/>
          <w:bCs/>
          <w:sz w:val="22"/>
          <w:szCs w:val="22"/>
        </w:rPr>
        <w:t xml:space="preserve"> will have an effective date </w:t>
      </w:r>
      <w:r w:rsidR="00EB04E7">
        <w:rPr>
          <w:rFonts w:asciiTheme="minorHAnsi" w:hAnsiTheme="minorHAnsi" w:cstheme="minorHAnsi"/>
          <w:b/>
          <w:bCs/>
          <w:sz w:val="22"/>
          <w:szCs w:val="22"/>
        </w:rPr>
        <w:t>consistent</w:t>
      </w:r>
      <w:r w:rsidR="00252A14">
        <w:rPr>
          <w:rFonts w:asciiTheme="minorHAnsi" w:hAnsiTheme="minorHAnsi" w:cstheme="minorHAnsi"/>
          <w:b/>
          <w:bCs/>
          <w:sz w:val="22"/>
          <w:szCs w:val="22"/>
        </w:rPr>
        <w:t xml:space="preserve"> with the broad SSAP No. 7 changes. </w:t>
      </w:r>
      <w:r w:rsidR="00420A8E">
        <w:rPr>
          <w:rFonts w:asciiTheme="minorHAnsi" w:hAnsiTheme="minorHAnsi" w:cstheme="minorHAnsi"/>
          <w:b/>
          <w:bCs/>
          <w:sz w:val="22"/>
          <w:szCs w:val="22"/>
        </w:rPr>
        <w:t xml:space="preserve">(This broad agenda item (Ref #2023-14) will continue to stay open as the source reference for the broad IMR project.) </w:t>
      </w:r>
    </w:p>
    <w:p w14:paraId="5BF60E82" w14:textId="77777777" w:rsidR="005D5D63" w:rsidRDefault="005D5D63" w:rsidP="005D5D63">
      <w:pPr>
        <w:jc w:val="both"/>
        <w:rPr>
          <w:rFonts w:asciiTheme="minorHAnsi" w:hAnsiTheme="minorHAnsi" w:cstheme="minorHAnsi"/>
          <w:b/>
          <w:bCs/>
          <w:sz w:val="22"/>
          <w:szCs w:val="22"/>
          <w:highlight w:val="yellow"/>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5D5D63" w:rsidRPr="00F00E36" w14:paraId="41279AE5"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997751C"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12746B85"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74D9793" w14:textId="77777777" w:rsidR="005D5D63" w:rsidRPr="00F00E36" w:rsidRDefault="005D5D63">
            <w:pPr>
              <w:widowControl w:val="0"/>
              <w:jc w:val="center"/>
              <w:rPr>
                <w:rFonts w:asciiTheme="minorHAnsi" w:hAnsiTheme="minorHAnsi" w:cstheme="minorHAnsi"/>
                <w:b/>
                <w:color w:val="FFFFFF"/>
                <w:sz w:val="22"/>
                <w:szCs w:val="22"/>
              </w:rPr>
            </w:pPr>
          </w:p>
          <w:p w14:paraId="16BC961B"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5BD74A05" w14:textId="77777777" w:rsidR="005D5D63" w:rsidRPr="00F00E36" w:rsidRDefault="005D5D63">
            <w:pPr>
              <w:widowControl w:val="0"/>
              <w:jc w:val="center"/>
              <w:rPr>
                <w:rFonts w:asciiTheme="minorHAnsi" w:hAnsiTheme="minorHAnsi" w:cstheme="minorHAnsi"/>
                <w:b/>
                <w:color w:val="FFFFFF"/>
                <w:sz w:val="22"/>
                <w:szCs w:val="22"/>
              </w:rPr>
            </w:pPr>
          </w:p>
          <w:p w14:paraId="6D3F9534"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B4BE19B"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691AB892"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5D5D63" w:rsidRPr="00F00E36" w14:paraId="085CE49B" w14:textId="77777777">
        <w:trPr>
          <w:trHeight w:val="800"/>
        </w:trPr>
        <w:tc>
          <w:tcPr>
            <w:tcW w:w="1615" w:type="dxa"/>
            <w:tcBorders>
              <w:top w:val="single" w:sz="4" w:space="0" w:color="FFFFFF"/>
            </w:tcBorders>
            <w:shd w:val="clear" w:color="auto" w:fill="F2F2F2"/>
            <w:vAlign w:val="center"/>
          </w:tcPr>
          <w:p w14:paraId="276E2593" w14:textId="77777777" w:rsidR="005D5D63" w:rsidRPr="00F00E36" w:rsidRDefault="005D5D63">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2025-03</w:t>
            </w:r>
          </w:p>
          <w:p w14:paraId="47A43ED6" w14:textId="77777777" w:rsidR="005D5D63" w:rsidRPr="00F00E36" w:rsidRDefault="005D5D63">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(Julie)</w:t>
            </w:r>
          </w:p>
        </w:tc>
        <w:tc>
          <w:tcPr>
            <w:tcW w:w="3198" w:type="dxa"/>
            <w:tcBorders>
              <w:top w:val="single" w:sz="4" w:space="0" w:color="FFFFFF"/>
            </w:tcBorders>
            <w:shd w:val="clear" w:color="auto" w:fill="F2F2F2"/>
            <w:vAlign w:val="center"/>
          </w:tcPr>
          <w:p w14:paraId="030B67B2" w14:textId="77777777" w:rsidR="005D5D63" w:rsidRPr="00F00E36" w:rsidRDefault="005D5D63">
            <w:pPr>
              <w:pStyle w:val="Heading2"/>
              <w:rPr>
                <w:rFonts w:asciiTheme="minorHAnsi" w:hAnsiTheme="minorHAnsi" w:cstheme="minorHAnsi"/>
                <w:sz w:val="22"/>
                <w:szCs w:val="22"/>
              </w:rPr>
            </w:pPr>
            <w:r w:rsidRPr="00F00E36">
              <w:rPr>
                <w:rFonts w:asciiTheme="minorHAnsi" w:hAnsiTheme="minorHAnsi" w:cstheme="minorHAnsi"/>
                <w:sz w:val="22"/>
                <w:szCs w:val="22"/>
              </w:rPr>
              <w:t>IMR Definition</w:t>
            </w:r>
          </w:p>
        </w:tc>
        <w:tc>
          <w:tcPr>
            <w:tcW w:w="2112" w:type="dxa"/>
            <w:tcBorders>
              <w:top w:val="single" w:sz="4" w:space="0" w:color="FFFFFF"/>
            </w:tcBorders>
            <w:shd w:val="clear" w:color="auto" w:fill="F2F2F2"/>
            <w:vAlign w:val="center"/>
          </w:tcPr>
          <w:p w14:paraId="6795C3DF" w14:textId="187F773E" w:rsidR="005D5D63" w:rsidRDefault="0032424A">
            <w:pPr>
              <w:widowControl w:val="0"/>
              <w:jc w:val="center"/>
              <w:rPr>
                <w:rFonts w:asciiTheme="minorHAnsi" w:hAnsiTheme="minorHAnsi" w:cstheme="minorHAnsi"/>
                <w:b/>
                <w:sz w:val="22"/>
                <w:szCs w:val="22"/>
              </w:rPr>
            </w:pPr>
            <w:r>
              <w:rPr>
                <w:rFonts w:asciiTheme="minorHAnsi" w:hAnsiTheme="minorHAnsi" w:cstheme="minorHAnsi"/>
                <w:b/>
                <w:sz w:val="22"/>
                <w:szCs w:val="22"/>
              </w:rPr>
              <w:t>8</w:t>
            </w:r>
            <w:r w:rsidR="005D5D63" w:rsidRPr="00F00E36">
              <w:rPr>
                <w:rFonts w:asciiTheme="minorHAnsi" w:hAnsiTheme="minorHAnsi" w:cstheme="minorHAnsi"/>
                <w:b/>
                <w:sz w:val="22"/>
                <w:szCs w:val="22"/>
              </w:rPr>
              <w:t xml:space="preserve"> – Agenda Item</w:t>
            </w:r>
          </w:p>
          <w:p w14:paraId="7788224B" w14:textId="482D6512" w:rsidR="005D5D63" w:rsidRPr="00F00E36" w:rsidRDefault="00F96908">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9</w:t>
            </w:r>
            <w:r w:rsidR="005D5D63">
              <w:rPr>
                <w:rFonts w:asciiTheme="minorHAnsi" w:hAnsiTheme="minorHAnsi" w:cstheme="minorHAnsi"/>
                <w:b/>
                <w:sz w:val="22"/>
                <w:szCs w:val="22"/>
              </w:rPr>
              <w:t xml:space="preserve"> – ACLI Discussion Document</w:t>
            </w:r>
            <w:r w:rsidR="005D5D63" w:rsidRPr="00F00E36">
              <w:rPr>
                <w:rFonts w:asciiTheme="minorHAnsi" w:hAnsiTheme="minorHAnsi" w:cstheme="minorHAnsi"/>
                <w:b/>
                <w:sz w:val="22"/>
                <w:szCs w:val="22"/>
              </w:rPr>
              <w:t xml:space="preserve"> </w:t>
            </w:r>
          </w:p>
        </w:tc>
        <w:tc>
          <w:tcPr>
            <w:tcW w:w="1710" w:type="dxa"/>
            <w:tcBorders>
              <w:top w:val="single" w:sz="4" w:space="0" w:color="FFFFFF"/>
            </w:tcBorders>
            <w:shd w:val="clear" w:color="auto" w:fill="F2F2F2"/>
            <w:vAlign w:val="center"/>
          </w:tcPr>
          <w:p w14:paraId="3C9897C0" w14:textId="5755CA43" w:rsidR="005D5D63" w:rsidRPr="00F00E36" w:rsidRDefault="005D5D63">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No Objection to NAIC Definition</w:t>
            </w:r>
          </w:p>
        </w:tc>
        <w:tc>
          <w:tcPr>
            <w:tcW w:w="1440" w:type="dxa"/>
            <w:tcBorders>
              <w:top w:val="single" w:sz="4" w:space="0" w:color="FFFFFF"/>
            </w:tcBorders>
            <w:shd w:val="clear" w:color="auto" w:fill="F2F2F2"/>
            <w:vAlign w:val="center"/>
          </w:tcPr>
          <w:p w14:paraId="45026802" w14:textId="5C5E4402" w:rsidR="005D5D63" w:rsidRPr="00F00E36" w:rsidRDefault="005D5D63">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527EDD">
              <w:rPr>
                <w:rFonts w:asciiTheme="minorHAnsi" w:hAnsiTheme="minorHAnsi" w:cstheme="minorHAnsi"/>
                <w:b/>
                <w:sz w:val="22"/>
                <w:szCs w:val="22"/>
              </w:rPr>
              <w:t>6</w:t>
            </w:r>
          </w:p>
        </w:tc>
      </w:tr>
    </w:tbl>
    <w:p w14:paraId="6EBAB38C" w14:textId="77777777" w:rsidR="005D5D63" w:rsidRPr="00F00E36" w:rsidRDefault="005D5D63" w:rsidP="005D5D63">
      <w:pPr>
        <w:rPr>
          <w:rFonts w:asciiTheme="minorHAnsi" w:hAnsiTheme="minorHAnsi" w:cstheme="minorHAnsi"/>
          <w:sz w:val="22"/>
          <w:szCs w:val="22"/>
          <w:lang w:eastAsia="zh-CN"/>
        </w:rPr>
      </w:pPr>
    </w:p>
    <w:p w14:paraId="0B86E644" w14:textId="77777777" w:rsidR="005D5D63" w:rsidRPr="00F00E36" w:rsidRDefault="005D5D63" w:rsidP="005D5D63">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513C8177" w14:textId="77777777" w:rsidR="005D5D63" w:rsidRPr="00F00E36" w:rsidRDefault="005D5D63" w:rsidP="005D5D63">
      <w:pPr>
        <w:jc w:val="both"/>
        <w:rPr>
          <w:rFonts w:asciiTheme="minorHAnsi" w:hAnsiTheme="minorHAnsi" w:cstheme="minorHAnsi"/>
          <w:sz w:val="22"/>
          <w:szCs w:val="22"/>
        </w:rPr>
      </w:pPr>
      <w:r>
        <w:rPr>
          <w:rFonts w:asciiTheme="minorHAnsi" w:hAnsiTheme="minorHAnsi" w:cstheme="minorHAnsi"/>
          <w:sz w:val="22"/>
          <w:szCs w:val="22"/>
        </w:rPr>
        <w:t xml:space="preserve">On March 24, 2025, the SAPWG exposed this agenda item with the proposed ACLI IMR definition along with a NAIC staff proposed IMR definition. The exposure was accompanied by the ACLI discussion document on IMR. This agenda item is considered a new SAP concept as the resulting definition will be included in the IMR Issue Paper and revised </w:t>
      </w:r>
      <w:r w:rsidRPr="005A2FB8">
        <w:rPr>
          <w:rFonts w:asciiTheme="minorHAnsi" w:hAnsiTheme="minorHAnsi" w:cstheme="minorHAnsi"/>
          <w:i/>
          <w:iCs/>
          <w:sz w:val="22"/>
          <w:szCs w:val="22"/>
        </w:rPr>
        <w:t>SSAP No. 7—Asset Valuation Reserve and Interest Maintenance Reserve</w:t>
      </w:r>
      <w:r>
        <w:rPr>
          <w:rFonts w:asciiTheme="minorHAnsi" w:hAnsiTheme="minorHAnsi" w:cstheme="minorHAnsi"/>
          <w:sz w:val="22"/>
          <w:szCs w:val="22"/>
        </w:rPr>
        <w:t xml:space="preserve"> in accordance with the intent to include accounting-related concepts for IMR in the SSAP and not the Annual Statement Instructions. </w:t>
      </w:r>
    </w:p>
    <w:p w14:paraId="193F8601" w14:textId="77777777" w:rsidR="005D5D63" w:rsidRPr="00F00E36" w:rsidRDefault="005D5D63" w:rsidP="005D5D63">
      <w:pPr>
        <w:pStyle w:val="paragraph"/>
        <w:keepNext/>
        <w:spacing w:before="0" w:beforeAutospacing="0" w:after="0" w:afterAutospacing="0"/>
        <w:jc w:val="both"/>
        <w:textAlignment w:val="baseline"/>
        <w:rPr>
          <w:rFonts w:asciiTheme="minorHAnsi" w:hAnsiTheme="minorHAnsi" w:cstheme="minorHAnsi"/>
          <w:bCs/>
          <w:i/>
          <w:sz w:val="22"/>
          <w:szCs w:val="22"/>
          <w:u w:val="single"/>
        </w:rPr>
      </w:pPr>
    </w:p>
    <w:p w14:paraId="35048AB0" w14:textId="77777777" w:rsidR="005D5D63" w:rsidRPr="00F00E36" w:rsidRDefault="005D5D63" w:rsidP="005D5D63">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0A494FDE" w14:textId="25EBF708" w:rsidR="005D5D63" w:rsidRPr="00C90D78" w:rsidRDefault="005D5D63" w:rsidP="005D5D63">
      <w:pPr>
        <w:widowControl w:val="0"/>
        <w:jc w:val="both"/>
        <w:rPr>
          <w:rFonts w:asciiTheme="minorHAnsi" w:hAnsiTheme="minorHAnsi" w:cstheme="minorHAnsi"/>
          <w:i/>
          <w:iCs/>
          <w:sz w:val="22"/>
          <w:szCs w:val="22"/>
          <w:lang w:bidi="en-US"/>
        </w:rPr>
      </w:pPr>
      <w:r w:rsidRPr="00C90D78">
        <w:rPr>
          <w:rFonts w:asciiTheme="minorHAnsi" w:hAnsiTheme="minorHAnsi" w:cstheme="minorHAnsi"/>
          <w:i/>
          <w:iCs/>
          <w:sz w:val="22"/>
          <w:szCs w:val="22"/>
          <w:lang w:bidi="en-US"/>
        </w:rPr>
        <w:t xml:space="preserve">NAIC staff notes that the Interested Parties’ comment letter </w:t>
      </w:r>
      <w:r>
        <w:rPr>
          <w:rFonts w:asciiTheme="minorHAnsi" w:hAnsiTheme="minorHAnsi" w:cstheme="minorHAnsi"/>
          <w:i/>
          <w:iCs/>
          <w:sz w:val="22"/>
          <w:szCs w:val="22"/>
          <w:lang w:bidi="en-US"/>
        </w:rPr>
        <w:t xml:space="preserve">is </w:t>
      </w:r>
      <w:r w:rsidRPr="00C90D78">
        <w:rPr>
          <w:rFonts w:asciiTheme="minorHAnsi" w:hAnsiTheme="minorHAnsi" w:cstheme="minorHAnsi"/>
          <w:i/>
          <w:iCs/>
          <w:sz w:val="22"/>
          <w:szCs w:val="22"/>
          <w:lang w:bidi="en-US"/>
        </w:rPr>
        <w:t xml:space="preserve">mostly a duplication of the agenda item </w:t>
      </w:r>
      <w:r>
        <w:rPr>
          <w:rFonts w:asciiTheme="minorHAnsi" w:hAnsiTheme="minorHAnsi" w:cstheme="minorHAnsi"/>
          <w:i/>
          <w:iCs/>
          <w:sz w:val="22"/>
          <w:szCs w:val="22"/>
          <w:lang w:bidi="en-US"/>
        </w:rPr>
        <w:t>that includes NAIC staff discussion on the proposed revisions to the ACLI suggested definition</w:t>
      </w:r>
      <w:r w:rsidRPr="00C90D78">
        <w:rPr>
          <w:rFonts w:asciiTheme="minorHAnsi" w:hAnsiTheme="minorHAnsi" w:cstheme="minorHAnsi"/>
          <w:i/>
          <w:iCs/>
          <w:sz w:val="22"/>
          <w:szCs w:val="22"/>
          <w:lang w:bidi="en-US"/>
        </w:rPr>
        <w:t xml:space="preserve">. </w:t>
      </w:r>
      <w:r w:rsidRPr="00317F4E">
        <w:rPr>
          <w:rFonts w:asciiTheme="minorHAnsi" w:hAnsiTheme="minorHAnsi" w:cstheme="minorHAnsi"/>
          <w:i/>
          <w:sz w:val="22"/>
          <w:szCs w:val="22"/>
          <w:lang w:bidi="en-US"/>
        </w:rPr>
        <w:t xml:space="preserve">The full comment letter is </w:t>
      </w:r>
      <w:r w:rsidR="00BC5FCB" w:rsidRPr="00317F4E">
        <w:rPr>
          <w:rFonts w:asciiTheme="minorHAnsi" w:hAnsiTheme="minorHAnsi" w:cstheme="minorHAnsi"/>
          <w:i/>
          <w:sz w:val="22"/>
          <w:szCs w:val="22"/>
          <w:lang w:bidi="en-US"/>
        </w:rPr>
        <w:t xml:space="preserve">included in the comment letter packet </w:t>
      </w:r>
      <w:r w:rsidR="00527EDD">
        <w:rPr>
          <w:rFonts w:asciiTheme="minorHAnsi" w:hAnsiTheme="minorHAnsi" w:cstheme="minorHAnsi"/>
          <w:i/>
          <w:sz w:val="22"/>
          <w:szCs w:val="22"/>
          <w:lang w:bidi="en-US"/>
        </w:rPr>
        <w:t>(</w:t>
      </w:r>
      <w:r w:rsidR="00AC41EA" w:rsidRPr="00317F4E">
        <w:rPr>
          <w:rFonts w:asciiTheme="minorHAnsi" w:hAnsiTheme="minorHAnsi" w:cstheme="minorHAnsi"/>
          <w:i/>
          <w:sz w:val="22"/>
          <w:szCs w:val="22"/>
          <w:lang w:bidi="en-US"/>
        </w:rPr>
        <w:t>Attachment</w:t>
      </w:r>
      <w:r w:rsidR="00BC5FCB" w:rsidRPr="00317F4E">
        <w:rPr>
          <w:rFonts w:asciiTheme="minorHAnsi" w:hAnsiTheme="minorHAnsi" w:cstheme="minorHAnsi"/>
          <w:i/>
          <w:sz w:val="22"/>
          <w:szCs w:val="22"/>
          <w:lang w:bidi="en-US"/>
        </w:rPr>
        <w:t xml:space="preserve"> </w:t>
      </w:r>
      <w:r w:rsidR="00EA35F5">
        <w:rPr>
          <w:rFonts w:asciiTheme="minorHAnsi" w:hAnsiTheme="minorHAnsi" w:cstheme="minorHAnsi"/>
          <w:i/>
          <w:sz w:val="22"/>
          <w:szCs w:val="22"/>
          <w:lang w:bidi="en-US"/>
        </w:rPr>
        <w:t>22</w:t>
      </w:r>
      <w:r w:rsidR="00527EDD">
        <w:rPr>
          <w:rFonts w:asciiTheme="minorHAnsi" w:hAnsiTheme="minorHAnsi" w:cstheme="minorHAnsi"/>
          <w:i/>
          <w:sz w:val="22"/>
          <w:szCs w:val="22"/>
          <w:lang w:bidi="en-US"/>
        </w:rPr>
        <w:t>)</w:t>
      </w:r>
      <w:r w:rsidRPr="00317F4E">
        <w:rPr>
          <w:rFonts w:asciiTheme="minorHAnsi" w:hAnsiTheme="minorHAnsi" w:cstheme="minorHAnsi"/>
          <w:i/>
          <w:sz w:val="22"/>
          <w:szCs w:val="22"/>
          <w:lang w:bidi="en-US"/>
        </w:rPr>
        <w:t xml:space="preserve"> NAIC staff </w:t>
      </w:r>
      <w:r w:rsidR="00F34C05" w:rsidRPr="00317F4E">
        <w:rPr>
          <w:rFonts w:asciiTheme="minorHAnsi" w:hAnsiTheme="minorHAnsi" w:cstheme="minorHAnsi"/>
          <w:i/>
          <w:sz w:val="22"/>
          <w:szCs w:val="22"/>
          <w:lang w:bidi="en-US"/>
        </w:rPr>
        <w:t>have</w:t>
      </w:r>
      <w:r w:rsidRPr="00317F4E">
        <w:rPr>
          <w:rFonts w:asciiTheme="minorHAnsi" w:hAnsiTheme="minorHAnsi" w:cstheme="minorHAnsi"/>
          <w:i/>
          <w:sz w:val="22"/>
          <w:szCs w:val="22"/>
          <w:lang w:bidi="en-US"/>
        </w:rPr>
        <w:t xml:space="preserve"> </w:t>
      </w:r>
      <w:r w:rsidR="00BC5FCB" w:rsidRPr="00317F4E">
        <w:rPr>
          <w:rFonts w:asciiTheme="minorHAnsi" w:hAnsiTheme="minorHAnsi" w:cstheme="minorHAnsi"/>
          <w:i/>
          <w:sz w:val="22"/>
          <w:szCs w:val="22"/>
          <w:lang w:bidi="en-US"/>
        </w:rPr>
        <w:t>only included the</w:t>
      </w:r>
      <w:r w:rsidRPr="00317F4E">
        <w:rPr>
          <w:rFonts w:asciiTheme="minorHAnsi" w:hAnsiTheme="minorHAnsi" w:cstheme="minorHAnsi"/>
          <w:i/>
          <w:sz w:val="22"/>
          <w:szCs w:val="22"/>
          <w:lang w:bidi="en-US"/>
        </w:rPr>
        <w:t xml:space="preserve"> conclusion </w:t>
      </w:r>
      <w:r w:rsidR="00BA2A20" w:rsidRPr="00317F4E">
        <w:rPr>
          <w:rFonts w:asciiTheme="minorHAnsi" w:hAnsiTheme="minorHAnsi" w:cstheme="minorHAnsi"/>
          <w:i/>
          <w:sz w:val="22"/>
          <w:szCs w:val="22"/>
          <w:lang w:bidi="en-US"/>
        </w:rPr>
        <w:t>below</w:t>
      </w:r>
      <w:r w:rsidRPr="00317F4E">
        <w:rPr>
          <w:rFonts w:asciiTheme="minorHAnsi" w:hAnsiTheme="minorHAnsi" w:cstheme="minorHAnsi"/>
          <w:i/>
          <w:sz w:val="22"/>
          <w:szCs w:val="22"/>
          <w:lang w:bidi="en-US"/>
        </w:rPr>
        <w:t>.</w:t>
      </w:r>
    </w:p>
    <w:p w14:paraId="3989A787" w14:textId="77777777" w:rsidR="005D5D63" w:rsidRDefault="005D5D63" w:rsidP="005D5D63">
      <w:pPr>
        <w:widowControl w:val="0"/>
        <w:jc w:val="both"/>
        <w:rPr>
          <w:rFonts w:asciiTheme="minorHAnsi" w:hAnsiTheme="minorHAnsi" w:cstheme="minorHAnsi"/>
          <w:sz w:val="22"/>
          <w:szCs w:val="22"/>
          <w:lang w:bidi="en-US"/>
        </w:rPr>
      </w:pPr>
    </w:p>
    <w:p w14:paraId="70ECC280" w14:textId="77777777" w:rsidR="005D5D63" w:rsidRPr="00294B8F" w:rsidRDefault="005D5D63" w:rsidP="005D5D63">
      <w:pPr>
        <w:widowControl w:val="0"/>
        <w:jc w:val="both"/>
        <w:rPr>
          <w:rFonts w:asciiTheme="minorHAnsi" w:hAnsiTheme="minorHAnsi" w:cstheme="minorHAnsi"/>
          <w:b/>
          <w:bCs/>
          <w:i/>
          <w:iCs/>
          <w:sz w:val="22"/>
          <w:szCs w:val="22"/>
          <w:lang w:bidi="en-US"/>
        </w:rPr>
      </w:pPr>
      <w:r w:rsidRPr="00294B8F">
        <w:rPr>
          <w:rFonts w:asciiTheme="minorHAnsi" w:hAnsiTheme="minorHAnsi" w:cstheme="minorHAnsi"/>
          <w:b/>
          <w:bCs/>
          <w:i/>
          <w:iCs/>
          <w:sz w:val="22"/>
          <w:szCs w:val="22"/>
          <w:lang w:bidi="en-US"/>
        </w:rPr>
        <w:t xml:space="preserve">Interested Parties Conclusion Comments: </w:t>
      </w:r>
    </w:p>
    <w:p w14:paraId="45EEAE3F" w14:textId="77777777" w:rsidR="005D5D63" w:rsidRPr="00973B74" w:rsidRDefault="005D5D63" w:rsidP="005D5D63">
      <w:pPr>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t>Interested parties (ACLI) have no objection to the NAIC’s proposed definition of IMR for inclusion within SSAP No. 7.</w:t>
      </w:r>
      <w:r>
        <w:rPr>
          <w:rFonts w:asciiTheme="minorHAnsi" w:hAnsiTheme="minorHAnsi" w:cstheme="minorHAnsi"/>
          <w:sz w:val="22"/>
          <w:szCs w:val="22"/>
          <w:lang w:bidi="en-US"/>
        </w:rPr>
        <w:t xml:space="preserve"> </w:t>
      </w:r>
      <w:r w:rsidRPr="00973B74">
        <w:rPr>
          <w:rFonts w:asciiTheme="minorHAnsi" w:hAnsiTheme="minorHAnsi" w:cstheme="minorHAnsi"/>
          <w:sz w:val="22"/>
          <w:szCs w:val="22"/>
          <w:lang w:bidi="en-US"/>
        </w:rPr>
        <w:t xml:space="preserve">However, we make the following observations:  </w:t>
      </w:r>
    </w:p>
    <w:p w14:paraId="709F8991" w14:textId="77777777" w:rsidR="005D5D63" w:rsidRPr="00973B74" w:rsidRDefault="005D5D63" w:rsidP="005D5D63">
      <w:pPr>
        <w:widowControl w:val="0"/>
        <w:jc w:val="both"/>
        <w:rPr>
          <w:rFonts w:asciiTheme="minorHAnsi" w:hAnsiTheme="minorHAnsi" w:cstheme="minorHAnsi"/>
          <w:sz w:val="22"/>
          <w:szCs w:val="22"/>
          <w:lang w:bidi="en-US"/>
        </w:rPr>
      </w:pPr>
    </w:p>
    <w:p w14:paraId="336D61FC" w14:textId="77777777" w:rsidR="005D5D63" w:rsidRPr="00973B74" w:rsidRDefault="005D5D63" w:rsidP="005D5D63">
      <w:pPr>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t xml:space="preserve">All agree that IMR itself does not meet the definition of an asset or liability but rather is a valuation adjustment needed to maintain consistency between insurance liabilities (the assumptions for which are often unchanged from origin), and the assets needed to support them (where the assumptions can essentially be revisited any time there are fixed income realizations).  </w:t>
      </w:r>
    </w:p>
    <w:p w14:paraId="0654C004" w14:textId="77777777" w:rsidR="005D5D63" w:rsidRPr="00973B74" w:rsidRDefault="005D5D63" w:rsidP="005D5D63">
      <w:pPr>
        <w:widowControl w:val="0"/>
        <w:jc w:val="both"/>
        <w:rPr>
          <w:rFonts w:asciiTheme="minorHAnsi" w:hAnsiTheme="minorHAnsi" w:cstheme="minorHAnsi"/>
          <w:sz w:val="22"/>
          <w:szCs w:val="22"/>
          <w:lang w:bidi="en-US"/>
        </w:rPr>
      </w:pPr>
    </w:p>
    <w:p w14:paraId="7C570728" w14:textId="1D0259A2" w:rsidR="005D5D63" w:rsidRPr="00973B74" w:rsidRDefault="005D5D63" w:rsidP="00D3582D">
      <w:pPr>
        <w:keepLines/>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lastRenderedPageBreak/>
        <w:t>While we have no objections to removing non-economic from the proposed definition, we note that the ACLI document included with the exposure is important for understanding this concept as it shows, with proper reinvestment, a company is in the same economic position (or possibly in a better economic position) pre and post trade in a changing interest rate environment – e.g., IMR, whether positive or negative, is essentially a “reclassification” of unrealized losses on the balance sheet). This is invaluable information for those looking to understand the theoretical underpinnings of IMR.</w:t>
      </w:r>
    </w:p>
    <w:p w14:paraId="31BA8218" w14:textId="77777777" w:rsidR="005D5D63" w:rsidRPr="00973B74" w:rsidRDefault="005D5D63" w:rsidP="00D3582D">
      <w:pPr>
        <w:keepLines/>
        <w:widowControl w:val="0"/>
        <w:jc w:val="both"/>
        <w:rPr>
          <w:rFonts w:asciiTheme="minorHAnsi" w:hAnsiTheme="minorHAnsi" w:cstheme="minorHAnsi"/>
          <w:sz w:val="22"/>
          <w:szCs w:val="22"/>
          <w:lang w:bidi="en-US"/>
        </w:rPr>
      </w:pPr>
    </w:p>
    <w:p w14:paraId="5B1D903C" w14:textId="77777777" w:rsidR="005D5D63" w:rsidRPr="00973B74" w:rsidRDefault="005D5D63" w:rsidP="005D5D63">
      <w:pPr>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t xml:space="preserve">Further, while we agree that the primary purpose of IMR, when it was adopted, was to prevent selling investments when they were in a gain position, caused by a decrease in interest rates (allowing a surplus benefit) when the funds received from the sale had to be reinvested at the lower interest rates as they would still be needed to satisfy future policyholder obligations – the logical impetus being surplus would be misstated.  We also note that when IMR was developed, it was noted that IMR should be symmetrical, as in a declining interest rate environment, the proceeds received from the sale would be reinvested at the higher interest rates that can still satisfy future policyholder obligations notwithstanding that the realized losses would show a reduction of surplus. The ACLI document is also invaluable in understanding this concept and provides concrete numerical examples. </w:t>
      </w:r>
    </w:p>
    <w:p w14:paraId="18332C82" w14:textId="77777777" w:rsidR="005D5D63" w:rsidRPr="00973B74" w:rsidRDefault="005D5D63" w:rsidP="005D5D63">
      <w:pPr>
        <w:widowControl w:val="0"/>
        <w:jc w:val="both"/>
        <w:rPr>
          <w:rFonts w:asciiTheme="minorHAnsi" w:hAnsiTheme="minorHAnsi" w:cstheme="minorHAnsi"/>
          <w:sz w:val="22"/>
          <w:szCs w:val="22"/>
          <w:lang w:bidi="en-US"/>
        </w:rPr>
      </w:pPr>
    </w:p>
    <w:p w14:paraId="7E3F417A" w14:textId="77777777" w:rsidR="005D5D63" w:rsidRPr="00973B74" w:rsidRDefault="005D5D63" w:rsidP="005D5D63">
      <w:pPr>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t>While the aforementioned is theoretically correct supporting symmetrical treatment of gains and losses, we acknowledge there may be situations where the assumptions in the real world do not play out in strict accordance with this theory and understand its proposed removal from the definition. The ACLI document proves invaluable in reinforcing the theoretical understanding of IMR as a valuation adjustment for consistent valuation of assets and liabilities, and therefore why it is inappropriate to view of negative IMR as an “asset” that cannot be used to pay claims.</w:t>
      </w:r>
    </w:p>
    <w:p w14:paraId="5BBFE5BF" w14:textId="77777777" w:rsidR="005D5D63" w:rsidRPr="00973B74" w:rsidRDefault="005D5D63" w:rsidP="005D5D63">
      <w:pPr>
        <w:widowControl w:val="0"/>
        <w:jc w:val="both"/>
        <w:rPr>
          <w:rFonts w:asciiTheme="minorHAnsi" w:hAnsiTheme="minorHAnsi" w:cstheme="minorHAnsi"/>
          <w:sz w:val="22"/>
          <w:szCs w:val="22"/>
          <w:lang w:bidi="en-US"/>
        </w:rPr>
      </w:pPr>
    </w:p>
    <w:p w14:paraId="6BDDB71C" w14:textId="77777777" w:rsidR="005D5D63" w:rsidRDefault="005D5D63" w:rsidP="005D5D63">
      <w:pPr>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t>We raise these points so those looking to truly understand the concept of IMR, its theory, and its interaction with AAT and PBR, can very simply grasp these concepts (via the ACLI document) under the NAIC’s largely “amortized cost” framework.</w:t>
      </w:r>
    </w:p>
    <w:p w14:paraId="33C6AE80" w14:textId="77777777" w:rsidR="005D5D63" w:rsidRDefault="005D5D63" w:rsidP="005D5D63">
      <w:pPr>
        <w:widowControl w:val="0"/>
        <w:jc w:val="both"/>
        <w:rPr>
          <w:rFonts w:asciiTheme="minorHAnsi" w:hAnsiTheme="minorHAnsi" w:cstheme="minorHAnsi"/>
          <w:sz w:val="22"/>
          <w:szCs w:val="22"/>
          <w:lang w:bidi="en-US"/>
        </w:rPr>
      </w:pPr>
    </w:p>
    <w:p w14:paraId="2137E24C" w14:textId="77777777" w:rsidR="005D5D63" w:rsidRPr="00D47B2D" w:rsidRDefault="005D5D63" w:rsidP="005D5D63">
      <w:pPr>
        <w:pStyle w:val="ListContinue"/>
        <w:keepNext/>
        <w:keepLines/>
        <w:numPr>
          <w:ilvl w:val="0"/>
          <w:numId w:val="0"/>
        </w:numPr>
        <w:spacing w:after="0"/>
        <w:jc w:val="both"/>
        <w:rPr>
          <w:rFonts w:asciiTheme="minorHAnsi" w:hAnsiTheme="minorHAnsi" w:cstheme="minorHAnsi"/>
          <w:i/>
          <w:kern w:val="32"/>
          <w:sz w:val="22"/>
          <w:szCs w:val="22"/>
          <w:u w:val="single"/>
        </w:rPr>
      </w:pPr>
      <w:r w:rsidRPr="00D47B2D">
        <w:rPr>
          <w:rFonts w:asciiTheme="minorHAnsi" w:hAnsiTheme="minorHAnsi" w:cstheme="minorHAnsi"/>
          <w:i/>
          <w:kern w:val="32"/>
          <w:sz w:val="22"/>
          <w:szCs w:val="22"/>
          <w:u w:val="single"/>
        </w:rPr>
        <w:t>Recommendation:</w:t>
      </w:r>
    </w:p>
    <w:p w14:paraId="77F13CFF" w14:textId="12D0A8C2" w:rsidR="005D5D63" w:rsidRDefault="005D5D63" w:rsidP="005D5D63">
      <w:pPr>
        <w:pStyle w:val="BodyText2"/>
        <w:jc w:val="both"/>
        <w:rPr>
          <w:rFonts w:asciiTheme="minorHAnsi" w:hAnsiTheme="minorHAnsi" w:cstheme="minorHAnsi"/>
          <w:b/>
          <w:bCs/>
          <w:sz w:val="22"/>
          <w:szCs w:val="22"/>
        </w:rPr>
      </w:pPr>
      <w:r w:rsidRPr="00D47B2D">
        <w:rPr>
          <w:rFonts w:asciiTheme="minorHAnsi" w:hAnsiTheme="minorHAnsi" w:cstheme="minorHAnsi"/>
          <w:b/>
          <w:bCs/>
          <w:sz w:val="22"/>
          <w:szCs w:val="22"/>
        </w:rPr>
        <w:t xml:space="preserve">NAIC staff recommend that the Working Group direct use of the NAIC staff proposed </w:t>
      </w:r>
      <w:r>
        <w:rPr>
          <w:rFonts w:asciiTheme="minorHAnsi" w:hAnsiTheme="minorHAnsi" w:cstheme="minorHAnsi"/>
          <w:b/>
          <w:bCs/>
          <w:sz w:val="22"/>
          <w:szCs w:val="22"/>
        </w:rPr>
        <w:t xml:space="preserve">IMR </w:t>
      </w:r>
      <w:r w:rsidRPr="00D47B2D">
        <w:rPr>
          <w:rFonts w:asciiTheme="minorHAnsi" w:hAnsiTheme="minorHAnsi" w:cstheme="minorHAnsi"/>
          <w:b/>
          <w:bCs/>
          <w:sz w:val="22"/>
          <w:szCs w:val="22"/>
        </w:rPr>
        <w:t xml:space="preserve">definition as detailed in agenda item 2025-03 for inclusion in the IMR Issue Paper and forthcoming revisions to SSAP No. 7. </w:t>
      </w:r>
      <w:r w:rsidR="00E47A1E" w:rsidRPr="00317F4E">
        <w:rPr>
          <w:rFonts w:asciiTheme="minorHAnsi" w:hAnsiTheme="minorHAnsi" w:cstheme="minorHAnsi"/>
          <w:b/>
          <w:sz w:val="22"/>
          <w:szCs w:val="22"/>
        </w:rPr>
        <w:t>With thi</w:t>
      </w:r>
      <w:r w:rsidR="009B034C" w:rsidRPr="00317F4E">
        <w:rPr>
          <w:rFonts w:asciiTheme="minorHAnsi" w:hAnsiTheme="minorHAnsi" w:cstheme="minorHAnsi"/>
          <w:b/>
          <w:sz w:val="22"/>
          <w:szCs w:val="22"/>
        </w:rPr>
        <w:t xml:space="preserve">s direction, </w:t>
      </w:r>
      <w:r w:rsidR="002F795A">
        <w:rPr>
          <w:rFonts w:asciiTheme="minorHAnsi" w:hAnsiTheme="minorHAnsi" w:cstheme="minorHAnsi"/>
          <w:b/>
          <w:bCs/>
          <w:sz w:val="22"/>
          <w:szCs w:val="22"/>
        </w:rPr>
        <w:t xml:space="preserve">as both the issue paper and revised SSAP will be subject to exposure, </w:t>
      </w:r>
      <w:r w:rsidR="009B034C" w:rsidRPr="00317F4E">
        <w:rPr>
          <w:rFonts w:asciiTheme="minorHAnsi" w:hAnsiTheme="minorHAnsi" w:cstheme="minorHAnsi"/>
          <w:b/>
          <w:sz w:val="22"/>
          <w:szCs w:val="22"/>
        </w:rPr>
        <w:t>further discussion and edits can still be considered</w:t>
      </w:r>
      <w:r w:rsidR="00F45CE8" w:rsidRPr="00317F4E">
        <w:rPr>
          <w:rFonts w:asciiTheme="minorHAnsi" w:hAnsiTheme="minorHAnsi" w:cstheme="minorHAnsi"/>
          <w:b/>
          <w:sz w:val="22"/>
          <w:szCs w:val="22"/>
        </w:rPr>
        <w:t xml:space="preserve"> </w:t>
      </w:r>
      <w:r w:rsidR="00317F4E" w:rsidRPr="00317F4E">
        <w:rPr>
          <w:rFonts w:asciiTheme="minorHAnsi" w:hAnsiTheme="minorHAnsi" w:cstheme="minorHAnsi"/>
          <w:b/>
          <w:bCs/>
          <w:sz w:val="22"/>
          <w:szCs w:val="22"/>
        </w:rPr>
        <w:t>with</w:t>
      </w:r>
      <w:r w:rsidR="00F45CE8" w:rsidRPr="00317F4E">
        <w:rPr>
          <w:rFonts w:asciiTheme="minorHAnsi" w:hAnsiTheme="minorHAnsi" w:cstheme="minorHAnsi"/>
          <w:b/>
          <w:sz w:val="22"/>
          <w:szCs w:val="22"/>
        </w:rPr>
        <w:t xml:space="preserve"> potential </w:t>
      </w:r>
      <w:r w:rsidR="00F45CE8" w:rsidRPr="00317F4E">
        <w:rPr>
          <w:rFonts w:asciiTheme="minorHAnsi" w:hAnsiTheme="minorHAnsi" w:cstheme="minorHAnsi"/>
          <w:b/>
          <w:bCs/>
          <w:sz w:val="22"/>
          <w:szCs w:val="22"/>
        </w:rPr>
        <w:t>expansion</w:t>
      </w:r>
      <w:r w:rsidR="00317F4E" w:rsidRPr="00317F4E">
        <w:rPr>
          <w:rFonts w:asciiTheme="minorHAnsi" w:hAnsiTheme="minorHAnsi" w:cstheme="minorHAnsi"/>
          <w:b/>
          <w:bCs/>
          <w:sz w:val="22"/>
          <w:szCs w:val="22"/>
        </w:rPr>
        <w:t>s</w:t>
      </w:r>
      <w:r w:rsidR="00F45CE8" w:rsidRPr="00317F4E">
        <w:rPr>
          <w:rFonts w:asciiTheme="minorHAnsi" w:hAnsiTheme="minorHAnsi" w:cstheme="minorHAnsi"/>
          <w:b/>
          <w:sz w:val="22"/>
          <w:szCs w:val="22"/>
        </w:rPr>
        <w:t xml:space="preserve"> </w:t>
      </w:r>
      <w:r w:rsidR="00227FE7" w:rsidRPr="00317F4E">
        <w:rPr>
          <w:rFonts w:asciiTheme="minorHAnsi" w:hAnsiTheme="minorHAnsi" w:cstheme="minorHAnsi"/>
          <w:b/>
          <w:sz w:val="22"/>
          <w:szCs w:val="22"/>
        </w:rPr>
        <w:t>for clarity</w:t>
      </w:r>
      <w:r w:rsidR="009B034C" w:rsidRPr="00317F4E">
        <w:rPr>
          <w:rFonts w:asciiTheme="minorHAnsi" w:hAnsiTheme="minorHAnsi" w:cstheme="minorHAnsi"/>
          <w:b/>
          <w:sz w:val="22"/>
          <w:szCs w:val="22"/>
        </w:rPr>
        <w:t>.</w:t>
      </w:r>
      <w:r w:rsidR="009B034C">
        <w:rPr>
          <w:rFonts w:asciiTheme="minorHAnsi" w:hAnsiTheme="minorHAnsi" w:cstheme="minorHAnsi"/>
          <w:b/>
          <w:bCs/>
          <w:sz w:val="22"/>
          <w:szCs w:val="22"/>
        </w:rPr>
        <w:t xml:space="preserve"> </w:t>
      </w:r>
      <w:r w:rsidRPr="00D47B2D">
        <w:rPr>
          <w:rFonts w:asciiTheme="minorHAnsi" w:hAnsiTheme="minorHAnsi" w:cstheme="minorHAnsi"/>
          <w:b/>
          <w:bCs/>
          <w:sz w:val="22"/>
          <w:szCs w:val="22"/>
        </w:rPr>
        <w:t xml:space="preserve">This </w:t>
      </w:r>
      <w:r w:rsidR="000C1812">
        <w:rPr>
          <w:rFonts w:asciiTheme="minorHAnsi" w:hAnsiTheme="minorHAnsi" w:cstheme="minorHAnsi"/>
          <w:b/>
          <w:bCs/>
          <w:sz w:val="22"/>
          <w:szCs w:val="22"/>
        </w:rPr>
        <w:t>direction</w:t>
      </w:r>
      <w:r w:rsidRPr="00D47B2D">
        <w:rPr>
          <w:rFonts w:asciiTheme="minorHAnsi" w:hAnsiTheme="minorHAnsi" w:cstheme="minorHAnsi"/>
          <w:b/>
          <w:bCs/>
          <w:sz w:val="22"/>
          <w:szCs w:val="22"/>
        </w:rPr>
        <w:t xml:space="preserve"> will conclude discussion of this agenda item, with </w:t>
      </w:r>
      <w:r w:rsidR="00FF17A7">
        <w:rPr>
          <w:rFonts w:asciiTheme="minorHAnsi" w:hAnsiTheme="minorHAnsi" w:cstheme="minorHAnsi"/>
          <w:b/>
          <w:bCs/>
          <w:sz w:val="22"/>
          <w:szCs w:val="22"/>
        </w:rPr>
        <w:t xml:space="preserve">agenda </w:t>
      </w:r>
      <w:r w:rsidRPr="00D47B2D">
        <w:rPr>
          <w:rFonts w:asciiTheme="minorHAnsi" w:hAnsiTheme="minorHAnsi" w:cstheme="minorHAnsi"/>
          <w:b/>
          <w:bCs/>
          <w:sz w:val="22"/>
          <w:szCs w:val="22"/>
        </w:rPr>
        <w:t xml:space="preserve">item 2023-14 </w:t>
      </w:r>
      <w:r w:rsidR="00F01B19">
        <w:rPr>
          <w:rFonts w:asciiTheme="minorHAnsi" w:hAnsiTheme="minorHAnsi" w:cstheme="minorHAnsi"/>
          <w:b/>
          <w:bCs/>
          <w:sz w:val="22"/>
          <w:szCs w:val="22"/>
        </w:rPr>
        <w:t>serving</w:t>
      </w:r>
      <w:r w:rsidRPr="00D47B2D">
        <w:rPr>
          <w:rFonts w:asciiTheme="minorHAnsi" w:hAnsiTheme="minorHAnsi" w:cstheme="minorHAnsi"/>
          <w:b/>
          <w:bCs/>
          <w:sz w:val="22"/>
          <w:szCs w:val="22"/>
        </w:rPr>
        <w:t xml:space="preserve"> as the source for the broad IMR project. </w:t>
      </w:r>
    </w:p>
    <w:p w14:paraId="7CBDF619" w14:textId="77777777" w:rsidR="005D5D63" w:rsidRDefault="005D5D63" w:rsidP="005D5D63">
      <w:pPr>
        <w:pStyle w:val="BodyText2"/>
        <w:jc w:val="both"/>
        <w:rPr>
          <w:rFonts w:asciiTheme="minorHAnsi" w:hAnsiTheme="minorHAnsi" w:cstheme="minorHAnsi"/>
          <w:b/>
          <w:bCs/>
          <w:sz w:val="22"/>
          <w:szCs w:val="22"/>
        </w:rPr>
      </w:pPr>
    </w:p>
    <w:p w14:paraId="1E9719D7" w14:textId="39DB64DA" w:rsidR="005D5D63" w:rsidRDefault="005D5D63" w:rsidP="005D5D63">
      <w:pPr>
        <w:pStyle w:val="BodyText2"/>
        <w:jc w:val="both"/>
        <w:rPr>
          <w:rFonts w:asciiTheme="minorHAnsi" w:hAnsiTheme="minorHAnsi" w:cstheme="minorHAnsi"/>
          <w:b/>
          <w:bCs/>
          <w:sz w:val="22"/>
          <w:szCs w:val="22"/>
        </w:rPr>
      </w:pPr>
      <w:r>
        <w:rPr>
          <w:rFonts w:asciiTheme="minorHAnsi" w:hAnsiTheme="minorHAnsi" w:cstheme="minorHAnsi"/>
          <w:b/>
          <w:bCs/>
          <w:sz w:val="22"/>
          <w:szCs w:val="22"/>
        </w:rPr>
        <w:t>The NAIC staff proposed definition is below</w:t>
      </w:r>
      <w:r w:rsidR="009B034C">
        <w:rPr>
          <w:rFonts w:asciiTheme="minorHAnsi" w:hAnsiTheme="minorHAnsi" w:cstheme="minorHAnsi"/>
          <w:b/>
          <w:bCs/>
          <w:sz w:val="22"/>
          <w:szCs w:val="22"/>
        </w:rPr>
        <w:t xml:space="preserve">. A small edit </w:t>
      </w:r>
      <w:r w:rsidR="000C163E">
        <w:rPr>
          <w:rFonts w:asciiTheme="minorHAnsi" w:hAnsiTheme="minorHAnsi" w:cstheme="minorHAnsi"/>
          <w:b/>
          <w:bCs/>
          <w:sz w:val="22"/>
          <w:szCs w:val="22"/>
        </w:rPr>
        <w:t xml:space="preserve">clarifies that the </w:t>
      </w:r>
      <w:r w:rsidR="00415722">
        <w:rPr>
          <w:rFonts w:asciiTheme="minorHAnsi" w:hAnsiTheme="minorHAnsi" w:cstheme="minorHAnsi"/>
          <w:b/>
          <w:bCs/>
          <w:sz w:val="22"/>
          <w:szCs w:val="22"/>
        </w:rPr>
        <w:t xml:space="preserve">guidance reflects </w:t>
      </w:r>
      <w:r w:rsidR="00F34E7A">
        <w:rPr>
          <w:rFonts w:asciiTheme="minorHAnsi" w:hAnsiTheme="minorHAnsi" w:cstheme="minorHAnsi"/>
          <w:b/>
          <w:bCs/>
          <w:sz w:val="22"/>
          <w:szCs w:val="22"/>
        </w:rPr>
        <w:t>the “intent” of IMR</w:t>
      </w:r>
      <w:r>
        <w:rPr>
          <w:rFonts w:asciiTheme="minorHAnsi" w:hAnsiTheme="minorHAnsi" w:cstheme="minorHAnsi"/>
          <w:b/>
          <w:bCs/>
          <w:sz w:val="22"/>
          <w:szCs w:val="22"/>
        </w:rPr>
        <w:t>. Tracking from the original ACLI proposed definition is detailed in the agenda item.</w:t>
      </w:r>
      <w:r w:rsidR="00AD2C96">
        <w:rPr>
          <w:rFonts w:asciiTheme="minorHAnsi" w:hAnsiTheme="minorHAnsi" w:cstheme="minorHAnsi"/>
          <w:b/>
          <w:bCs/>
          <w:sz w:val="22"/>
          <w:szCs w:val="22"/>
        </w:rPr>
        <w:t xml:space="preserve"> </w:t>
      </w:r>
      <w:r w:rsidR="00F01B19">
        <w:rPr>
          <w:rFonts w:asciiTheme="minorHAnsi" w:hAnsiTheme="minorHAnsi" w:cstheme="minorHAnsi"/>
          <w:b/>
          <w:bCs/>
          <w:sz w:val="22"/>
          <w:szCs w:val="22"/>
        </w:rPr>
        <w:t xml:space="preserve">As noted </w:t>
      </w:r>
      <w:r w:rsidR="0035419B">
        <w:rPr>
          <w:rFonts w:asciiTheme="minorHAnsi" w:hAnsiTheme="minorHAnsi" w:cstheme="minorHAnsi"/>
          <w:b/>
          <w:bCs/>
          <w:sz w:val="22"/>
          <w:szCs w:val="22"/>
        </w:rPr>
        <w:t>above</w:t>
      </w:r>
      <w:r w:rsidR="000167EE">
        <w:rPr>
          <w:rFonts w:asciiTheme="minorHAnsi" w:hAnsiTheme="minorHAnsi" w:cstheme="minorHAnsi"/>
          <w:b/>
          <w:bCs/>
          <w:sz w:val="22"/>
          <w:szCs w:val="22"/>
        </w:rPr>
        <w:t>,</w:t>
      </w:r>
      <w:r w:rsidR="00AD2C96" w:rsidRPr="00D47B2D">
        <w:rPr>
          <w:rFonts w:asciiTheme="minorHAnsi" w:hAnsiTheme="minorHAnsi" w:cstheme="minorHAnsi"/>
          <w:b/>
          <w:bCs/>
          <w:sz w:val="22"/>
          <w:szCs w:val="22"/>
        </w:rPr>
        <w:t xml:space="preserve"> subsequent revisions may be considered</w:t>
      </w:r>
      <w:r w:rsidR="00F01B19">
        <w:rPr>
          <w:rFonts w:asciiTheme="minorHAnsi" w:hAnsiTheme="minorHAnsi" w:cstheme="minorHAnsi"/>
          <w:b/>
          <w:bCs/>
          <w:sz w:val="22"/>
          <w:szCs w:val="22"/>
        </w:rPr>
        <w:t>,</w:t>
      </w:r>
      <w:r w:rsidR="00AD2C96" w:rsidRPr="00D47B2D">
        <w:rPr>
          <w:rFonts w:asciiTheme="minorHAnsi" w:hAnsiTheme="minorHAnsi" w:cstheme="minorHAnsi"/>
          <w:b/>
          <w:bCs/>
          <w:sz w:val="22"/>
          <w:szCs w:val="22"/>
        </w:rPr>
        <w:t xml:space="preserve"> but the</w:t>
      </w:r>
      <w:r w:rsidR="00AD2C96">
        <w:rPr>
          <w:rFonts w:asciiTheme="minorHAnsi" w:hAnsiTheme="minorHAnsi" w:cstheme="minorHAnsi"/>
          <w:b/>
          <w:bCs/>
          <w:sz w:val="22"/>
          <w:szCs w:val="22"/>
        </w:rPr>
        <w:t xml:space="preserve"> definition intends to reflect the broad focus of IMR.</w:t>
      </w:r>
    </w:p>
    <w:p w14:paraId="25C71138" w14:textId="77777777" w:rsidR="005D5D63" w:rsidRDefault="005D5D63" w:rsidP="005D5D63">
      <w:pPr>
        <w:pStyle w:val="BodyText2"/>
        <w:jc w:val="both"/>
        <w:rPr>
          <w:rFonts w:asciiTheme="minorHAnsi" w:hAnsiTheme="minorHAnsi" w:cstheme="minorHAnsi"/>
          <w:b/>
          <w:bCs/>
          <w:sz w:val="22"/>
          <w:szCs w:val="22"/>
        </w:rPr>
      </w:pPr>
    </w:p>
    <w:p w14:paraId="60EC4917" w14:textId="77777777" w:rsidR="005D5D63" w:rsidRDefault="005D5D63" w:rsidP="005D5D63">
      <w:pPr>
        <w:ind w:left="720"/>
        <w:jc w:val="both"/>
        <w:rPr>
          <w:sz w:val="22"/>
          <w:szCs w:val="22"/>
        </w:rPr>
      </w:pPr>
      <w:r w:rsidRPr="00B00A40">
        <w:rPr>
          <w:sz w:val="22"/>
          <w:szCs w:val="22"/>
        </w:rPr>
        <w:t xml:space="preserve">IMR is a valuation adjustment to maintain consistency between insurance liabilities (the assumptions for which are often unchanged from origin), and the assets needed to support them (where the assumptions can essentially be revisited any time there are fixed income realizations). </w:t>
      </w:r>
    </w:p>
    <w:p w14:paraId="63BCD696" w14:textId="77777777" w:rsidR="005D5D63" w:rsidRPr="00B00A40" w:rsidRDefault="005D5D63" w:rsidP="005D5D63">
      <w:pPr>
        <w:ind w:left="720"/>
        <w:jc w:val="both"/>
        <w:rPr>
          <w:sz w:val="22"/>
          <w:szCs w:val="22"/>
        </w:rPr>
      </w:pPr>
    </w:p>
    <w:p w14:paraId="5E813386" w14:textId="72F46036" w:rsidR="005D5D63" w:rsidRDefault="005D5D63" w:rsidP="005D5D63">
      <w:pPr>
        <w:ind w:left="720"/>
        <w:jc w:val="both"/>
        <w:rPr>
          <w:sz w:val="22"/>
          <w:szCs w:val="22"/>
        </w:rPr>
      </w:pPr>
      <w:r w:rsidRPr="00B00A40">
        <w:rPr>
          <w:sz w:val="22"/>
          <w:szCs w:val="22"/>
        </w:rPr>
        <w:t xml:space="preserve">IMR </w:t>
      </w:r>
      <w:ins w:id="0" w:author="Gann, Julie" w:date="2025-07-24T11:08:00Z" w16du:dateUtc="2025-07-24T16:08:00Z">
        <w:r w:rsidR="004B3C49">
          <w:rPr>
            <w:sz w:val="22"/>
            <w:szCs w:val="22"/>
          </w:rPr>
          <w:t>intends to</w:t>
        </w:r>
        <w:r w:rsidRPr="00B00A40">
          <w:rPr>
            <w:sz w:val="22"/>
            <w:szCs w:val="22"/>
          </w:rPr>
          <w:t xml:space="preserve"> </w:t>
        </w:r>
      </w:ins>
      <w:r w:rsidRPr="00B00A40">
        <w:rPr>
          <w:sz w:val="22"/>
          <w:szCs w:val="22"/>
        </w:rPr>
        <w:t>defer</w:t>
      </w:r>
      <w:del w:id="1" w:author="Gann, Julie" w:date="2025-07-24T11:08:00Z" w16du:dateUtc="2025-07-24T16:08:00Z">
        <w:r w:rsidRPr="00B00A40">
          <w:rPr>
            <w:sz w:val="22"/>
            <w:szCs w:val="22"/>
          </w:rPr>
          <w:delText>s</w:delText>
        </w:r>
      </w:del>
      <w:r w:rsidRPr="00B00A40">
        <w:rPr>
          <w:sz w:val="22"/>
          <w:szCs w:val="22"/>
        </w:rPr>
        <w:t xml:space="preserve"> and amortize</w:t>
      </w:r>
      <w:del w:id="2" w:author="Gann, Julie" w:date="2025-07-24T11:08:00Z" w16du:dateUtc="2025-07-24T16:08:00Z">
        <w:r w:rsidRPr="00B00A40">
          <w:rPr>
            <w:sz w:val="22"/>
            <w:szCs w:val="22"/>
          </w:rPr>
          <w:delText>s</w:delText>
        </w:r>
      </w:del>
      <w:r w:rsidRPr="00B00A40">
        <w:rPr>
          <w:sz w:val="22"/>
          <w:szCs w:val="22"/>
        </w:rPr>
        <w:t xml:space="preserve"> the recognition of </w:t>
      </w:r>
      <w:r>
        <w:rPr>
          <w:sz w:val="22"/>
          <w:szCs w:val="22"/>
        </w:rPr>
        <w:t xml:space="preserve">realized </w:t>
      </w:r>
      <w:r w:rsidRPr="00B00A40">
        <w:rPr>
          <w:sz w:val="22"/>
          <w:szCs w:val="22"/>
        </w:rPr>
        <w:t xml:space="preserve">gains or losses where investment activity essentially unlock unrealized gains/losses for either assets or liabilities. IMR is not intended to defer </w:t>
      </w:r>
      <w:r>
        <w:rPr>
          <w:sz w:val="22"/>
          <w:szCs w:val="22"/>
        </w:rPr>
        <w:t xml:space="preserve">realized </w:t>
      </w:r>
      <w:r w:rsidRPr="00B00A40">
        <w:rPr>
          <w:sz w:val="22"/>
          <w:szCs w:val="22"/>
        </w:rPr>
        <w:t xml:space="preserve">gains and losses compelled by liquidity pressures that fund cash outflows (e.g., such as excess withdrawals and collateral calls). </w:t>
      </w:r>
    </w:p>
    <w:p w14:paraId="0DC1B980" w14:textId="77777777" w:rsidR="005D5D63" w:rsidRPr="00F00E36" w:rsidRDefault="005D5D63" w:rsidP="00361A7F">
      <w:pPr>
        <w:jc w:val="both"/>
        <w:rPr>
          <w:rFonts w:asciiTheme="minorHAnsi" w:hAnsiTheme="minorHAnsi" w:cstheme="minorHAnsi"/>
          <w:b/>
          <w:bCs/>
          <w:sz w:val="22"/>
          <w:szCs w:val="22"/>
        </w:rPr>
      </w:pPr>
    </w:p>
    <w:p w14:paraId="1F2EEE28" w14:textId="77777777" w:rsidR="00AC064A" w:rsidRDefault="00AC064A" w:rsidP="003622DE">
      <w:pPr>
        <w:rPr>
          <w:rFonts w:asciiTheme="minorHAnsi" w:hAnsiTheme="minorHAnsi" w:cstheme="minorHAnsi"/>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FA68BD" w:rsidRPr="00F00E36" w14:paraId="11E9F624" w14:textId="77777777" w:rsidTr="00AE07F2">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75187043"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lastRenderedPageBreak/>
              <w:br w:type="page"/>
            </w:r>
          </w:p>
          <w:p w14:paraId="4597BE4A"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96BF1C6" w14:textId="77777777" w:rsidR="00FA68BD" w:rsidRPr="00F00E36" w:rsidRDefault="00FA68BD" w:rsidP="00AE07F2">
            <w:pPr>
              <w:widowControl w:val="0"/>
              <w:jc w:val="center"/>
              <w:rPr>
                <w:rFonts w:asciiTheme="minorHAnsi" w:hAnsiTheme="minorHAnsi" w:cstheme="minorHAnsi"/>
                <w:b/>
                <w:color w:val="FFFFFF"/>
                <w:sz w:val="22"/>
                <w:szCs w:val="22"/>
              </w:rPr>
            </w:pPr>
          </w:p>
          <w:p w14:paraId="6D273169"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39F8C59" w14:textId="77777777" w:rsidR="00FA68BD" w:rsidRPr="00F00E36" w:rsidRDefault="00FA68BD" w:rsidP="00AE07F2">
            <w:pPr>
              <w:widowControl w:val="0"/>
              <w:jc w:val="center"/>
              <w:rPr>
                <w:rFonts w:asciiTheme="minorHAnsi" w:hAnsiTheme="minorHAnsi" w:cstheme="minorHAnsi"/>
                <w:b/>
                <w:color w:val="FFFFFF"/>
                <w:sz w:val="22"/>
                <w:szCs w:val="22"/>
              </w:rPr>
            </w:pPr>
          </w:p>
          <w:p w14:paraId="6AD7E7E7"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77E8843F"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2E26647E"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FA68BD" w:rsidRPr="00F00E36" w14:paraId="4FA33E6E" w14:textId="77777777" w:rsidTr="00AE07F2">
        <w:trPr>
          <w:trHeight w:val="800"/>
        </w:trPr>
        <w:tc>
          <w:tcPr>
            <w:tcW w:w="1615" w:type="dxa"/>
            <w:tcBorders>
              <w:top w:val="single" w:sz="4" w:space="0" w:color="FFFFFF"/>
            </w:tcBorders>
            <w:shd w:val="clear" w:color="auto" w:fill="F2F2F2"/>
            <w:vAlign w:val="center"/>
          </w:tcPr>
          <w:p w14:paraId="579477AD" w14:textId="6F2B2F2B" w:rsidR="00FA68BD" w:rsidRPr="00F00E36" w:rsidRDefault="00FA68BD"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2025-02</w:t>
            </w:r>
          </w:p>
          <w:p w14:paraId="75C01551" w14:textId="5713B521" w:rsidR="00FA68BD" w:rsidRPr="00F00E36" w:rsidRDefault="00FA68BD"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(Wil)</w:t>
            </w:r>
          </w:p>
        </w:tc>
        <w:tc>
          <w:tcPr>
            <w:tcW w:w="3198" w:type="dxa"/>
            <w:tcBorders>
              <w:top w:val="single" w:sz="4" w:space="0" w:color="FFFFFF"/>
            </w:tcBorders>
            <w:shd w:val="clear" w:color="auto" w:fill="F2F2F2"/>
            <w:vAlign w:val="center"/>
          </w:tcPr>
          <w:p w14:paraId="64FEACB9" w14:textId="757B4982" w:rsidR="00FA68BD" w:rsidRPr="00F00E36" w:rsidRDefault="0085247C" w:rsidP="00AE07F2">
            <w:pPr>
              <w:pStyle w:val="Heading2"/>
              <w:rPr>
                <w:rFonts w:asciiTheme="minorHAnsi" w:hAnsiTheme="minorHAnsi" w:cstheme="minorHAnsi"/>
                <w:sz w:val="22"/>
                <w:szCs w:val="22"/>
              </w:rPr>
            </w:pPr>
            <w:r w:rsidRPr="00F00E36">
              <w:rPr>
                <w:rFonts w:asciiTheme="minorHAnsi" w:hAnsiTheme="minorHAnsi" w:cstheme="minorHAnsi"/>
                <w:sz w:val="22"/>
                <w:szCs w:val="22"/>
              </w:rPr>
              <w:t>ASU 2024-04, Induced Conversions of Convertible Debt Instruments</w:t>
            </w:r>
          </w:p>
        </w:tc>
        <w:tc>
          <w:tcPr>
            <w:tcW w:w="2112" w:type="dxa"/>
            <w:tcBorders>
              <w:top w:val="single" w:sz="4" w:space="0" w:color="FFFFFF"/>
            </w:tcBorders>
            <w:shd w:val="clear" w:color="auto" w:fill="F2F2F2"/>
            <w:vAlign w:val="center"/>
          </w:tcPr>
          <w:p w14:paraId="19352F6B" w14:textId="264E9919" w:rsidR="00FA68BD" w:rsidRPr="00F00E36" w:rsidRDefault="002347D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10</w:t>
            </w:r>
            <w:r w:rsidR="00FA68BD" w:rsidRPr="00F00E36">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2868D92A" w14:textId="63A44429" w:rsidR="00FA68BD" w:rsidRPr="00F00E36" w:rsidRDefault="0038074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FA68BD" w:rsidRPr="00F00E36">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595FEA10" w14:textId="6951061D" w:rsidR="00FA68BD" w:rsidRPr="00F00E36" w:rsidRDefault="00FA68BD"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B67007">
              <w:rPr>
                <w:rFonts w:asciiTheme="minorHAnsi" w:hAnsiTheme="minorHAnsi" w:cstheme="minorHAnsi"/>
                <w:b/>
                <w:sz w:val="22"/>
                <w:szCs w:val="22"/>
              </w:rPr>
              <w:t>5</w:t>
            </w:r>
          </w:p>
        </w:tc>
      </w:tr>
    </w:tbl>
    <w:p w14:paraId="449EDAE7" w14:textId="77777777" w:rsidR="00FA68BD" w:rsidRPr="00F00E36" w:rsidRDefault="00FA68BD" w:rsidP="00FA68BD">
      <w:pPr>
        <w:rPr>
          <w:rFonts w:asciiTheme="minorHAnsi" w:hAnsiTheme="minorHAnsi" w:cstheme="minorHAnsi"/>
          <w:sz w:val="22"/>
          <w:szCs w:val="22"/>
          <w:lang w:eastAsia="zh-CN"/>
        </w:rPr>
      </w:pPr>
    </w:p>
    <w:p w14:paraId="1D409AB3" w14:textId="77777777" w:rsidR="00FA68BD" w:rsidRPr="00F00E36" w:rsidRDefault="00FA68BD" w:rsidP="00FA68BD">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10A2CBC2" w14:textId="3A5A216D" w:rsidR="00433F79" w:rsidRPr="00F00E36" w:rsidRDefault="007420FC" w:rsidP="00433F79">
      <w:pPr>
        <w:pStyle w:val="BodyTextIndent"/>
        <w:ind w:left="0" w:firstLine="0"/>
        <w:jc w:val="both"/>
        <w:rPr>
          <w:rFonts w:asciiTheme="minorHAnsi" w:hAnsiTheme="minorHAnsi" w:cstheme="minorHAnsi"/>
          <w:sz w:val="22"/>
          <w:szCs w:val="22"/>
        </w:rPr>
      </w:pPr>
      <w:r w:rsidRPr="007420FC">
        <w:rPr>
          <w:rFonts w:asciiTheme="minorHAnsi" w:hAnsiTheme="minorHAnsi" w:cstheme="minorHAnsi"/>
          <w:sz w:val="22"/>
          <w:szCs w:val="22"/>
        </w:rPr>
        <w:t xml:space="preserve">On March 24, 2025, the Working Group exposed agenda item </w:t>
      </w:r>
      <w:r w:rsidR="00FA551E">
        <w:rPr>
          <w:rFonts w:asciiTheme="minorHAnsi" w:hAnsiTheme="minorHAnsi" w:cstheme="minorHAnsi"/>
          <w:sz w:val="22"/>
          <w:szCs w:val="22"/>
        </w:rPr>
        <w:t xml:space="preserve">2025-02 </w:t>
      </w:r>
      <w:r w:rsidRPr="007420FC">
        <w:rPr>
          <w:rFonts w:asciiTheme="minorHAnsi" w:hAnsiTheme="minorHAnsi" w:cstheme="minorHAnsi"/>
          <w:sz w:val="22"/>
          <w:szCs w:val="22"/>
        </w:rPr>
        <w:t xml:space="preserve">addressing </w:t>
      </w:r>
      <w:r w:rsidRPr="00FA551E">
        <w:rPr>
          <w:rFonts w:asciiTheme="minorHAnsi" w:hAnsiTheme="minorHAnsi" w:cstheme="minorHAnsi"/>
          <w:i/>
          <w:iCs/>
          <w:sz w:val="22"/>
          <w:szCs w:val="22"/>
        </w:rPr>
        <w:t>ASU 2024-04</w:t>
      </w:r>
      <w:r w:rsidR="00433F79" w:rsidRPr="00FA551E">
        <w:rPr>
          <w:rFonts w:asciiTheme="minorHAnsi" w:hAnsiTheme="minorHAnsi" w:cstheme="minorHAnsi"/>
          <w:i/>
          <w:iCs/>
          <w:sz w:val="22"/>
          <w:szCs w:val="22"/>
        </w:rPr>
        <w:t>, Debt—Debt with Conversion and Other Options (Subtopic 470-20), Induced Conversions of Convertible Debt Instruments</w:t>
      </w:r>
      <w:r w:rsidR="00EC1A57" w:rsidRPr="00F00E36">
        <w:rPr>
          <w:rFonts w:asciiTheme="minorHAnsi" w:hAnsiTheme="minorHAnsi" w:cstheme="minorHAnsi"/>
          <w:sz w:val="22"/>
          <w:szCs w:val="22"/>
        </w:rPr>
        <w:t xml:space="preserve"> </w:t>
      </w:r>
      <w:r w:rsidR="001F7D3A" w:rsidRPr="001F7D3A">
        <w:rPr>
          <w:rFonts w:asciiTheme="minorHAnsi" w:hAnsiTheme="minorHAnsi" w:cstheme="minorHAnsi"/>
          <w:sz w:val="22"/>
          <w:szCs w:val="22"/>
        </w:rPr>
        <w:t>which clarifies accounting for induced conversions of convertible debt under Subtopic 470-20. The ASU specifies that to qualify as an induced conversion, the inducement must offer at least the consideration originally provided under the instrument’s conversion terms. It aims to improve consistency in determining whether such conversions should follow induced conversion or debt extinguishment guidance.</w:t>
      </w:r>
    </w:p>
    <w:p w14:paraId="506F86FA" w14:textId="77777777" w:rsidR="00433F79" w:rsidRPr="00F00E36" w:rsidRDefault="00433F79" w:rsidP="00433F79">
      <w:pPr>
        <w:pStyle w:val="BodyTextIndent"/>
        <w:ind w:left="0" w:firstLine="0"/>
        <w:jc w:val="both"/>
        <w:rPr>
          <w:rFonts w:asciiTheme="minorHAnsi" w:hAnsiTheme="minorHAnsi" w:cstheme="minorHAnsi"/>
          <w:sz w:val="22"/>
          <w:szCs w:val="22"/>
        </w:rPr>
      </w:pPr>
    </w:p>
    <w:p w14:paraId="6762EC2B" w14:textId="6CB6410C" w:rsidR="00FA68BD" w:rsidRDefault="00433F79" w:rsidP="00B0207F">
      <w:pPr>
        <w:pStyle w:val="BodyTextIndent"/>
        <w:ind w:left="0" w:firstLine="0"/>
        <w:jc w:val="both"/>
        <w:rPr>
          <w:rFonts w:asciiTheme="minorHAnsi" w:hAnsiTheme="minorHAnsi" w:cstheme="minorHAnsi"/>
          <w:sz w:val="22"/>
          <w:szCs w:val="22"/>
        </w:rPr>
      </w:pPr>
      <w:r w:rsidRPr="00F00E36">
        <w:rPr>
          <w:rFonts w:asciiTheme="minorHAnsi" w:hAnsiTheme="minorHAnsi" w:cstheme="minorHAnsi"/>
          <w:sz w:val="22"/>
          <w:szCs w:val="22"/>
        </w:rPr>
        <w:t xml:space="preserve">ASU 2024-04 </w:t>
      </w:r>
      <w:r w:rsidR="000D3003">
        <w:rPr>
          <w:rFonts w:asciiTheme="minorHAnsi" w:hAnsiTheme="minorHAnsi" w:cstheme="minorHAnsi"/>
          <w:sz w:val="22"/>
          <w:szCs w:val="22"/>
        </w:rPr>
        <w:t>a</w:t>
      </w:r>
      <w:r w:rsidR="000D3003" w:rsidRPr="000D3003">
        <w:rPr>
          <w:rFonts w:asciiTheme="minorHAnsi" w:hAnsiTheme="minorHAnsi" w:cstheme="minorHAnsi"/>
          <w:sz w:val="22"/>
          <w:szCs w:val="22"/>
        </w:rPr>
        <w:t>pplies to debt issuers, not holders</w:t>
      </w:r>
      <w:r w:rsidR="000D3003">
        <w:rPr>
          <w:rFonts w:asciiTheme="minorHAnsi" w:hAnsiTheme="minorHAnsi" w:cstheme="minorHAnsi"/>
          <w:sz w:val="22"/>
          <w:szCs w:val="22"/>
        </w:rPr>
        <w:t xml:space="preserve">, </w:t>
      </w:r>
      <w:r w:rsidRPr="00F00E36">
        <w:rPr>
          <w:rFonts w:asciiTheme="minorHAnsi" w:hAnsiTheme="minorHAnsi" w:cstheme="minorHAnsi"/>
          <w:sz w:val="22"/>
          <w:szCs w:val="22"/>
        </w:rPr>
        <w:t xml:space="preserve">of debt instruments that receive consideration for induced conversions. Current guidance in </w:t>
      </w:r>
      <w:bookmarkStart w:id="3" w:name="_Hlk202779455"/>
      <w:r w:rsidRPr="000D3003">
        <w:rPr>
          <w:rFonts w:asciiTheme="minorHAnsi" w:hAnsiTheme="minorHAnsi" w:cstheme="minorHAnsi"/>
          <w:i/>
          <w:iCs/>
          <w:sz w:val="22"/>
          <w:szCs w:val="22"/>
        </w:rPr>
        <w:t>SSAP No. 15—Debt</w:t>
      </w:r>
      <w:r w:rsidR="00034E6D" w:rsidRPr="00034E6D">
        <w:rPr>
          <w:rFonts w:asciiTheme="minorHAnsi" w:hAnsiTheme="minorHAnsi" w:cstheme="minorHAnsi"/>
          <w:i/>
          <w:iCs/>
          <w:sz w:val="22"/>
          <w:szCs w:val="22"/>
        </w:rPr>
        <w:t xml:space="preserve"> and Holding Company Obligations</w:t>
      </w:r>
      <w:r w:rsidRPr="00F00E36">
        <w:rPr>
          <w:rFonts w:asciiTheme="minorHAnsi" w:hAnsiTheme="minorHAnsi" w:cstheme="minorHAnsi"/>
          <w:sz w:val="22"/>
          <w:szCs w:val="22"/>
        </w:rPr>
        <w:t xml:space="preserve"> </w:t>
      </w:r>
      <w:bookmarkEnd w:id="3"/>
      <w:r w:rsidRPr="00F00E36">
        <w:rPr>
          <w:rFonts w:asciiTheme="minorHAnsi" w:hAnsiTheme="minorHAnsi" w:cstheme="minorHAnsi"/>
          <w:sz w:val="22"/>
          <w:szCs w:val="22"/>
        </w:rPr>
        <w:t xml:space="preserve">requires recognition of an expense for the fair value of the additional consideration issued to induce conversion, which is consistent with the measurement guidance of current U.S. GAAP. </w:t>
      </w:r>
      <w:r w:rsidR="00B0207F">
        <w:rPr>
          <w:rFonts w:asciiTheme="minorHAnsi" w:hAnsiTheme="minorHAnsi" w:cstheme="minorHAnsi"/>
          <w:sz w:val="22"/>
          <w:szCs w:val="22"/>
        </w:rPr>
        <w:t>Wh</w:t>
      </w:r>
      <w:r w:rsidR="00B0207F" w:rsidRPr="00B0207F">
        <w:rPr>
          <w:rFonts w:asciiTheme="minorHAnsi" w:hAnsiTheme="minorHAnsi" w:cstheme="minorHAnsi"/>
          <w:sz w:val="22"/>
          <w:szCs w:val="22"/>
        </w:rPr>
        <w:t xml:space="preserve">ile most of the ASU’s provisions </w:t>
      </w:r>
      <w:r w:rsidR="00B0207F">
        <w:rPr>
          <w:rFonts w:asciiTheme="minorHAnsi" w:hAnsiTheme="minorHAnsi" w:cstheme="minorHAnsi"/>
          <w:sz w:val="22"/>
          <w:szCs w:val="22"/>
        </w:rPr>
        <w:t>are</w:t>
      </w:r>
      <w:r w:rsidR="00B0207F" w:rsidRPr="00B0207F">
        <w:rPr>
          <w:rFonts w:asciiTheme="minorHAnsi" w:hAnsiTheme="minorHAnsi" w:cstheme="minorHAnsi"/>
          <w:sz w:val="22"/>
          <w:szCs w:val="22"/>
        </w:rPr>
        <w:t xml:space="preserve"> </w:t>
      </w:r>
      <w:r w:rsidR="00B0207F">
        <w:rPr>
          <w:rFonts w:asciiTheme="minorHAnsi" w:hAnsiTheme="minorHAnsi" w:cstheme="minorHAnsi"/>
          <w:sz w:val="22"/>
          <w:szCs w:val="22"/>
        </w:rPr>
        <w:t>not recommended for incorporation into</w:t>
      </w:r>
      <w:r w:rsidR="00B0207F" w:rsidRPr="00B0207F">
        <w:rPr>
          <w:rFonts w:asciiTheme="minorHAnsi" w:hAnsiTheme="minorHAnsi" w:cstheme="minorHAnsi"/>
          <w:sz w:val="22"/>
          <w:szCs w:val="22"/>
        </w:rPr>
        <w:t xml:space="preserve"> statutory accounting, some </w:t>
      </w:r>
      <w:r w:rsidR="00B0207F">
        <w:rPr>
          <w:rFonts w:asciiTheme="minorHAnsi" w:hAnsiTheme="minorHAnsi" w:cstheme="minorHAnsi"/>
          <w:sz w:val="22"/>
          <w:szCs w:val="22"/>
        </w:rPr>
        <w:t xml:space="preserve">of the </w:t>
      </w:r>
      <w:r w:rsidR="00B0207F" w:rsidRPr="00B0207F">
        <w:rPr>
          <w:rFonts w:asciiTheme="minorHAnsi" w:hAnsiTheme="minorHAnsi" w:cstheme="minorHAnsi"/>
          <w:sz w:val="22"/>
          <w:szCs w:val="22"/>
        </w:rPr>
        <w:t>language</w:t>
      </w:r>
      <w:r w:rsidR="00B0207F">
        <w:rPr>
          <w:rFonts w:asciiTheme="minorHAnsi" w:hAnsiTheme="minorHAnsi" w:cstheme="minorHAnsi"/>
          <w:sz w:val="22"/>
          <w:szCs w:val="22"/>
        </w:rPr>
        <w:t xml:space="preserve"> </w:t>
      </w:r>
      <w:r w:rsidR="00B0207F" w:rsidRPr="00B0207F">
        <w:rPr>
          <w:rFonts w:asciiTheme="minorHAnsi" w:hAnsiTheme="minorHAnsi" w:cstheme="minorHAnsi"/>
          <w:sz w:val="22"/>
          <w:szCs w:val="22"/>
        </w:rPr>
        <w:t>regarding recognition timing and acceptable forms of consideration</w:t>
      </w:r>
      <w:r w:rsidR="00B0207F">
        <w:rPr>
          <w:rFonts w:asciiTheme="minorHAnsi" w:hAnsiTheme="minorHAnsi" w:cstheme="minorHAnsi"/>
          <w:sz w:val="22"/>
          <w:szCs w:val="22"/>
        </w:rPr>
        <w:t xml:space="preserve"> are</w:t>
      </w:r>
      <w:r w:rsidR="00B0207F" w:rsidRPr="00B0207F">
        <w:rPr>
          <w:rFonts w:asciiTheme="minorHAnsi" w:hAnsiTheme="minorHAnsi" w:cstheme="minorHAnsi"/>
          <w:sz w:val="22"/>
          <w:szCs w:val="22"/>
        </w:rPr>
        <w:t xml:space="preserve"> recommended for adoption</w:t>
      </w:r>
      <w:r w:rsidR="004B376A" w:rsidRPr="00B0207F">
        <w:rPr>
          <w:rFonts w:asciiTheme="minorHAnsi" w:hAnsiTheme="minorHAnsi" w:cstheme="minorHAnsi"/>
          <w:sz w:val="22"/>
          <w:szCs w:val="22"/>
        </w:rPr>
        <w:t xml:space="preserve">. </w:t>
      </w:r>
      <w:r w:rsidR="00B0207F">
        <w:rPr>
          <w:rFonts w:asciiTheme="minorHAnsi" w:hAnsiTheme="minorHAnsi" w:cstheme="minorHAnsi"/>
          <w:sz w:val="22"/>
          <w:szCs w:val="22"/>
        </w:rPr>
        <w:t>In addition, NAIC have included revisions to s</w:t>
      </w:r>
      <w:r w:rsidR="00B0207F" w:rsidRPr="00B0207F">
        <w:rPr>
          <w:rFonts w:asciiTheme="minorHAnsi" w:hAnsiTheme="minorHAnsi" w:cstheme="minorHAnsi"/>
          <w:sz w:val="22"/>
          <w:szCs w:val="22"/>
        </w:rPr>
        <w:t>tatutory guidance to require expense recognition when the inducement offer is accepted, rather than when issued. NAIC staff noted this change aligns with U.S. GAAP</w:t>
      </w:r>
      <w:r w:rsidR="00B0207F">
        <w:rPr>
          <w:rFonts w:asciiTheme="minorHAnsi" w:hAnsiTheme="minorHAnsi" w:cstheme="minorHAnsi"/>
          <w:sz w:val="22"/>
          <w:szCs w:val="22"/>
        </w:rPr>
        <w:t>, would only</w:t>
      </w:r>
      <w:r w:rsidR="00B0207F" w:rsidRPr="00F00E36">
        <w:rPr>
          <w:rFonts w:asciiTheme="minorHAnsi" w:hAnsiTheme="minorHAnsi" w:cstheme="minorHAnsi"/>
          <w:sz w:val="22"/>
          <w:szCs w:val="22"/>
        </w:rPr>
        <w:t xml:space="preserve"> slightly defer the recognition of the expense</w:t>
      </w:r>
      <w:r w:rsidR="00B0207F">
        <w:rPr>
          <w:rFonts w:asciiTheme="minorHAnsi" w:hAnsiTheme="minorHAnsi" w:cstheme="minorHAnsi"/>
          <w:sz w:val="22"/>
          <w:szCs w:val="22"/>
        </w:rPr>
        <w:t xml:space="preserve"> </w:t>
      </w:r>
      <w:r w:rsidR="00464E04">
        <w:rPr>
          <w:rFonts w:asciiTheme="minorHAnsi" w:hAnsiTheme="minorHAnsi" w:cstheme="minorHAnsi"/>
          <w:sz w:val="22"/>
          <w:szCs w:val="22"/>
        </w:rPr>
        <w:t>compared to the current requirement</w:t>
      </w:r>
      <w:r w:rsidR="00B0207F">
        <w:rPr>
          <w:rFonts w:asciiTheme="minorHAnsi" w:hAnsiTheme="minorHAnsi" w:cstheme="minorHAnsi"/>
          <w:sz w:val="22"/>
          <w:szCs w:val="22"/>
        </w:rPr>
        <w:t xml:space="preserve">, </w:t>
      </w:r>
      <w:r w:rsidR="00B0207F" w:rsidRPr="00B0207F">
        <w:rPr>
          <w:rFonts w:asciiTheme="minorHAnsi" w:hAnsiTheme="minorHAnsi" w:cstheme="minorHAnsi"/>
          <w:sz w:val="22"/>
          <w:szCs w:val="22"/>
        </w:rPr>
        <w:t>and is not expected to have significant regulatory impact as such transactions are rare in the insurance industry.</w:t>
      </w:r>
    </w:p>
    <w:p w14:paraId="70A6CB1F" w14:textId="77777777" w:rsidR="000A4D60" w:rsidRPr="00F00E36" w:rsidRDefault="000A4D60" w:rsidP="00B0207F">
      <w:pPr>
        <w:pStyle w:val="BodyTextIndent"/>
        <w:ind w:left="0" w:firstLine="0"/>
        <w:jc w:val="both"/>
        <w:rPr>
          <w:rFonts w:asciiTheme="minorHAnsi" w:hAnsiTheme="minorHAnsi" w:cstheme="minorHAnsi"/>
          <w:sz w:val="22"/>
          <w:szCs w:val="22"/>
        </w:rPr>
      </w:pPr>
    </w:p>
    <w:p w14:paraId="590B23A2" w14:textId="77777777" w:rsidR="00FA68BD" w:rsidRPr="00F00E36" w:rsidRDefault="00FA68BD" w:rsidP="00FA68BD">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3A750D6A" w14:textId="7876EDEE" w:rsidR="00FA68BD" w:rsidRPr="00F00E36" w:rsidRDefault="00935379" w:rsidP="00FA68BD">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Interested parties have no comment on this item</w:t>
      </w:r>
      <w:r w:rsidR="004B376A" w:rsidRPr="00F00E36">
        <w:rPr>
          <w:rFonts w:asciiTheme="minorHAnsi" w:hAnsiTheme="minorHAnsi" w:cstheme="minorHAnsi"/>
          <w:color w:val="000000" w:themeColor="text1"/>
          <w:sz w:val="22"/>
          <w:szCs w:val="22"/>
        </w:rPr>
        <w:t xml:space="preserve">. </w:t>
      </w:r>
    </w:p>
    <w:p w14:paraId="37905D25" w14:textId="77777777" w:rsidR="00FA68BD" w:rsidRPr="00F00E36" w:rsidRDefault="00FA68BD" w:rsidP="00FA68BD">
      <w:pPr>
        <w:widowControl w:val="0"/>
        <w:jc w:val="both"/>
        <w:rPr>
          <w:rFonts w:asciiTheme="minorHAnsi" w:hAnsiTheme="minorHAnsi" w:cstheme="minorHAnsi"/>
          <w:sz w:val="22"/>
          <w:szCs w:val="22"/>
          <w:highlight w:val="yellow"/>
        </w:rPr>
      </w:pPr>
    </w:p>
    <w:p w14:paraId="385232C7" w14:textId="77777777" w:rsidR="00FA68BD" w:rsidRPr="00F00E36" w:rsidRDefault="00FA68BD" w:rsidP="00FA68BD">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4472CA12" w14:textId="1EF4B168" w:rsidR="00FA68BD" w:rsidRPr="00F00E36" w:rsidRDefault="00D72A3C" w:rsidP="001613DF">
      <w:pPr>
        <w:jc w:val="both"/>
        <w:rPr>
          <w:rFonts w:asciiTheme="minorHAnsi" w:hAnsiTheme="minorHAnsi" w:cstheme="minorHAnsi"/>
          <w:sz w:val="22"/>
          <w:szCs w:val="22"/>
        </w:rPr>
      </w:pPr>
      <w:r w:rsidRPr="00F00E36">
        <w:rPr>
          <w:rFonts w:asciiTheme="minorHAnsi" w:hAnsiTheme="minorHAnsi" w:cstheme="minorHAnsi"/>
          <w:b/>
          <w:bCs/>
          <w:sz w:val="22"/>
          <w:szCs w:val="22"/>
        </w:rPr>
        <w:t xml:space="preserve">NAIC staff recommends the Working Group adopt </w:t>
      </w:r>
      <w:r w:rsidR="004B632A" w:rsidRPr="00F00E36">
        <w:rPr>
          <w:rFonts w:asciiTheme="minorHAnsi" w:hAnsiTheme="minorHAnsi" w:cstheme="minorHAnsi"/>
          <w:b/>
          <w:bCs/>
          <w:sz w:val="22"/>
          <w:szCs w:val="22"/>
        </w:rPr>
        <w:t xml:space="preserve">with modification </w:t>
      </w:r>
      <w:r w:rsidR="004B632A" w:rsidRPr="00F00E36">
        <w:rPr>
          <w:rFonts w:asciiTheme="minorHAnsi" w:hAnsiTheme="minorHAnsi" w:cstheme="minorHAnsi"/>
          <w:b/>
          <w:bCs/>
          <w:i/>
          <w:sz w:val="22"/>
          <w:szCs w:val="22"/>
        </w:rPr>
        <w:t>ASU 2024-04, Debt—Debt with Conversion and Other Options (Subtopic 470-20), Induced Conversions of Convertible Debt Instruments</w:t>
      </w:r>
      <w:r w:rsidR="004B632A" w:rsidRPr="00F00E36">
        <w:rPr>
          <w:rFonts w:asciiTheme="minorHAnsi" w:hAnsiTheme="minorHAnsi" w:cstheme="minorHAnsi"/>
          <w:b/>
          <w:bCs/>
          <w:sz w:val="22"/>
          <w:szCs w:val="22"/>
        </w:rPr>
        <w:t xml:space="preserve"> </w:t>
      </w:r>
      <w:r w:rsidRPr="004B632A">
        <w:rPr>
          <w:rFonts w:asciiTheme="minorHAnsi" w:hAnsiTheme="minorHAnsi" w:cstheme="minorHAnsi"/>
          <w:sz w:val="22"/>
          <w:szCs w:val="22"/>
        </w:rPr>
        <w:t>to</w:t>
      </w:r>
      <w:r w:rsidRPr="00F00E36">
        <w:rPr>
          <w:rFonts w:asciiTheme="minorHAnsi" w:hAnsiTheme="minorHAnsi" w:cstheme="minorHAnsi"/>
          <w:b/>
          <w:bCs/>
          <w:sz w:val="22"/>
          <w:szCs w:val="22"/>
        </w:rPr>
        <w:t xml:space="preserve"> </w:t>
      </w:r>
      <w:r w:rsidR="00034E6D" w:rsidRPr="000D3003">
        <w:rPr>
          <w:rFonts w:asciiTheme="minorHAnsi" w:hAnsiTheme="minorHAnsi" w:cstheme="minorHAnsi"/>
          <w:i/>
          <w:iCs/>
          <w:sz w:val="22"/>
          <w:szCs w:val="22"/>
        </w:rPr>
        <w:t>SSAP No. 15—Debt</w:t>
      </w:r>
      <w:r w:rsidR="00034E6D" w:rsidRPr="00034E6D">
        <w:rPr>
          <w:rFonts w:asciiTheme="minorHAnsi" w:hAnsiTheme="minorHAnsi" w:cstheme="minorHAnsi"/>
          <w:i/>
          <w:iCs/>
          <w:sz w:val="22"/>
          <w:szCs w:val="22"/>
        </w:rPr>
        <w:t xml:space="preserve"> and Holding Company Obligations</w:t>
      </w:r>
      <w:r w:rsidR="00034E6D" w:rsidRPr="00F00E36">
        <w:rPr>
          <w:rFonts w:asciiTheme="minorHAnsi" w:hAnsiTheme="minorHAnsi" w:cstheme="minorHAnsi"/>
          <w:sz w:val="22"/>
          <w:szCs w:val="22"/>
        </w:rPr>
        <w:t xml:space="preserve"> </w:t>
      </w:r>
      <w:r w:rsidRPr="00F00E36">
        <w:rPr>
          <w:rFonts w:asciiTheme="minorHAnsi" w:hAnsiTheme="minorHAnsi" w:cstheme="minorHAnsi"/>
          <w:sz w:val="22"/>
          <w:szCs w:val="22"/>
        </w:rPr>
        <w:t>for statutory accounting</w:t>
      </w:r>
      <w:r w:rsidR="00AB6244">
        <w:rPr>
          <w:rFonts w:asciiTheme="minorHAnsi" w:hAnsiTheme="minorHAnsi" w:cstheme="minorHAnsi"/>
          <w:sz w:val="22"/>
          <w:szCs w:val="22"/>
        </w:rPr>
        <w:t xml:space="preserve">. The revisions </w:t>
      </w:r>
      <w:r w:rsidRPr="00F00E36">
        <w:rPr>
          <w:rFonts w:asciiTheme="minorHAnsi" w:hAnsiTheme="minorHAnsi" w:cstheme="minorHAnsi"/>
          <w:sz w:val="22"/>
          <w:szCs w:val="22"/>
        </w:rPr>
        <w:t>provide clarifications on induced conversions</w:t>
      </w:r>
      <w:r w:rsidR="00582FBE">
        <w:rPr>
          <w:rFonts w:asciiTheme="minorHAnsi" w:hAnsiTheme="minorHAnsi" w:cstheme="minorHAnsi"/>
          <w:sz w:val="22"/>
          <w:szCs w:val="22"/>
        </w:rPr>
        <w:t xml:space="preserve">, including </w:t>
      </w:r>
      <w:r w:rsidRPr="00F00E36">
        <w:rPr>
          <w:rFonts w:asciiTheme="minorHAnsi" w:hAnsiTheme="minorHAnsi" w:cstheme="minorHAnsi"/>
          <w:sz w:val="22"/>
          <w:szCs w:val="22"/>
        </w:rPr>
        <w:t xml:space="preserve">when the inducement shall be recognized as </w:t>
      </w:r>
      <w:r w:rsidR="003A2FC4">
        <w:rPr>
          <w:rFonts w:asciiTheme="minorHAnsi" w:hAnsiTheme="minorHAnsi" w:cstheme="minorHAnsi"/>
          <w:sz w:val="22"/>
          <w:szCs w:val="22"/>
        </w:rPr>
        <w:t xml:space="preserve">an </w:t>
      </w:r>
      <w:r w:rsidRPr="00F00E36">
        <w:rPr>
          <w:rFonts w:asciiTheme="minorHAnsi" w:hAnsiTheme="minorHAnsi" w:cstheme="minorHAnsi"/>
          <w:sz w:val="22"/>
          <w:szCs w:val="22"/>
        </w:rPr>
        <w:t>expense by the issuer</w:t>
      </w:r>
      <w:r w:rsidR="00AB6244">
        <w:rPr>
          <w:rFonts w:asciiTheme="minorHAnsi" w:hAnsiTheme="minorHAnsi" w:cstheme="minorHAnsi"/>
          <w:sz w:val="22"/>
          <w:szCs w:val="22"/>
        </w:rPr>
        <w:t xml:space="preserve"> as well as </w:t>
      </w:r>
      <w:r w:rsidR="003A2FC4">
        <w:rPr>
          <w:rFonts w:asciiTheme="minorHAnsi" w:hAnsiTheme="minorHAnsi" w:cstheme="minorHAnsi"/>
          <w:sz w:val="22"/>
          <w:szCs w:val="22"/>
        </w:rPr>
        <w:t xml:space="preserve">the </w:t>
      </w:r>
      <w:r w:rsidR="00AB6244">
        <w:rPr>
          <w:rFonts w:asciiTheme="minorHAnsi" w:hAnsiTheme="minorHAnsi" w:cstheme="minorHAnsi"/>
          <w:sz w:val="22"/>
          <w:szCs w:val="22"/>
        </w:rPr>
        <w:t xml:space="preserve">fair value </w:t>
      </w:r>
      <w:r w:rsidR="003A2FC4">
        <w:rPr>
          <w:rFonts w:asciiTheme="minorHAnsi" w:hAnsiTheme="minorHAnsi" w:cstheme="minorHAnsi"/>
          <w:sz w:val="22"/>
          <w:szCs w:val="22"/>
        </w:rPr>
        <w:t>measurement of that expense</w:t>
      </w:r>
      <w:r w:rsidRPr="00F00E36">
        <w:rPr>
          <w:rFonts w:asciiTheme="minorHAnsi" w:hAnsiTheme="minorHAnsi" w:cstheme="minorHAnsi"/>
          <w:sz w:val="22"/>
          <w:szCs w:val="22"/>
        </w:rPr>
        <w:t>.</w:t>
      </w:r>
    </w:p>
    <w:p w14:paraId="3446AE09" w14:textId="77777777" w:rsidR="001E1CE7" w:rsidRPr="00F00E36" w:rsidRDefault="001E1CE7" w:rsidP="00FA68BD">
      <w:pPr>
        <w:rPr>
          <w:rFonts w:asciiTheme="minorHAnsi" w:hAnsiTheme="minorHAnsi" w:cstheme="minorHAnsi"/>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1E1CE7" w:rsidRPr="00F00E36" w14:paraId="39AD5162" w14:textId="77777777" w:rsidTr="00AE07F2">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1AFFC6FB"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61815D9A"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AF0D5A8" w14:textId="77777777" w:rsidR="001E1CE7" w:rsidRPr="00F00E36" w:rsidRDefault="001E1CE7" w:rsidP="00AE07F2">
            <w:pPr>
              <w:widowControl w:val="0"/>
              <w:jc w:val="center"/>
              <w:rPr>
                <w:rFonts w:asciiTheme="minorHAnsi" w:hAnsiTheme="minorHAnsi" w:cstheme="minorHAnsi"/>
                <w:b/>
                <w:color w:val="FFFFFF"/>
                <w:sz w:val="22"/>
                <w:szCs w:val="22"/>
              </w:rPr>
            </w:pPr>
          </w:p>
          <w:p w14:paraId="44415969"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A0FE0A5" w14:textId="77777777" w:rsidR="001E1CE7" w:rsidRPr="00F00E36" w:rsidRDefault="001E1CE7" w:rsidP="00AE07F2">
            <w:pPr>
              <w:widowControl w:val="0"/>
              <w:jc w:val="center"/>
              <w:rPr>
                <w:rFonts w:asciiTheme="minorHAnsi" w:hAnsiTheme="minorHAnsi" w:cstheme="minorHAnsi"/>
                <w:b/>
                <w:color w:val="FFFFFF"/>
                <w:sz w:val="22"/>
                <w:szCs w:val="22"/>
              </w:rPr>
            </w:pPr>
          </w:p>
          <w:p w14:paraId="6E29E910"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58DF03D2"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7EA2769D"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1E1CE7" w:rsidRPr="00F00E36" w14:paraId="3DD6CE19" w14:textId="77777777" w:rsidTr="00AE07F2">
        <w:trPr>
          <w:trHeight w:val="800"/>
        </w:trPr>
        <w:tc>
          <w:tcPr>
            <w:tcW w:w="1615" w:type="dxa"/>
            <w:tcBorders>
              <w:top w:val="single" w:sz="4" w:space="0" w:color="FFFFFF"/>
            </w:tcBorders>
            <w:shd w:val="clear" w:color="auto" w:fill="F2F2F2"/>
            <w:vAlign w:val="center"/>
          </w:tcPr>
          <w:p w14:paraId="4917E941" w14:textId="79519EC4" w:rsidR="001E1CE7" w:rsidRPr="00F00E36" w:rsidRDefault="001E1CE7"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2025-09</w:t>
            </w:r>
          </w:p>
          <w:p w14:paraId="355C357C" w14:textId="30C281CC" w:rsidR="001E1CE7" w:rsidRPr="00F00E36" w:rsidRDefault="001E1CE7"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t>
            </w:r>
            <w:r w:rsidR="00350030">
              <w:rPr>
                <w:rFonts w:asciiTheme="minorHAnsi" w:hAnsiTheme="minorHAnsi" w:cstheme="minorHAnsi"/>
                <w:b/>
                <w:sz w:val="22"/>
                <w:szCs w:val="22"/>
              </w:rPr>
              <w:t>Robin</w:t>
            </w:r>
            <w:r w:rsidRPr="00F00E36">
              <w:rPr>
                <w:rFonts w:asciiTheme="minorHAnsi" w:hAnsiTheme="minorHAnsi" w:cstheme="minorHAnsi"/>
                <w:b/>
                <w:sz w:val="22"/>
                <w:szCs w:val="22"/>
              </w:rPr>
              <w:t>)</w:t>
            </w:r>
          </w:p>
        </w:tc>
        <w:tc>
          <w:tcPr>
            <w:tcW w:w="3198" w:type="dxa"/>
            <w:tcBorders>
              <w:top w:val="single" w:sz="4" w:space="0" w:color="FFFFFF"/>
            </w:tcBorders>
            <w:shd w:val="clear" w:color="auto" w:fill="F2F2F2"/>
            <w:vAlign w:val="center"/>
          </w:tcPr>
          <w:p w14:paraId="2D7CABD7" w14:textId="18E4F143" w:rsidR="001E1CE7" w:rsidRPr="00F00E36" w:rsidRDefault="009F4677" w:rsidP="00AE07F2">
            <w:pPr>
              <w:pStyle w:val="Heading2"/>
              <w:rPr>
                <w:rFonts w:asciiTheme="minorHAnsi" w:hAnsiTheme="minorHAnsi" w:cstheme="minorHAnsi"/>
                <w:sz w:val="22"/>
                <w:szCs w:val="22"/>
              </w:rPr>
            </w:pPr>
            <w:r w:rsidRPr="00F00E36">
              <w:rPr>
                <w:rFonts w:asciiTheme="minorHAnsi" w:hAnsiTheme="minorHAnsi" w:cstheme="minorHAnsi"/>
                <w:sz w:val="22"/>
                <w:szCs w:val="22"/>
              </w:rPr>
              <w:t>VM-22 Update Coordination</w:t>
            </w:r>
          </w:p>
        </w:tc>
        <w:tc>
          <w:tcPr>
            <w:tcW w:w="2112" w:type="dxa"/>
            <w:tcBorders>
              <w:top w:val="single" w:sz="4" w:space="0" w:color="FFFFFF"/>
            </w:tcBorders>
            <w:shd w:val="clear" w:color="auto" w:fill="F2F2F2"/>
            <w:vAlign w:val="center"/>
          </w:tcPr>
          <w:p w14:paraId="22D9301F" w14:textId="7A982659" w:rsidR="001E1CE7" w:rsidRPr="00F00E36" w:rsidRDefault="002347D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11</w:t>
            </w:r>
            <w:r w:rsidR="001E1CE7" w:rsidRPr="00F00E36">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0117E703" w14:textId="3001A75C" w:rsidR="001E1CE7" w:rsidRPr="00F00E36" w:rsidRDefault="0038074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1E1CE7" w:rsidRPr="00F00E36">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0D061816" w14:textId="4708E01F" w:rsidR="001E1CE7" w:rsidRPr="00F00E36" w:rsidRDefault="001E1CE7"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CA1AC6">
              <w:rPr>
                <w:rFonts w:asciiTheme="minorHAnsi" w:hAnsiTheme="minorHAnsi" w:cstheme="minorHAnsi"/>
                <w:b/>
                <w:sz w:val="22"/>
                <w:szCs w:val="22"/>
              </w:rPr>
              <w:t>10</w:t>
            </w:r>
          </w:p>
        </w:tc>
      </w:tr>
    </w:tbl>
    <w:p w14:paraId="74AD6CB5" w14:textId="77777777" w:rsidR="001E1CE7" w:rsidRPr="00F00E36" w:rsidRDefault="001E1CE7" w:rsidP="001E1CE7">
      <w:pPr>
        <w:rPr>
          <w:rFonts w:asciiTheme="minorHAnsi" w:hAnsiTheme="minorHAnsi" w:cstheme="minorHAnsi"/>
          <w:sz w:val="22"/>
          <w:szCs w:val="22"/>
          <w:lang w:eastAsia="zh-CN"/>
        </w:rPr>
      </w:pPr>
    </w:p>
    <w:p w14:paraId="3C30592F" w14:textId="77777777" w:rsidR="001E1CE7" w:rsidRPr="00F00E36" w:rsidRDefault="001E1CE7" w:rsidP="001E1CE7">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746AABA9" w14:textId="6880787D" w:rsidR="001E1CE7" w:rsidRPr="00F00E36" w:rsidRDefault="000E7C49" w:rsidP="001E1CE7">
      <w:pPr>
        <w:pStyle w:val="BodyTextIndent"/>
        <w:ind w:left="0" w:firstLine="0"/>
        <w:jc w:val="both"/>
        <w:rPr>
          <w:rFonts w:asciiTheme="minorHAnsi" w:hAnsiTheme="minorHAnsi" w:cstheme="minorHAnsi"/>
          <w:sz w:val="22"/>
          <w:szCs w:val="22"/>
        </w:rPr>
      </w:pPr>
      <w:r w:rsidRPr="00F00E36">
        <w:rPr>
          <w:rFonts w:asciiTheme="minorHAnsi" w:hAnsiTheme="minorHAnsi" w:cstheme="minorHAnsi"/>
          <w:sz w:val="22"/>
          <w:szCs w:val="22"/>
        </w:rPr>
        <w:t xml:space="preserve">On March 24, 2025, the Working Group exposed this agenda item </w:t>
      </w:r>
      <w:r w:rsidR="00EC2374">
        <w:rPr>
          <w:rFonts w:asciiTheme="minorHAnsi" w:hAnsiTheme="minorHAnsi" w:cstheme="minorHAnsi"/>
          <w:sz w:val="22"/>
          <w:szCs w:val="22"/>
        </w:rPr>
        <w:t>as</w:t>
      </w:r>
      <w:r w:rsidR="006B19F2" w:rsidRPr="00F00E36">
        <w:rPr>
          <w:rFonts w:asciiTheme="minorHAnsi" w:hAnsiTheme="minorHAnsi" w:cstheme="minorHAnsi"/>
          <w:sz w:val="22"/>
          <w:szCs w:val="22"/>
        </w:rPr>
        <w:t xml:space="preserve"> part of the coordination process between the </w:t>
      </w:r>
      <w:r w:rsidR="006B19F2" w:rsidRPr="00F00E36">
        <w:rPr>
          <w:rFonts w:asciiTheme="minorHAnsi" w:hAnsiTheme="minorHAnsi" w:cstheme="minorHAnsi"/>
          <w:i/>
          <w:iCs/>
          <w:sz w:val="22"/>
          <w:szCs w:val="22"/>
        </w:rPr>
        <w:t>Accounting Practices and Procedures Manual</w:t>
      </w:r>
      <w:r w:rsidR="006B19F2" w:rsidRPr="00F00E36">
        <w:rPr>
          <w:rFonts w:asciiTheme="minorHAnsi" w:hAnsiTheme="minorHAnsi" w:cstheme="minorHAnsi"/>
          <w:sz w:val="22"/>
          <w:szCs w:val="22"/>
        </w:rPr>
        <w:t xml:space="preserve"> </w:t>
      </w:r>
      <w:r w:rsidR="00913427">
        <w:rPr>
          <w:rFonts w:asciiTheme="minorHAnsi" w:hAnsiTheme="minorHAnsi" w:cstheme="minorHAnsi"/>
          <w:sz w:val="22"/>
          <w:szCs w:val="22"/>
        </w:rPr>
        <w:t>and</w:t>
      </w:r>
      <w:r w:rsidR="00913427" w:rsidRPr="00F00E36">
        <w:rPr>
          <w:rFonts w:asciiTheme="minorHAnsi" w:hAnsiTheme="minorHAnsi" w:cstheme="minorHAnsi"/>
          <w:sz w:val="22"/>
          <w:szCs w:val="22"/>
        </w:rPr>
        <w:t xml:space="preserve"> </w:t>
      </w:r>
      <w:r w:rsidR="006B19F2" w:rsidRPr="00F00E36">
        <w:rPr>
          <w:rFonts w:asciiTheme="minorHAnsi" w:hAnsiTheme="minorHAnsi" w:cstheme="minorHAnsi"/>
          <w:sz w:val="22"/>
          <w:szCs w:val="22"/>
        </w:rPr>
        <w:t xml:space="preserve">the </w:t>
      </w:r>
      <w:r w:rsidR="006B19F2" w:rsidRPr="00F00E36">
        <w:rPr>
          <w:rFonts w:asciiTheme="minorHAnsi" w:hAnsiTheme="minorHAnsi" w:cstheme="minorHAnsi"/>
          <w:i/>
          <w:iCs/>
          <w:sz w:val="22"/>
          <w:szCs w:val="22"/>
        </w:rPr>
        <w:t>Valuation Manual</w:t>
      </w:r>
      <w:r w:rsidR="006B19F2" w:rsidRPr="00F00E36">
        <w:rPr>
          <w:rFonts w:asciiTheme="minorHAnsi" w:hAnsiTheme="minorHAnsi" w:cstheme="minorHAnsi"/>
          <w:sz w:val="22"/>
          <w:szCs w:val="22"/>
        </w:rPr>
        <w:t xml:space="preserve">. </w:t>
      </w:r>
      <w:r w:rsidR="00D700BC">
        <w:rPr>
          <w:rFonts w:asciiTheme="minorHAnsi" w:hAnsiTheme="minorHAnsi" w:cstheme="minorHAnsi"/>
          <w:sz w:val="22"/>
          <w:szCs w:val="22"/>
        </w:rPr>
        <w:t>The exposure</w:t>
      </w:r>
      <w:r w:rsidR="00D700BC" w:rsidRPr="00F00E36">
        <w:rPr>
          <w:rFonts w:asciiTheme="minorHAnsi" w:hAnsiTheme="minorHAnsi" w:cstheme="minorHAnsi"/>
          <w:sz w:val="22"/>
          <w:szCs w:val="22"/>
        </w:rPr>
        <w:t xml:space="preserve"> </w:t>
      </w:r>
      <w:r w:rsidR="006B19F2" w:rsidRPr="00F00E36">
        <w:rPr>
          <w:rFonts w:asciiTheme="minorHAnsi" w:hAnsiTheme="minorHAnsi" w:cstheme="minorHAnsi"/>
          <w:sz w:val="22"/>
          <w:szCs w:val="22"/>
        </w:rPr>
        <w:t>recommend</w:t>
      </w:r>
      <w:r w:rsidR="00D700BC">
        <w:rPr>
          <w:rFonts w:asciiTheme="minorHAnsi" w:hAnsiTheme="minorHAnsi" w:cstheme="minorHAnsi"/>
          <w:sz w:val="22"/>
          <w:szCs w:val="22"/>
        </w:rPr>
        <w:t>ed</w:t>
      </w:r>
      <w:r w:rsidR="006B19F2" w:rsidRPr="00F00E36">
        <w:rPr>
          <w:rFonts w:asciiTheme="minorHAnsi" w:hAnsiTheme="minorHAnsi" w:cstheme="minorHAnsi"/>
          <w:sz w:val="22"/>
          <w:szCs w:val="22"/>
        </w:rPr>
        <w:t xml:space="preserve"> minor consistency revisions to SSAP </w:t>
      </w:r>
      <w:r w:rsidR="006B19F2" w:rsidRPr="00F00E36">
        <w:rPr>
          <w:rFonts w:asciiTheme="minorHAnsi" w:hAnsiTheme="minorHAnsi" w:cstheme="minorHAnsi"/>
          <w:i/>
          <w:iCs/>
          <w:sz w:val="22"/>
          <w:szCs w:val="22"/>
        </w:rPr>
        <w:t>No. 51—Life Contracts</w:t>
      </w:r>
      <w:r w:rsidR="006B19F2" w:rsidRPr="00F00E36">
        <w:rPr>
          <w:rFonts w:asciiTheme="minorHAnsi" w:hAnsiTheme="minorHAnsi" w:cstheme="minorHAnsi"/>
          <w:sz w:val="22"/>
          <w:szCs w:val="22"/>
        </w:rPr>
        <w:t xml:space="preserve"> to reflect updates to that the Life Actuarial (A) Task Force has </w:t>
      </w:r>
      <w:r w:rsidR="006B19F2" w:rsidRPr="00F00E36">
        <w:rPr>
          <w:rFonts w:asciiTheme="minorHAnsi" w:hAnsiTheme="minorHAnsi" w:cstheme="minorHAnsi"/>
          <w:sz w:val="22"/>
          <w:szCs w:val="22"/>
        </w:rPr>
        <w:lastRenderedPageBreak/>
        <w:t xml:space="preserve">made to the </w:t>
      </w:r>
      <w:r w:rsidR="006B19F2" w:rsidRPr="00F00E36">
        <w:rPr>
          <w:rFonts w:asciiTheme="minorHAnsi" w:hAnsiTheme="minorHAnsi" w:cstheme="minorHAnsi"/>
          <w:i/>
          <w:iCs/>
          <w:sz w:val="22"/>
          <w:szCs w:val="22"/>
        </w:rPr>
        <w:t>Valuation Manual</w:t>
      </w:r>
      <w:r w:rsidR="006B19F2" w:rsidRPr="00F00E36">
        <w:rPr>
          <w:rFonts w:asciiTheme="minorHAnsi" w:hAnsiTheme="minorHAnsi" w:cstheme="minorHAnsi"/>
          <w:sz w:val="22"/>
          <w:szCs w:val="22"/>
        </w:rPr>
        <w:t xml:space="preserve"> in VM-22 PBR: Requirements for Principle-Based Reserves for Non-Variable Annuities (VM-22)</w:t>
      </w:r>
      <w:r w:rsidR="004B376A" w:rsidRPr="00F00E36">
        <w:rPr>
          <w:rFonts w:asciiTheme="minorHAnsi" w:hAnsiTheme="minorHAnsi" w:cstheme="minorHAnsi"/>
          <w:sz w:val="22"/>
          <w:szCs w:val="22"/>
        </w:rPr>
        <w:t xml:space="preserve">. </w:t>
      </w:r>
      <w:r w:rsidR="006B19F2" w:rsidRPr="00F00E36">
        <w:rPr>
          <w:rFonts w:asciiTheme="minorHAnsi" w:hAnsiTheme="minorHAnsi" w:cstheme="minorHAnsi"/>
          <w:sz w:val="22"/>
          <w:szCs w:val="22"/>
        </w:rPr>
        <w:t xml:space="preserve">The revisions are to </w:t>
      </w:r>
      <w:r w:rsidR="003A1104">
        <w:rPr>
          <w:rFonts w:asciiTheme="minorHAnsi" w:hAnsiTheme="minorHAnsi" w:cstheme="minorHAnsi"/>
          <w:sz w:val="22"/>
          <w:szCs w:val="22"/>
        </w:rPr>
        <w:t>clearly reflect</w:t>
      </w:r>
      <w:r w:rsidR="006B19F2" w:rsidRPr="00F00E36">
        <w:rPr>
          <w:rFonts w:asciiTheme="minorHAnsi" w:hAnsiTheme="minorHAnsi" w:cstheme="minorHAnsi"/>
          <w:sz w:val="22"/>
          <w:szCs w:val="22"/>
        </w:rPr>
        <w:t xml:space="preserve"> different reserving methodologies </w:t>
      </w:r>
      <w:r w:rsidR="001601C8">
        <w:rPr>
          <w:rFonts w:asciiTheme="minorHAnsi" w:hAnsiTheme="minorHAnsi" w:cstheme="minorHAnsi"/>
          <w:sz w:val="22"/>
          <w:szCs w:val="22"/>
        </w:rPr>
        <w:t xml:space="preserve">and </w:t>
      </w:r>
      <w:r w:rsidR="006B19F2" w:rsidRPr="00F00E36">
        <w:rPr>
          <w:rFonts w:asciiTheme="minorHAnsi" w:hAnsiTheme="minorHAnsi" w:cstheme="minorHAnsi"/>
          <w:sz w:val="22"/>
          <w:szCs w:val="22"/>
        </w:rPr>
        <w:t>include adding “and” “/or” in a few places and a specific reference to “variable annuities.”</w:t>
      </w:r>
    </w:p>
    <w:p w14:paraId="3B487478" w14:textId="77777777" w:rsidR="001E1CE7" w:rsidRPr="00F00E36" w:rsidRDefault="001E1CE7" w:rsidP="001E1CE7">
      <w:pPr>
        <w:pStyle w:val="BodyTextIndent"/>
        <w:ind w:left="0" w:firstLine="0"/>
        <w:jc w:val="both"/>
        <w:rPr>
          <w:rFonts w:asciiTheme="minorHAnsi" w:hAnsiTheme="minorHAnsi" w:cstheme="minorHAnsi"/>
          <w:b/>
          <w:bCs/>
          <w:sz w:val="22"/>
          <w:szCs w:val="22"/>
        </w:rPr>
      </w:pPr>
    </w:p>
    <w:p w14:paraId="65A90605" w14:textId="77777777" w:rsidR="001E1CE7" w:rsidRPr="00F00E36" w:rsidRDefault="001E1CE7" w:rsidP="001E1CE7">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2058D346" w14:textId="159F0558" w:rsidR="001E1CE7" w:rsidRPr="00F00E36" w:rsidRDefault="001E1CE7" w:rsidP="001E1CE7">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Interested parties have no comment on this item</w:t>
      </w:r>
      <w:r w:rsidR="004B376A" w:rsidRPr="00F00E36">
        <w:rPr>
          <w:rFonts w:asciiTheme="minorHAnsi" w:hAnsiTheme="minorHAnsi" w:cstheme="minorHAnsi"/>
          <w:color w:val="000000" w:themeColor="text1"/>
          <w:sz w:val="22"/>
          <w:szCs w:val="22"/>
        </w:rPr>
        <w:t xml:space="preserve">. </w:t>
      </w:r>
    </w:p>
    <w:p w14:paraId="0AADD5A9" w14:textId="77777777" w:rsidR="001E1CE7" w:rsidRPr="001601C8" w:rsidRDefault="001E1CE7" w:rsidP="001E1CE7">
      <w:pPr>
        <w:widowControl w:val="0"/>
        <w:jc w:val="both"/>
        <w:rPr>
          <w:rFonts w:asciiTheme="minorHAnsi" w:hAnsiTheme="minorHAnsi" w:cstheme="minorHAnsi"/>
          <w:sz w:val="22"/>
          <w:szCs w:val="22"/>
        </w:rPr>
      </w:pPr>
    </w:p>
    <w:p w14:paraId="49EA74D5" w14:textId="77777777" w:rsidR="001E1CE7" w:rsidRPr="001601C8" w:rsidRDefault="001E1CE7" w:rsidP="001E1CE7">
      <w:pPr>
        <w:pStyle w:val="ListContinue"/>
        <w:keepNext/>
        <w:keepLines/>
        <w:numPr>
          <w:ilvl w:val="0"/>
          <w:numId w:val="0"/>
        </w:numPr>
        <w:spacing w:after="0"/>
        <w:jc w:val="both"/>
        <w:rPr>
          <w:rFonts w:asciiTheme="minorHAnsi" w:hAnsiTheme="minorHAnsi" w:cstheme="minorHAnsi"/>
          <w:i/>
          <w:kern w:val="32"/>
          <w:sz w:val="22"/>
          <w:szCs w:val="22"/>
          <w:u w:val="single"/>
        </w:rPr>
      </w:pPr>
      <w:r w:rsidRPr="001601C8">
        <w:rPr>
          <w:rFonts w:asciiTheme="minorHAnsi" w:hAnsiTheme="minorHAnsi" w:cstheme="minorHAnsi"/>
          <w:i/>
          <w:kern w:val="32"/>
          <w:sz w:val="22"/>
          <w:szCs w:val="22"/>
          <w:u w:val="single"/>
        </w:rPr>
        <w:t>Recommendation:</w:t>
      </w:r>
    </w:p>
    <w:p w14:paraId="7FEC5CD2" w14:textId="6244107B" w:rsidR="009E5239" w:rsidRPr="003A1104" w:rsidRDefault="00B740A4" w:rsidP="009E5239">
      <w:pPr>
        <w:pStyle w:val="BodyTextIndent"/>
        <w:ind w:left="0" w:firstLine="0"/>
        <w:jc w:val="both"/>
        <w:rPr>
          <w:rFonts w:asciiTheme="minorHAnsi" w:hAnsiTheme="minorHAnsi" w:cstheme="minorHAnsi"/>
          <w:sz w:val="22"/>
          <w:szCs w:val="22"/>
        </w:rPr>
      </w:pPr>
      <w:r w:rsidRPr="001601C8">
        <w:rPr>
          <w:rFonts w:asciiTheme="minorHAnsi" w:hAnsiTheme="minorHAnsi" w:cstheme="minorHAnsi"/>
          <w:b/>
          <w:color w:val="000000" w:themeColor="text1"/>
          <w:sz w:val="22"/>
          <w:szCs w:val="22"/>
        </w:rPr>
        <w:t xml:space="preserve">NAIC staff recommend that the Statutory Accounting Principles (E) Working Group adopt revisions to add minor consistency revisions to </w:t>
      </w:r>
      <w:bookmarkStart w:id="4" w:name="_Hlk191626718"/>
      <w:r w:rsidRPr="001601C8">
        <w:rPr>
          <w:rFonts w:asciiTheme="minorHAnsi" w:hAnsiTheme="minorHAnsi" w:cstheme="minorHAnsi"/>
          <w:b/>
          <w:i/>
          <w:iCs/>
          <w:color w:val="000000" w:themeColor="text1"/>
          <w:sz w:val="22"/>
          <w:szCs w:val="22"/>
        </w:rPr>
        <w:t>SSAP No. 51—Life Contracts</w:t>
      </w:r>
      <w:r w:rsidRPr="001601C8">
        <w:rPr>
          <w:rFonts w:asciiTheme="minorHAnsi" w:hAnsiTheme="minorHAnsi" w:cstheme="minorHAnsi"/>
          <w:b/>
          <w:color w:val="000000" w:themeColor="text1"/>
          <w:sz w:val="22"/>
          <w:szCs w:val="22"/>
        </w:rPr>
        <w:t xml:space="preserve"> </w:t>
      </w:r>
      <w:bookmarkEnd w:id="4"/>
      <w:r w:rsidRPr="001601C8">
        <w:rPr>
          <w:rFonts w:asciiTheme="minorHAnsi" w:hAnsiTheme="minorHAnsi" w:cstheme="minorHAnsi"/>
          <w:b/>
          <w:color w:val="000000" w:themeColor="text1"/>
          <w:sz w:val="22"/>
          <w:szCs w:val="22"/>
        </w:rPr>
        <w:t xml:space="preserve">reflect updates to the </w:t>
      </w:r>
      <w:r w:rsidRPr="001601C8">
        <w:rPr>
          <w:rFonts w:asciiTheme="minorHAnsi" w:hAnsiTheme="minorHAnsi" w:cstheme="minorHAnsi"/>
          <w:b/>
          <w:i/>
          <w:iCs/>
          <w:color w:val="000000" w:themeColor="text1"/>
          <w:sz w:val="22"/>
          <w:szCs w:val="22"/>
        </w:rPr>
        <w:t>Valuation Manual</w:t>
      </w:r>
      <w:r w:rsidRPr="001601C8">
        <w:rPr>
          <w:rFonts w:asciiTheme="minorHAnsi" w:hAnsiTheme="minorHAnsi" w:cstheme="minorHAnsi"/>
          <w:b/>
          <w:color w:val="000000" w:themeColor="text1"/>
          <w:sz w:val="22"/>
          <w:szCs w:val="22"/>
        </w:rPr>
        <w:t xml:space="preserve"> in </w:t>
      </w:r>
      <w:r w:rsidRPr="001601C8">
        <w:rPr>
          <w:rFonts w:asciiTheme="minorHAnsi" w:hAnsiTheme="minorHAnsi" w:cstheme="minorHAnsi"/>
          <w:b/>
          <w:i/>
          <w:iCs/>
          <w:color w:val="000000" w:themeColor="text1"/>
          <w:sz w:val="22"/>
          <w:szCs w:val="22"/>
        </w:rPr>
        <w:t>VM-22 PBR: Requirements for Principle-Based Reserves for Non-Variable Annuities</w:t>
      </w:r>
      <w:r w:rsidRPr="001601C8">
        <w:rPr>
          <w:rFonts w:asciiTheme="minorHAnsi" w:hAnsiTheme="minorHAnsi" w:cstheme="minorHAnsi"/>
          <w:b/>
          <w:color w:val="000000" w:themeColor="text1"/>
          <w:sz w:val="22"/>
          <w:szCs w:val="22"/>
        </w:rPr>
        <w:t xml:space="preserve">. </w:t>
      </w:r>
      <w:r w:rsidR="009E5239" w:rsidRPr="001601C8">
        <w:rPr>
          <w:rFonts w:asciiTheme="minorHAnsi" w:hAnsiTheme="minorHAnsi" w:cstheme="minorHAnsi"/>
          <w:sz w:val="22"/>
          <w:szCs w:val="22"/>
        </w:rPr>
        <w:t xml:space="preserve">The revisions are </w:t>
      </w:r>
      <w:r w:rsidR="009E5239" w:rsidRPr="003A1104">
        <w:rPr>
          <w:rFonts w:asciiTheme="minorHAnsi" w:hAnsiTheme="minorHAnsi" w:cstheme="minorHAnsi"/>
          <w:sz w:val="22"/>
          <w:szCs w:val="22"/>
        </w:rPr>
        <w:t xml:space="preserve">to </w:t>
      </w:r>
      <w:r w:rsidR="001601C8" w:rsidRPr="003A1104">
        <w:rPr>
          <w:rFonts w:asciiTheme="minorHAnsi" w:hAnsiTheme="minorHAnsi" w:cstheme="minorHAnsi"/>
          <w:sz w:val="22"/>
          <w:szCs w:val="22"/>
        </w:rPr>
        <w:t xml:space="preserve">clearly reflect </w:t>
      </w:r>
      <w:r w:rsidR="009E5239" w:rsidRPr="003A1104">
        <w:rPr>
          <w:rFonts w:asciiTheme="minorHAnsi" w:hAnsiTheme="minorHAnsi" w:cstheme="minorHAnsi"/>
          <w:sz w:val="22"/>
          <w:szCs w:val="22"/>
        </w:rPr>
        <w:t xml:space="preserve">different reserving methodologies in </w:t>
      </w:r>
      <w:r w:rsidR="009E5239" w:rsidRPr="003A1104">
        <w:rPr>
          <w:rFonts w:asciiTheme="minorHAnsi" w:hAnsiTheme="minorHAnsi" w:cstheme="minorHAnsi"/>
          <w:color w:val="000000" w:themeColor="text1"/>
          <w:sz w:val="22"/>
          <w:szCs w:val="22"/>
        </w:rPr>
        <w:t>VM-22 principle-based reserve requirements</w:t>
      </w:r>
      <w:r w:rsidR="001601C8" w:rsidRPr="003A1104">
        <w:rPr>
          <w:rFonts w:asciiTheme="minorHAnsi" w:hAnsiTheme="minorHAnsi" w:cstheme="minorHAnsi"/>
          <w:color w:val="000000" w:themeColor="text1"/>
          <w:sz w:val="22"/>
          <w:szCs w:val="22"/>
        </w:rPr>
        <w:t xml:space="preserve"> and</w:t>
      </w:r>
      <w:r w:rsidR="009E5239" w:rsidRPr="003A1104">
        <w:rPr>
          <w:rFonts w:asciiTheme="minorHAnsi" w:hAnsiTheme="minorHAnsi" w:cstheme="minorHAnsi"/>
          <w:color w:val="000000" w:themeColor="text1"/>
          <w:sz w:val="22"/>
          <w:szCs w:val="22"/>
        </w:rPr>
        <w:t xml:space="preserve"> </w:t>
      </w:r>
      <w:r w:rsidR="009E5239" w:rsidRPr="003A1104">
        <w:rPr>
          <w:rFonts w:asciiTheme="minorHAnsi" w:hAnsiTheme="minorHAnsi" w:cstheme="minorHAnsi"/>
          <w:sz w:val="22"/>
          <w:szCs w:val="22"/>
        </w:rPr>
        <w:t>include adding “and” “/or” in a few places and a specific reference to “variable annuities.”</w:t>
      </w:r>
    </w:p>
    <w:p w14:paraId="5D91DB3C" w14:textId="77777777" w:rsidR="000C0FC4" w:rsidRPr="00F00E36" w:rsidRDefault="000C0FC4" w:rsidP="003622DE">
      <w:pPr>
        <w:rPr>
          <w:rFonts w:asciiTheme="minorHAnsi" w:hAnsiTheme="minorHAnsi" w:cstheme="minorHAnsi"/>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0E7C49" w:rsidRPr="00F00E36" w14:paraId="5B16F422" w14:textId="77777777" w:rsidTr="00AE07F2">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4977C45C"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12B4DDDC"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FAFEBA2" w14:textId="77777777" w:rsidR="000E7C49" w:rsidRPr="00F00E36" w:rsidRDefault="000E7C49" w:rsidP="00AE07F2">
            <w:pPr>
              <w:widowControl w:val="0"/>
              <w:jc w:val="center"/>
              <w:rPr>
                <w:rFonts w:asciiTheme="minorHAnsi" w:hAnsiTheme="minorHAnsi" w:cstheme="minorHAnsi"/>
                <w:b/>
                <w:color w:val="FFFFFF"/>
                <w:sz w:val="22"/>
                <w:szCs w:val="22"/>
              </w:rPr>
            </w:pPr>
          </w:p>
          <w:p w14:paraId="5AEF6DDB"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2E5659C1" w14:textId="77777777" w:rsidR="000E7C49" w:rsidRPr="00F00E36" w:rsidRDefault="000E7C49" w:rsidP="00AE07F2">
            <w:pPr>
              <w:widowControl w:val="0"/>
              <w:jc w:val="center"/>
              <w:rPr>
                <w:rFonts w:asciiTheme="minorHAnsi" w:hAnsiTheme="minorHAnsi" w:cstheme="minorHAnsi"/>
                <w:b/>
                <w:color w:val="FFFFFF"/>
                <w:sz w:val="22"/>
                <w:szCs w:val="22"/>
              </w:rPr>
            </w:pPr>
          </w:p>
          <w:p w14:paraId="41BE09DE"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28D71CD"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77538B61"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0E7C49" w:rsidRPr="00F00E36" w14:paraId="4A56AF84" w14:textId="77777777" w:rsidTr="00AE07F2">
        <w:trPr>
          <w:trHeight w:val="800"/>
        </w:trPr>
        <w:tc>
          <w:tcPr>
            <w:tcW w:w="1615" w:type="dxa"/>
            <w:tcBorders>
              <w:top w:val="single" w:sz="4" w:space="0" w:color="FFFFFF"/>
            </w:tcBorders>
            <w:shd w:val="clear" w:color="auto" w:fill="F2F2F2"/>
            <w:vAlign w:val="center"/>
          </w:tcPr>
          <w:p w14:paraId="1AA0ABC6" w14:textId="16521444" w:rsidR="000E7C49" w:rsidRPr="00F00E36" w:rsidRDefault="000E7C49"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2025-10</w:t>
            </w:r>
          </w:p>
          <w:p w14:paraId="20EA823B" w14:textId="028D24B2" w:rsidR="000E7C49" w:rsidRPr="00F00E36" w:rsidRDefault="000E7C49"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t>
            </w:r>
            <w:r w:rsidR="00B56510" w:rsidRPr="00F00E36">
              <w:rPr>
                <w:rFonts w:asciiTheme="minorHAnsi" w:hAnsiTheme="minorHAnsi" w:cstheme="minorHAnsi"/>
                <w:b/>
                <w:sz w:val="22"/>
                <w:szCs w:val="22"/>
              </w:rPr>
              <w:t>Wil</w:t>
            </w:r>
            <w:r w:rsidRPr="00F00E36">
              <w:rPr>
                <w:rFonts w:asciiTheme="minorHAnsi" w:hAnsiTheme="minorHAnsi" w:cstheme="minorHAnsi"/>
                <w:b/>
                <w:sz w:val="22"/>
                <w:szCs w:val="22"/>
              </w:rPr>
              <w:t>)</w:t>
            </w:r>
          </w:p>
        </w:tc>
        <w:tc>
          <w:tcPr>
            <w:tcW w:w="3198" w:type="dxa"/>
            <w:tcBorders>
              <w:top w:val="single" w:sz="4" w:space="0" w:color="FFFFFF"/>
            </w:tcBorders>
            <w:shd w:val="clear" w:color="auto" w:fill="F2F2F2"/>
            <w:vAlign w:val="center"/>
          </w:tcPr>
          <w:p w14:paraId="5F92C6DB" w14:textId="08BB0821" w:rsidR="000E7C49" w:rsidRPr="00F00E36" w:rsidRDefault="00E159B5" w:rsidP="00AE07F2">
            <w:pPr>
              <w:pStyle w:val="Heading2"/>
              <w:rPr>
                <w:rFonts w:asciiTheme="minorHAnsi" w:hAnsiTheme="minorHAnsi" w:cstheme="minorHAnsi"/>
                <w:sz w:val="22"/>
                <w:szCs w:val="22"/>
              </w:rPr>
            </w:pPr>
            <w:r w:rsidRPr="00F00E36">
              <w:rPr>
                <w:rFonts w:asciiTheme="minorHAnsi" w:hAnsiTheme="minorHAnsi" w:cstheme="minorHAnsi"/>
                <w:sz w:val="22"/>
                <w:szCs w:val="22"/>
              </w:rPr>
              <w:t>ASU 2023-07, Improvements to Reportable Segment Disclosures</w:t>
            </w:r>
          </w:p>
        </w:tc>
        <w:tc>
          <w:tcPr>
            <w:tcW w:w="2112" w:type="dxa"/>
            <w:tcBorders>
              <w:top w:val="single" w:sz="4" w:space="0" w:color="FFFFFF"/>
            </w:tcBorders>
            <w:shd w:val="clear" w:color="auto" w:fill="F2F2F2"/>
            <w:vAlign w:val="center"/>
          </w:tcPr>
          <w:p w14:paraId="1CE3ACF5" w14:textId="0333C000" w:rsidR="000E7C49" w:rsidRPr="00F00E36" w:rsidRDefault="008E2A86" w:rsidP="008E2A86">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12</w:t>
            </w:r>
            <w:r w:rsidR="000E7C49" w:rsidRPr="00F00E36">
              <w:rPr>
                <w:rFonts w:asciiTheme="minorHAnsi" w:hAnsiTheme="minorHAnsi" w:cstheme="minorHAnsi"/>
                <w:b/>
                <w:sz w:val="22"/>
                <w:szCs w:val="22"/>
              </w:rPr>
              <w:t xml:space="preserve"> – Agenda Item</w:t>
            </w:r>
          </w:p>
        </w:tc>
        <w:tc>
          <w:tcPr>
            <w:tcW w:w="1710" w:type="dxa"/>
            <w:tcBorders>
              <w:top w:val="single" w:sz="4" w:space="0" w:color="FFFFFF"/>
            </w:tcBorders>
            <w:shd w:val="clear" w:color="auto" w:fill="F2F2F2"/>
            <w:vAlign w:val="center"/>
          </w:tcPr>
          <w:p w14:paraId="656EEDF8" w14:textId="4317F8BD" w:rsidR="000E7C49" w:rsidRPr="00F00E36" w:rsidRDefault="0038074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0E7C49" w:rsidRPr="00F00E36">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6BAC416C" w14:textId="47EDEB1C" w:rsidR="000E7C49" w:rsidRPr="00F00E36" w:rsidRDefault="000E7C49"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CA1AC6">
              <w:rPr>
                <w:rFonts w:asciiTheme="minorHAnsi" w:hAnsiTheme="minorHAnsi" w:cstheme="minorHAnsi"/>
                <w:b/>
                <w:sz w:val="22"/>
                <w:szCs w:val="22"/>
              </w:rPr>
              <w:t>10</w:t>
            </w:r>
          </w:p>
        </w:tc>
      </w:tr>
    </w:tbl>
    <w:p w14:paraId="7A98285A" w14:textId="77777777" w:rsidR="000E7C49" w:rsidRPr="00F00E36" w:rsidRDefault="000E7C49" w:rsidP="000E7C49">
      <w:pPr>
        <w:rPr>
          <w:rFonts w:asciiTheme="minorHAnsi" w:hAnsiTheme="minorHAnsi" w:cstheme="minorHAnsi"/>
          <w:sz w:val="22"/>
          <w:szCs w:val="22"/>
          <w:lang w:eastAsia="zh-CN"/>
        </w:rPr>
      </w:pPr>
    </w:p>
    <w:p w14:paraId="3A50F6E3" w14:textId="77777777" w:rsidR="000E7C49" w:rsidRPr="00F00E36" w:rsidRDefault="000E7C49" w:rsidP="000E7C49">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5CCD7C19" w14:textId="108E6077" w:rsidR="00906B93" w:rsidRDefault="005165A8" w:rsidP="009E12E8">
      <w:pPr>
        <w:contextualSpacing/>
        <w:jc w:val="both"/>
        <w:rPr>
          <w:rFonts w:asciiTheme="minorHAnsi" w:hAnsiTheme="minorHAnsi" w:cstheme="minorHAnsi"/>
          <w:sz w:val="22"/>
          <w:szCs w:val="22"/>
        </w:rPr>
      </w:pPr>
      <w:r w:rsidRPr="00F00E36">
        <w:rPr>
          <w:rFonts w:asciiTheme="minorHAnsi" w:hAnsiTheme="minorHAnsi" w:cstheme="minorHAnsi"/>
          <w:sz w:val="22"/>
          <w:szCs w:val="22"/>
        </w:rPr>
        <w:t>O</w:t>
      </w:r>
      <w:r w:rsidR="009E12E8" w:rsidRPr="00F00E36">
        <w:rPr>
          <w:rFonts w:asciiTheme="minorHAnsi" w:hAnsiTheme="minorHAnsi" w:cstheme="minorHAnsi"/>
          <w:sz w:val="22"/>
          <w:szCs w:val="22"/>
        </w:rPr>
        <w:t xml:space="preserve">n March 24, 2025, </w:t>
      </w:r>
      <w:r w:rsidR="00B37CCC" w:rsidRPr="00F00E36">
        <w:rPr>
          <w:rFonts w:asciiTheme="minorHAnsi" w:hAnsiTheme="minorHAnsi" w:cstheme="minorHAnsi"/>
          <w:sz w:val="22"/>
          <w:szCs w:val="22"/>
        </w:rPr>
        <w:t xml:space="preserve">the Working </w:t>
      </w:r>
      <w:r w:rsidR="00B32D1B">
        <w:rPr>
          <w:rFonts w:asciiTheme="minorHAnsi" w:hAnsiTheme="minorHAnsi" w:cstheme="minorHAnsi"/>
          <w:sz w:val="22"/>
          <w:szCs w:val="22"/>
        </w:rPr>
        <w:t xml:space="preserve">Group </w:t>
      </w:r>
      <w:r w:rsidR="00B37CCC" w:rsidRPr="00F00E36">
        <w:rPr>
          <w:rFonts w:asciiTheme="minorHAnsi" w:hAnsiTheme="minorHAnsi" w:cstheme="minorHAnsi"/>
          <w:sz w:val="22"/>
          <w:szCs w:val="22"/>
        </w:rPr>
        <w:t xml:space="preserve">exposed an agenda item </w:t>
      </w:r>
      <w:r w:rsidR="00AF67B2">
        <w:rPr>
          <w:rFonts w:asciiTheme="minorHAnsi" w:hAnsiTheme="minorHAnsi" w:cstheme="minorHAnsi"/>
          <w:sz w:val="22"/>
          <w:szCs w:val="22"/>
        </w:rPr>
        <w:t>with a recommendation</w:t>
      </w:r>
      <w:r w:rsidR="00981A09">
        <w:rPr>
          <w:rFonts w:asciiTheme="minorHAnsi" w:hAnsiTheme="minorHAnsi" w:cstheme="minorHAnsi"/>
          <w:sz w:val="22"/>
          <w:szCs w:val="22"/>
        </w:rPr>
        <w:t xml:space="preserve"> </w:t>
      </w:r>
      <w:r w:rsidR="00AF67B2">
        <w:rPr>
          <w:rFonts w:asciiTheme="minorHAnsi" w:hAnsiTheme="minorHAnsi" w:cstheme="minorHAnsi"/>
          <w:sz w:val="22"/>
          <w:szCs w:val="22"/>
        </w:rPr>
        <w:t>to reject as not applicable</w:t>
      </w:r>
      <w:r w:rsidR="00981A09" w:rsidRPr="00F00E36">
        <w:rPr>
          <w:rFonts w:asciiTheme="minorHAnsi" w:hAnsiTheme="minorHAnsi" w:cstheme="minorHAnsi"/>
          <w:sz w:val="22"/>
          <w:szCs w:val="22"/>
        </w:rPr>
        <w:t xml:space="preserve"> </w:t>
      </w:r>
      <w:r w:rsidR="009E12E8" w:rsidRPr="00F00E36">
        <w:rPr>
          <w:rFonts w:asciiTheme="minorHAnsi" w:hAnsiTheme="minorHAnsi" w:cstheme="minorHAnsi"/>
          <w:sz w:val="22"/>
          <w:szCs w:val="22"/>
        </w:rPr>
        <w:t>ASU</w:t>
      </w:r>
      <w:r w:rsidR="009E12E8" w:rsidRPr="00F00E36">
        <w:rPr>
          <w:rFonts w:asciiTheme="minorHAnsi" w:hAnsiTheme="minorHAnsi" w:cstheme="minorHAnsi"/>
          <w:i/>
          <w:iCs/>
          <w:sz w:val="22"/>
          <w:szCs w:val="22"/>
        </w:rPr>
        <w:t xml:space="preserve"> 2023-07, Segment Reporting (Topic 280), Improvements to Reportable Segment Disclosures</w:t>
      </w:r>
      <w:r w:rsidR="00AF67B2">
        <w:rPr>
          <w:rFonts w:asciiTheme="minorHAnsi" w:hAnsiTheme="minorHAnsi" w:cstheme="minorHAnsi"/>
          <w:sz w:val="22"/>
          <w:szCs w:val="22"/>
        </w:rPr>
        <w:t xml:space="preserve">. </w:t>
      </w:r>
      <w:r w:rsidR="00906B93">
        <w:rPr>
          <w:rFonts w:asciiTheme="minorHAnsi" w:hAnsiTheme="minorHAnsi" w:cstheme="minorHAnsi"/>
          <w:sz w:val="22"/>
          <w:szCs w:val="22"/>
        </w:rPr>
        <w:t xml:space="preserve">This ASU addresses segment guidance, which </w:t>
      </w:r>
      <w:r w:rsidR="00A459EE">
        <w:rPr>
          <w:rFonts w:asciiTheme="minorHAnsi" w:hAnsiTheme="minorHAnsi" w:cstheme="minorHAnsi"/>
          <w:sz w:val="22"/>
          <w:szCs w:val="22"/>
        </w:rPr>
        <w:t>has previously been determined as not an</w:t>
      </w:r>
      <w:r w:rsidR="00906B93">
        <w:rPr>
          <w:rFonts w:asciiTheme="minorHAnsi" w:hAnsiTheme="minorHAnsi" w:cstheme="minorHAnsi"/>
          <w:sz w:val="22"/>
          <w:szCs w:val="22"/>
        </w:rPr>
        <w:t xml:space="preserve"> applicable concept under statutory accounting concepts. </w:t>
      </w:r>
    </w:p>
    <w:p w14:paraId="0839D9E9" w14:textId="77777777" w:rsidR="000E7C49" w:rsidRPr="00F00E36" w:rsidRDefault="000E7C49" w:rsidP="000E7C49">
      <w:pPr>
        <w:pStyle w:val="BodyTextIndent"/>
        <w:ind w:left="0" w:firstLine="0"/>
        <w:jc w:val="both"/>
        <w:rPr>
          <w:rFonts w:asciiTheme="minorHAnsi" w:hAnsiTheme="minorHAnsi" w:cstheme="minorHAnsi"/>
          <w:b/>
          <w:bCs/>
          <w:sz w:val="22"/>
          <w:szCs w:val="22"/>
        </w:rPr>
      </w:pPr>
    </w:p>
    <w:p w14:paraId="2E696E2D" w14:textId="77777777" w:rsidR="000E7C49" w:rsidRPr="00B132FF" w:rsidRDefault="000E7C49" w:rsidP="000E7C49">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B132FF">
        <w:rPr>
          <w:rFonts w:asciiTheme="minorHAnsi" w:hAnsiTheme="minorHAnsi" w:cstheme="minorHAnsi"/>
          <w:bCs/>
          <w:i/>
          <w:sz w:val="22"/>
          <w:szCs w:val="22"/>
          <w:u w:val="single"/>
        </w:rPr>
        <w:t>Interested Parties’ Comments:</w:t>
      </w:r>
    </w:p>
    <w:p w14:paraId="1DB48679" w14:textId="2212EC7F" w:rsidR="000E7C49" w:rsidRPr="00F00E36" w:rsidRDefault="000E7C49" w:rsidP="000E7C49">
      <w:pPr>
        <w:widowControl w:val="0"/>
        <w:jc w:val="both"/>
        <w:rPr>
          <w:rFonts w:asciiTheme="minorHAnsi" w:hAnsiTheme="minorHAnsi" w:cstheme="minorHAnsi"/>
          <w:color w:val="000000" w:themeColor="text1"/>
          <w:sz w:val="22"/>
          <w:szCs w:val="22"/>
        </w:rPr>
      </w:pPr>
      <w:r w:rsidRPr="00B132FF">
        <w:rPr>
          <w:rFonts w:asciiTheme="minorHAnsi" w:hAnsiTheme="minorHAnsi" w:cstheme="minorHAnsi"/>
          <w:color w:val="000000" w:themeColor="text1"/>
          <w:sz w:val="22"/>
          <w:szCs w:val="22"/>
        </w:rPr>
        <w:t>Interested parties have no comment on this item</w:t>
      </w:r>
      <w:r w:rsidR="004B376A" w:rsidRPr="00B132FF">
        <w:rPr>
          <w:rFonts w:asciiTheme="minorHAnsi" w:hAnsiTheme="minorHAnsi" w:cstheme="minorHAnsi"/>
          <w:color w:val="000000" w:themeColor="text1"/>
          <w:sz w:val="22"/>
          <w:szCs w:val="22"/>
        </w:rPr>
        <w:t>.</w:t>
      </w:r>
      <w:r w:rsidR="004B376A" w:rsidRPr="00F00E36">
        <w:rPr>
          <w:rFonts w:asciiTheme="minorHAnsi" w:hAnsiTheme="minorHAnsi" w:cstheme="minorHAnsi"/>
          <w:color w:val="000000" w:themeColor="text1"/>
          <w:sz w:val="22"/>
          <w:szCs w:val="22"/>
        </w:rPr>
        <w:t xml:space="preserve"> </w:t>
      </w:r>
    </w:p>
    <w:p w14:paraId="3197866E" w14:textId="77777777" w:rsidR="000E7C49" w:rsidRPr="00F00E36" w:rsidRDefault="000E7C49" w:rsidP="000E7C49">
      <w:pPr>
        <w:widowControl w:val="0"/>
        <w:jc w:val="both"/>
        <w:rPr>
          <w:rFonts w:asciiTheme="minorHAnsi" w:hAnsiTheme="minorHAnsi" w:cstheme="minorHAnsi"/>
          <w:sz w:val="22"/>
          <w:szCs w:val="22"/>
          <w:highlight w:val="yellow"/>
        </w:rPr>
      </w:pPr>
    </w:p>
    <w:p w14:paraId="1D0D05D3" w14:textId="77777777" w:rsidR="000E7C49" w:rsidRPr="00F00E36" w:rsidRDefault="000E7C49" w:rsidP="000E7C49">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2D1F3646" w14:textId="75A49F08" w:rsidR="00ED46F5" w:rsidRPr="00F00E36" w:rsidRDefault="00ED46F5" w:rsidP="00ED46F5">
      <w:pPr>
        <w:jc w:val="both"/>
        <w:rPr>
          <w:rFonts w:asciiTheme="minorHAnsi" w:hAnsiTheme="minorHAnsi" w:cstheme="minorHAnsi"/>
          <w:sz w:val="22"/>
          <w:szCs w:val="22"/>
        </w:rPr>
      </w:pPr>
      <w:r w:rsidRPr="00F00E36">
        <w:rPr>
          <w:rFonts w:asciiTheme="minorHAnsi" w:hAnsiTheme="minorHAnsi" w:cstheme="minorHAnsi"/>
          <w:b/>
          <w:bCs/>
          <w:sz w:val="22"/>
          <w:szCs w:val="22"/>
        </w:rPr>
        <w:t xml:space="preserve">NAIC staff recommends that the Working Group adopt </w:t>
      </w:r>
      <w:r w:rsidR="00A459EE">
        <w:rPr>
          <w:rFonts w:asciiTheme="minorHAnsi" w:hAnsiTheme="minorHAnsi" w:cstheme="minorHAnsi"/>
          <w:b/>
          <w:bCs/>
          <w:sz w:val="22"/>
          <w:szCs w:val="22"/>
        </w:rPr>
        <w:t xml:space="preserve">the exposed </w:t>
      </w:r>
      <w:r w:rsidRPr="00F00E36">
        <w:rPr>
          <w:rFonts w:asciiTheme="minorHAnsi" w:hAnsiTheme="minorHAnsi" w:cstheme="minorHAnsi"/>
          <w:b/>
          <w:bCs/>
          <w:sz w:val="22"/>
          <w:szCs w:val="22"/>
        </w:rPr>
        <w:t xml:space="preserve">revisions to </w:t>
      </w:r>
      <w:r w:rsidRPr="00F00E36">
        <w:rPr>
          <w:rFonts w:asciiTheme="minorHAnsi" w:hAnsiTheme="minorHAnsi" w:cstheme="minorHAnsi"/>
          <w:b/>
          <w:bCs/>
          <w:i/>
          <w:sz w:val="22"/>
          <w:szCs w:val="22"/>
        </w:rPr>
        <w:t>Appendix D—Nonapplicable GAAP Pronouncements</w:t>
      </w:r>
      <w:r w:rsidRPr="00F00E36">
        <w:rPr>
          <w:rFonts w:asciiTheme="minorHAnsi" w:hAnsiTheme="minorHAnsi" w:cstheme="minorHAnsi"/>
          <w:b/>
          <w:bCs/>
          <w:sz w:val="22"/>
          <w:szCs w:val="22"/>
        </w:rPr>
        <w:t xml:space="preserve"> to reject </w:t>
      </w:r>
      <w:r w:rsidRPr="00F00E36">
        <w:rPr>
          <w:rFonts w:asciiTheme="minorHAnsi" w:hAnsiTheme="minorHAnsi" w:cstheme="minorHAnsi"/>
          <w:b/>
          <w:bCs/>
          <w:i/>
          <w:iCs/>
          <w:sz w:val="22"/>
          <w:szCs w:val="22"/>
        </w:rPr>
        <w:t xml:space="preserve">ASU 2023-07, Segment Reporting (Topic 280), Improvements to Reportable Segment Disclosures </w:t>
      </w:r>
      <w:r w:rsidRPr="00F00E36">
        <w:rPr>
          <w:rFonts w:asciiTheme="minorHAnsi" w:hAnsiTheme="minorHAnsi" w:cstheme="minorHAnsi"/>
          <w:b/>
          <w:bCs/>
          <w:sz w:val="22"/>
          <w:szCs w:val="22"/>
        </w:rPr>
        <w:t>as not applicable to statutory accounting.</w:t>
      </w:r>
    </w:p>
    <w:p w14:paraId="17A53DA8" w14:textId="755A87F8" w:rsidR="000E7C49" w:rsidRPr="00F00E36" w:rsidRDefault="000E7C49" w:rsidP="000E7C49">
      <w:pPr>
        <w:rPr>
          <w:rFonts w:asciiTheme="minorHAnsi" w:hAnsiTheme="minorHAnsi" w:cstheme="minorHAnsi"/>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B56510" w:rsidRPr="00F00E36" w14:paraId="6DE7C53F" w14:textId="77777777" w:rsidTr="00AE07F2">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76D41CD"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05821D08"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BA0814A" w14:textId="77777777" w:rsidR="00B56510" w:rsidRPr="00F00E36" w:rsidRDefault="00B56510" w:rsidP="00AE07F2">
            <w:pPr>
              <w:widowControl w:val="0"/>
              <w:jc w:val="center"/>
              <w:rPr>
                <w:rFonts w:asciiTheme="minorHAnsi" w:hAnsiTheme="minorHAnsi" w:cstheme="minorHAnsi"/>
                <w:b/>
                <w:color w:val="FFFFFF"/>
                <w:sz w:val="22"/>
                <w:szCs w:val="22"/>
              </w:rPr>
            </w:pPr>
          </w:p>
          <w:p w14:paraId="078CD55E"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40E236C3" w14:textId="77777777" w:rsidR="00B56510" w:rsidRPr="00F00E36" w:rsidRDefault="00B56510" w:rsidP="00AE07F2">
            <w:pPr>
              <w:widowControl w:val="0"/>
              <w:jc w:val="center"/>
              <w:rPr>
                <w:rFonts w:asciiTheme="minorHAnsi" w:hAnsiTheme="minorHAnsi" w:cstheme="minorHAnsi"/>
                <w:b/>
                <w:color w:val="FFFFFF"/>
                <w:sz w:val="22"/>
                <w:szCs w:val="22"/>
              </w:rPr>
            </w:pPr>
          </w:p>
          <w:p w14:paraId="415BB8D9"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76CF26C9"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040FD194"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B56510" w:rsidRPr="00F00E36" w14:paraId="383A5CAF" w14:textId="77777777" w:rsidTr="00AE07F2">
        <w:trPr>
          <w:trHeight w:val="800"/>
        </w:trPr>
        <w:tc>
          <w:tcPr>
            <w:tcW w:w="1615" w:type="dxa"/>
            <w:tcBorders>
              <w:top w:val="single" w:sz="4" w:space="0" w:color="FFFFFF"/>
            </w:tcBorders>
            <w:shd w:val="clear" w:color="auto" w:fill="F2F2F2"/>
            <w:vAlign w:val="center"/>
          </w:tcPr>
          <w:p w14:paraId="6F8701B6" w14:textId="1B5D8900" w:rsidR="00B56510" w:rsidRPr="00F00E36" w:rsidRDefault="00B56510"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2025-11</w:t>
            </w:r>
          </w:p>
          <w:p w14:paraId="29599ED3" w14:textId="10B10392" w:rsidR="00B56510" w:rsidRPr="00F00E36" w:rsidRDefault="00B56510"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t>
            </w:r>
            <w:r w:rsidR="00D0535E">
              <w:rPr>
                <w:rFonts w:asciiTheme="minorHAnsi" w:hAnsiTheme="minorHAnsi" w:cstheme="minorHAnsi"/>
                <w:b/>
                <w:sz w:val="22"/>
                <w:szCs w:val="22"/>
              </w:rPr>
              <w:t>Wil</w:t>
            </w:r>
            <w:r w:rsidRPr="00F00E36">
              <w:rPr>
                <w:rFonts w:asciiTheme="minorHAnsi" w:hAnsiTheme="minorHAnsi" w:cstheme="minorHAnsi"/>
                <w:b/>
                <w:sz w:val="22"/>
                <w:szCs w:val="22"/>
              </w:rPr>
              <w:t>)</w:t>
            </w:r>
          </w:p>
        </w:tc>
        <w:tc>
          <w:tcPr>
            <w:tcW w:w="3198" w:type="dxa"/>
            <w:tcBorders>
              <w:top w:val="single" w:sz="4" w:space="0" w:color="FFFFFF"/>
            </w:tcBorders>
            <w:shd w:val="clear" w:color="auto" w:fill="F2F2F2"/>
            <w:vAlign w:val="center"/>
          </w:tcPr>
          <w:p w14:paraId="6E2EDA4B" w14:textId="1AE9FD07" w:rsidR="00B56510" w:rsidRPr="00F00E36" w:rsidRDefault="00FA120B" w:rsidP="00AE07F2">
            <w:pPr>
              <w:pStyle w:val="Heading2"/>
              <w:rPr>
                <w:rFonts w:asciiTheme="minorHAnsi" w:hAnsiTheme="minorHAnsi" w:cstheme="minorHAnsi"/>
                <w:sz w:val="22"/>
                <w:szCs w:val="22"/>
              </w:rPr>
            </w:pPr>
            <w:r w:rsidRPr="00F00E36">
              <w:rPr>
                <w:rFonts w:asciiTheme="minorHAnsi" w:hAnsiTheme="minorHAnsi" w:cstheme="minorHAnsi"/>
                <w:sz w:val="22"/>
                <w:szCs w:val="22"/>
              </w:rPr>
              <w:t>ASU 2024-03 and ASU 2025-01, Reporting Comprehensive Income</w:t>
            </w:r>
          </w:p>
        </w:tc>
        <w:tc>
          <w:tcPr>
            <w:tcW w:w="2112" w:type="dxa"/>
            <w:tcBorders>
              <w:top w:val="single" w:sz="4" w:space="0" w:color="FFFFFF"/>
            </w:tcBorders>
            <w:shd w:val="clear" w:color="auto" w:fill="F2F2F2"/>
            <w:vAlign w:val="center"/>
          </w:tcPr>
          <w:p w14:paraId="167960B1" w14:textId="07528137" w:rsidR="00B56510" w:rsidRPr="00F00E36" w:rsidRDefault="00FA120B"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1</w:t>
            </w:r>
            <w:r w:rsidR="008E2A86">
              <w:rPr>
                <w:rFonts w:asciiTheme="minorHAnsi" w:hAnsiTheme="minorHAnsi" w:cstheme="minorHAnsi"/>
                <w:b/>
                <w:sz w:val="22"/>
                <w:szCs w:val="22"/>
              </w:rPr>
              <w:t>3</w:t>
            </w:r>
            <w:r w:rsidR="00B56510" w:rsidRPr="00F00E36">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497F1A13" w14:textId="1F24E419" w:rsidR="00B56510" w:rsidRPr="00F00E36" w:rsidRDefault="0038074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B56510" w:rsidRPr="00F00E36">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2C183873" w14:textId="18E3EC3A" w:rsidR="00B56510" w:rsidRPr="00F00E36" w:rsidRDefault="00B56510"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CA1AC6">
              <w:rPr>
                <w:rFonts w:asciiTheme="minorHAnsi" w:hAnsiTheme="minorHAnsi" w:cstheme="minorHAnsi"/>
                <w:b/>
                <w:sz w:val="22"/>
                <w:szCs w:val="22"/>
              </w:rPr>
              <w:t>10</w:t>
            </w:r>
          </w:p>
        </w:tc>
      </w:tr>
    </w:tbl>
    <w:p w14:paraId="3202754D" w14:textId="77777777" w:rsidR="00B56510" w:rsidRPr="00F00E36" w:rsidRDefault="00B56510" w:rsidP="00B56510">
      <w:pPr>
        <w:rPr>
          <w:rFonts w:asciiTheme="minorHAnsi" w:hAnsiTheme="minorHAnsi" w:cstheme="minorHAnsi"/>
          <w:sz w:val="22"/>
          <w:szCs w:val="22"/>
          <w:lang w:eastAsia="zh-CN"/>
        </w:rPr>
      </w:pPr>
    </w:p>
    <w:p w14:paraId="235AC8A4" w14:textId="77777777" w:rsidR="00B56510" w:rsidRPr="00F00E36" w:rsidRDefault="00B56510" w:rsidP="00B56510">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2908A19F" w14:textId="783BB59A" w:rsidR="00293B80" w:rsidRDefault="005165A8" w:rsidP="00B56510">
      <w:pPr>
        <w:pStyle w:val="BodyTextIndent"/>
        <w:ind w:left="0" w:firstLine="0"/>
        <w:jc w:val="both"/>
        <w:rPr>
          <w:rFonts w:asciiTheme="minorHAnsi" w:hAnsiTheme="minorHAnsi" w:cstheme="minorHAnsi"/>
          <w:sz w:val="22"/>
          <w:szCs w:val="22"/>
        </w:rPr>
      </w:pPr>
      <w:r w:rsidRPr="00F00E36">
        <w:rPr>
          <w:rFonts w:asciiTheme="minorHAnsi" w:hAnsiTheme="minorHAnsi" w:cstheme="minorHAnsi"/>
          <w:sz w:val="22"/>
          <w:szCs w:val="22"/>
        </w:rPr>
        <w:t xml:space="preserve">On March 24, 2025, the Working </w:t>
      </w:r>
      <w:r w:rsidR="00A34F2F">
        <w:rPr>
          <w:rFonts w:asciiTheme="minorHAnsi" w:hAnsiTheme="minorHAnsi" w:cstheme="minorHAnsi"/>
          <w:sz w:val="22"/>
          <w:szCs w:val="22"/>
        </w:rPr>
        <w:t xml:space="preserve">Group </w:t>
      </w:r>
      <w:r w:rsidRPr="00F00E36">
        <w:rPr>
          <w:rFonts w:asciiTheme="minorHAnsi" w:hAnsiTheme="minorHAnsi" w:cstheme="minorHAnsi"/>
          <w:sz w:val="22"/>
          <w:szCs w:val="22"/>
        </w:rPr>
        <w:t xml:space="preserve">exposed an agenda item </w:t>
      </w:r>
      <w:r w:rsidR="00293B80">
        <w:rPr>
          <w:rFonts w:asciiTheme="minorHAnsi" w:hAnsiTheme="minorHAnsi" w:cstheme="minorHAnsi"/>
          <w:sz w:val="22"/>
          <w:szCs w:val="22"/>
        </w:rPr>
        <w:t>with a recommendation to reject as not applicable</w:t>
      </w:r>
      <w:r w:rsidRPr="00F00E36">
        <w:rPr>
          <w:rFonts w:asciiTheme="minorHAnsi" w:hAnsiTheme="minorHAnsi" w:cstheme="minorHAnsi"/>
          <w:i/>
          <w:iCs/>
          <w:sz w:val="22"/>
          <w:szCs w:val="22"/>
        </w:rPr>
        <w:t xml:space="preserve"> ASU 2024-03, Income Statement—Reporting Comprehensive Income—Expense Disaggregation Disclosures (Subtopic 220-40), Disaggregation of Income Statement Expenses</w:t>
      </w:r>
      <w:r w:rsidR="00B44530" w:rsidRPr="00B44530">
        <w:rPr>
          <w:rFonts w:asciiTheme="minorHAnsi" w:hAnsiTheme="minorHAnsi" w:cstheme="minorHAnsi"/>
          <w:sz w:val="22"/>
          <w:szCs w:val="22"/>
        </w:rPr>
        <w:t xml:space="preserve"> and </w:t>
      </w:r>
      <w:r w:rsidR="00B44530" w:rsidRPr="00B44530">
        <w:rPr>
          <w:rFonts w:asciiTheme="minorHAnsi" w:hAnsiTheme="minorHAnsi" w:cstheme="minorHAnsi"/>
          <w:i/>
          <w:iCs/>
          <w:sz w:val="22"/>
          <w:szCs w:val="22"/>
        </w:rPr>
        <w:t xml:space="preserve">ASU 2025-01, Clarifying the </w:t>
      </w:r>
      <w:r w:rsidR="00B44530" w:rsidRPr="00B44530">
        <w:rPr>
          <w:rFonts w:asciiTheme="minorHAnsi" w:hAnsiTheme="minorHAnsi" w:cstheme="minorHAnsi"/>
          <w:i/>
          <w:iCs/>
          <w:sz w:val="22"/>
          <w:szCs w:val="22"/>
        </w:rPr>
        <w:lastRenderedPageBreak/>
        <w:t>Effective Date of ASU 2024-03</w:t>
      </w:r>
      <w:r w:rsidR="00293B80">
        <w:rPr>
          <w:rFonts w:asciiTheme="minorHAnsi" w:hAnsiTheme="minorHAnsi" w:cstheme="minorHAnsi"/>
          <w:sz w:val="22"/>
          <w:szCs w:val="22"/>
        </w:rPr>
        <w:t>.</w:t>
      </w:r>
      <w:r w:rsidR="00427B2A">
        <w:rPr>
          <w:rFonts w:asciiTheme="minorHAnsi" w:hAnsiTheme="minorHAnsi" w:cstheme="minorHAnsi"/>
          <w:sz w:val="22"/>
          <w:szCs w:val="22"/>
        </w:rPr>
        <w:t xml:space="preserve"> This ASU is specific to comprehensive income disclosures for public entities, which is not an applicable concept for statutory accounting purposes. </w:t>
      </w:r>
    </w:p>
    <w:p w14:paraId="299E47A1" w14:textId="77777777" w:rsidR="005165A8" w:rsidRPr="00F00E36" w:rsidRDefault="005165A8" w:rsidP="00B56510">
      <w:pPr>
        <w:pStyle w:val="BodyTextIndent"/>
        <w:ind w:left="0" w:firstLine="0"/>
        <w:jc w:val="both"/>
        <w:rPr>
          <w:rFonts w:asciiTheme="minorHAnsi" w:hAnsiTheme="minorHAnsi" w:cstheme="minorHAnsi"/>
          <w:b/>
          <w:bCs/>
          <w:sz w:val="22"/>
          <w:szCs w:val="22"/>
        </w:rPr>
      </w:pPr>
    </w:p>
    <w:p w14:paraId="09106780" w14:textId="77777777" w:rsidR="00B56510" w:rsidRPr="00F00E36" w:rsidRDefault="00B56510" w:rsidP="00B56510">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555F59A4" w14:textId="5529EBA9" w:rsidR="00B56510" w:rsidRPr="00F00E36" w:rsidRDefault="00B56510" w:rsidP="00B56510">
      <w:pPr>
        <w:widowControl w:val="0"/>
        <w:jc w:val="both"/>
        <w:rPr>
          <w:rFonts w:asciiTheme="minorHAnsi" w:hAnsiTheme="minorHAnsi" w:cstheme="minorHAnsi"/>
          <w:color w:val="000000" w:themeColor="text1"/>
          <w:sz w:val="22"/>
          <w:szCs w:val="22"/>
        </w:rPr>
      </w:pPr>
      <w:r w:rsidRPr="00B132FF">
        <w:rPr>
          <w:rFonts w:asciiTheme="minorHAnsi" w:hAnsiTheme="minorHAnsi" w:cstheme="minorHAnsi"/>
          <w:color w:val="000000" w:themeColor="text1"/>
          <w:sz w:val="22"/>
          <w:szCs w:val="22"/>
        </w:rPr>
        <w:t>Interested parties have no comment on this item</w:t>
      </w:r>
      <w:r w:rsidR="004B376A" w:rsidRPr="00B132FF">
        <w:rPr>
          <w:rFonts w:asciiTheme="minorHAnsi" w:hAnsiTheme="minorHAnsi" w:cstheme="minorHAnsi"/>
          <w:color w:val="000000" w:themeColor="text1"/>
          <w:sz w:val="22"/>
          <w:szCs w:val="22"/>
        </w:rPr>
        <w:t>.</w:t>
      </w:r>
      <w:r w:rsidR="004B376A" w:rsidRPr="00F00E36">
        <w:rPr>
          <w:rFonts w:asciiTheme="minorHAnsi" w:hAnsiTheme="minorHAnsi" w:cstheme="minorHAnsi"/>
          <w:color w:val="000000" w:themeColor="text1"/>
          <w:sz w:val="22"/>
          <w:szCs w:val="22"/>
        </w:rPr>
        <w:t xml:space="preserve"> </w:t>
      </w:r>
    </w:p>
    <w:p w14:paraId="45FEC5A1" w14:textId="77777777" w:rsidR="00B56510" w:rsidRPr="00F00E36" w:rsidRDefault="00B56510" w:rsidP="00B56510">
      <w:pPr>
        <w:widowControl w:val="0"/>
        <w:jc w:val="both"/>
        <w:rPr>
          <w:rFonts w:asciiTheme="minorHAnsi" w:hAnsiTheme="minorHAnsi" w:cstheme="minorHAnsi"/>
          <w:sz w:val="22"/>
          <w:szCs w:val="22"/>
          <w:highlight w:val="yellow"/>
        </w:rPr>
      </w:pPr>
    </w:p>
    <w:p w14:paraId="59F092F8" w14:textId="77777777" w:rsidR="00B56510" w:rsidRPr="00F00E36" w:rsidRDefault="00B56510" w:rsidP="00B56510">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3A5F9985" w14:textId="12DC6619" w:rsidR="00C21A0B" w:rsidRPr="00F00E36" w:rsidRDefault="00E83A54" w:rsidP="00141864">
      <w:pPr>
        <w:jc w:val="both"/>
        <w:rPr>
          <w:rFonts w:asciiTheme="minorHAnsi" w:hAnsiTheme="minorHAnsi" w:cstheme="minorHAnsi"/>
          <w:b/>
          <w:bCs/>
          <w:sz w:val="22"/>
          <w:szCs w:val="22"/>
        </w:rPr>
      </w:pPr>
      <w:r w:rsidRPr="00F00E36">
        <w:rPr>
          <w:rFonts w:asciiTheme="minorHAnsi" w:hAnsiTheme="minorHAnsi" w:cstheme="minorHAnsi"/>
          <w:b/>
          <w:bCs/>
          <w:sz w:val="22"/>
          <w:szCs w:val="22"/>
        </w:rPr>
        <w:t xml:space="preserve">NAIC staff recommends that the Working Group adopt </w:t>
      </w:r>
      <w:r w:rsidR="00141864">
        <w:rPr>
          <w:rFonts w:asciiTheme="minorHAnsi" w:hAnsiTheme="minorHAnsi" w:cstheme="minorHAnsi"/>
          <w:b/>
          <w:bCs/>
          <w:sz w:val="22"/>
          <w:szCs w:val="22"/>
        </w:rPr>
        <w:t xml:space="preserve">the exposed </w:t>
      </w:r>
      <w:r w:rsidRPr="00F00E36">
        <w:rPr>
          <w:rFonts w:asciiTheme="minorHAnsi" w:hAnsiTheme="minorHAnsi" w:cstheme="minorHAnsi"/>
          <w:b/>
          <w:bCs/>
          <w:sz w:val="22"/>
          <w:szCs w:val="22"/>
        </w:rPr>
        <w:t xml:space="preserve">revisions to </w:t>
      </w:r>
      <w:r w:rsidRPr="00F00E36">
        <w:rPr>
          <w:rFonts w:asciiTheme="minorHAnsi" w:hAnsiTheme="minorHAnsi" w:cstheme="minorHAnsi"/>
          <w:b/>
          <w:bCs/>
          <w:i/>
          <w:sz w:val="22"/>
          <w:szCs w:val="22"/>
        </w:rPr>
        <w:t>Appendix D—Nonapplicable GAAP Pronouncements</w:t>
      </w:r>
      <w:r w:rsidRPr="00F00E36">
        <w:rPr>
          <w:rFonts w:asciiTheme="minorHAnsi" w:hAnsiTheme="minorHAnsi" w:cstheme="minorHAnsi"/>
          <w:b/>
          <w:bCs/>
          <w:sz w:val="22"/>
          <w:szCs w:val="22"/>
        </w:rPr>
        <w:t xml:space="preserve"> to reject </w:t>
      </w:r>
      <w:r w:rsidRPr="00F00E36">
        <w:rPr>
          <w:rFonts w:asciiTheme="minorHAnsi" w:hAnsiTheme="minorHAnsi" w:cstheme="minorHAnsi"/>
          <w:b/>
          <w:bCs/>
          <w:i/>
          <w:iCs/>
          <w:sz w:val="22"/>
          <w:szCs w:val="22"/>
        </w:rPr>
        <w:t xml:space="preserve">ASU 2024-03, Disaggregation of Income Statement Expenses </w:t>
      </w:r>
      <w:r w:rsidRPr="00F00E36">
        <w:rPr>
          <w:rFonts w:asciiTheme="minorHAnsi" w:hAnsiTheme="minorHAnsi" w:cstheme="minorHAnsi"/>
          <w:b/>
          <w:bCs/>
          <w:sz w:val="22"/>
          <w:szCs w:val="22"/>
        </w:rPr>
        <w:t>and</w:t>
      </w:r>
      <w:r w:rsidRPr="00F00E36">
        <w:rPr>
          <w:rFonts w:asciiTheme="minorHAnsi" w:hAnsiTheme="minorHAnsi" w:cstheme="minorHAnsi"/>
          <w:b/>
          <w:bCs/>
          <w:i/>
          <w:iCs/>
          <w:sz w:val="22"/>
          <w:szCs w:val="22"/>
        </w:rPr>
        <w:t xml:space="preserve"> ASU 2025-01, Clarifying the Effective Date of ASU 2024-03 </w:t>
      </w:r>
      <w:r w:rsidRPr="00F00E36">
        <w:rPr>
          <w:rFonts w:asciiTheme="minorHAnsi" w:hAnsiTheme="minorHAnsi" w:cstheme="minorHAnsi"/>
          <w:b/>
          <w:bCs/>
          <w:sz w:val="22"/>
          <w:szCs w:val="22"/>
        </w:rPr>
        <w:t>as not applicable to statutory accounting.</w:t>
      </w:r>
    </w:p>
    <w:p w14:paraId="2F813EC1" w14:textId="77777777" w:rsidR="00A371EB" w:rsidRPr="00F00E36" w:rsidRDefault="00A371EB" w:rsidP="00B56510">
      <w:pPr>
        <w:rPr>
          <w:rFonts w:asciiTheme="minorHAnsi" w:hAnsiTheme="minorHAnsi" w:cstheme="minorHAnsi"/>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420"/>
        <w:gridCol w:w="1890"/>
        <w:gridCol w:w="1710"/>
        <w:gridCol w:w="1440"/>
      </w:tblGrid>
      <w:tr w:rsidR="00A371EB" w:rsidRPr="00F00E36" w14:paraId="31E0BB71" w14:textId="77777777" w:rsidTr="00CA1AC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7938F1C2"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189F9198"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420" w:type="dxa"/>
            <w:tcBorders>
              <w:top w:val="nil"/>
              <w:left w:val="single" w:sz="4" w:space="0" w:color="FFFFFF"/>
              <w:bottom w:val="single" w:sz="4" w:space="0" w:color="FFFFFF"/>
              <w:right w:val="single" w:sz="4" w:space="0" w:color="FFFFFF"/>
            </w:tcBorders>
            <w:shd w:val="solid" w:color="auto" w:fill="auto"/>
          </w:tcPr>
          <w:p w14:paraId="3CA14046" w14:textId="77777777" w:rsidR="00A371EB" w:rsidRPr="00F00E36" w:rsidRDefault="00A371EB" w:rsidP="00AE07F2">
            <w:pPr>
              <w:widowControl w:val="0"/>
              <w:jc w:val="center"/>
              <w:rPr>
                <w:rFonts w:asciiTheme="minorHAnsi" w:hAnsiTheme="minorHAnsi" w:cstheme="minorHAnsi"/>
                <w:b/>
                <w:color w:val="FFFFFF"/>
                <w:sz w:val="22"/>
                <w:szCs w:val="22"/>
              </w:rPr>
            </w:pPr>
          </w:p>
          <w:p w14:paraId="112B7EEC"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1890" w:type="dxa"/>
            <w:tcBorders>
              <w:top w:val="nil"/>
              <w:left w:val="single" w:sz="4" w:space="0" w:color="FFFFFF"/>
              <w:bottom w:val="single" w:sz="4" w:space="0" w:color="FFFFFF"/>
              <w:right w:val="single" w:sz="4" w:space="0" w:color="FFFFFF"/>
            </w:tcBorders>
            <w:shd w:val="solid" w:color="auto" w:fill="auto"/>
          </w:tcPr>
          <w:p w14:paraId="4CB0CDC5" w14:textId="77777777" w:rsidR="00A371EB" w:rsidRPr="00F00E36" w:rsidRDefault="00A371EB" w:rsidP="00AE07F2">
            <w:pPr>
              <w:widowControl w:val="0"/>
              <w:jc w:val="center"/>
              <w:rPr>
                <w:rFonts w:asciiTheme="minorHAnsi" w:hAnsiTheme="minorHAnsi" w:cstheme="minorHAnsi"/>
                <w:b/>
                <w:color w:val="FFFFFF"/>
                <w:sz w:val="22"/>
                <w:szCs w:val="22"/>
              </w:rPr>
            </w:pPr>
          </w:p>
          <w:p w14:paraId="35D2D496"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7432460C"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47B6261B"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A371EB" w:rsidRPr="00F00E36" w14:paraId="302D6407" w14:textId="77777777" w:rsidTr="00CA1AC6">
        <w:trPr>
          <w:trHeight w:val="800"/>
        </w:trPr>
        <w:tc>
          <w:tcPr>
            <w:tcW w:w="1615" w:type="dxa"/>
            <w:tcBorders>
              <w:top w:val="single" w:sz="4" w:space="0" w:color="FFFFFF"/>
            </w:tcBorders>
            <w:shd w:val="clear" w:color="auto" w:fill="F2F2F2"/>
            <w:vAlign w:val="center"/>
          </w:tcPr>
          <w:p w14:paraId="1583AB88" w14:textId="22E1E396" w:rsidR="00A371EB" w:rsidRPr="00F00E36" w:rsidRDefault="00A371EB"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2025-14</w:t>
            </w:r>
          </w:p>
          <w:p w14:paraId="77582CD6" w14:textId="4BCEB516" w:rsidR="00A371EB" w:rsidRPr="00F00E36" w:rsidRDefault="00A371EB"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t>
            </w:r>
            <w:r w:rsidR="006C7B83">
              <w:rPr>
                <w:rFonts w:asciiTheme="minorHAnsi" w:hAnsiTheme="minorHAnsi" w:cstheme="minorHAnsi"/>
                <w:b/>
                <w:sz w:val="22"/>
                <w:szCs w:val="22"/>
              </w:rPr>
              <w:t>Wil</w:t>
            </w:r>
            <w:r w:rsidRPr="00F00E36">
              <w:rPr>
                <w:rFonts w:asciiTheme="minorHAnsi" w:hAnsiTheme="minorHAnsi" w:cstheme="minorHAnsi"/>
                <w:b/>
                <w:sz w:val="22"/>
                <w:szCs w:val="22"/>
              </w:rPr>
              <w:t>)</w:t>
            </w:r>
          </w:p>
        </w:tc>
        <w:tc>
          <w:tcPr>
            <w:tcW w:w="3420" w:type="dxa"/>
            <w:tcBorders>
              <w:top w:val="single" w:sz="4" w:space="0" w:color="FFFFFF"/>
            </w:tcBorders>
            <w:shd w:val="clear" w:color="auto" w:fill="F2F2F2"/>
            <w:vAlign w:val="center"/>
          </w:tcPr>
          <w:p w14:paraId="0CBD02EF" w14:textId="4B2E9602" w:rsidR="00A371EB" w:rsidRPr="00CA1AC6" w:rsidRDefault="00996C55" w:rsidP="00AE07F2">
            <w:pPr>
              <w:pStyle w:val="Heading2"/>
              <w:rPr>
                <w:rFonts w:asciiTheme="minorHAnsi" w:hAnsiTheme="minorHAnsi" w:cstheme="minorHAnsi"/>
                <w:i/>
                <w:sz w:val="22"/>
                <w:szCs w:val="22"/>
              </w:rPr>
            </w:pPr>
            <w:r w:rsidRPr="00CA1AC6">
              <w:rPr>
                <w:rFonts w:asciiTheme="minorHAnsi" w:hAnsiTheme="minorHAnsi" w:cstheme="minorHAnsi"/>
                <w:i/>
                <w:sz w:val="22"/>
                <w:szCs w:val="22"/>
              </w:rPr>
              <w:t>ASU 2017-05, Clarifying the Scope of Asset Derecognition Guidance and Accounting for Partial Sales of Nonfinancial Assets</w:t>
            </w:r>
          </w:p>
        </w:tc>
        <w:tc>
          <w:tcPr>
            <w:tcW w:w="1890" w:type="dxa"/>
            <w:tcBorders>
              <w:top w:val="single" w:sz="4" w:space="0" w:color="FFFFFF"/>
            </w:tcBorders>
            <w:shd w:val="clear" w:color="auto" w:fill="F2F2F2"/>
            <w:vAlign w:val="center"/>
          </w:tcPr>
          <w:p w14:paraId="4A264199" w14:textId="7FA11517" w:rsidR="00A371EB" w:rsidRPr="00F00E36" w:rsidRDefault="00A371EB"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1</w:t>
            </w:r>
            <w:r w:rsidR="00E03A0B">
              <w:rPr>
                <w:rFonts w:asciiTheme="minorHAnsi" w:hAnsiTheme="minorHAnsi" w:cstheme="minorHAnsi"/>
                <w:b/>
                <w:sz w:val="22"/>
                <w:szCs w:val="22"/>
              </w:rPr>
              <w:t>4</w:t>
            </w:r>
            <w:r w:rsidRPr="00F00E36">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38AF5BF4" w14:textId="3C59F6AD" w:rsidR="00A371EB" w:rsidRPr="00F00E36" w:rsidRDefault="0038074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A371EB" w:rsidRPr="00F00E36">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3A678385" w14:textId="798C36DD" w:rsidR="00A371EB" w:rsidRPr="00F00E36" w:rsidRDefault="00A371EB"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A9128C">
              <w:rPr>
                <w:rFonts w:asciiTheme="minorHAnsi" w:hAnsiTheme="minorHAnsi" w:cstheme="minorHAnsi"/>
                <w:b/>
                <w:sz w:val="22"/>
                <w:szCs w:val="22"/>
              </w:rPr>
              <w:t>13</w:t>
            </w:r>
          </w:p>
        </w:tc>
      </w:tr>
    </w:tbl>
    <w:p w14:paraId="58632ACC" w14:textId="77777777" w:rsidR="00A371EB" w:rsidRPr="00F00E36" w:rsidRDefault="00A371EB" w:rsidP="00A371EB">
      <w:pPr>
        <w:rPr>
          <w:rFonts w:asciiTheme="minorHAnsi" w:hAnsiTheme="minorHAnsi" w:cstheme="minorHAnsi"/>
          <w:sz w:val="22"/>
          <w:szCs w:val="22"/>
          <w:lang w:eastAsia="zh-CN"/>
        </w:rPr>
      </w:pPr>
    </w:p>
    <w:p w14:paraId="6F6DAE2C" w14:textId="77777777" w:rsidR="00A371EB" w:rsidRPr="00F00E36" w:rsidRDefault="00A371EB" w:rsidP="00A371EB">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5DBFB48F" w14:textId="5EA24C36" w:rsidR="00A371EB" w:rsidRPr="00F00E36" w:rsidRDefault="00A371EB" w:rsidP="00BB0CF7">
      <w:pPr>
        <w:jc w:val="both"/>
        <w:rPr>
          <w:rFonts w:asciiTheme="minorHAnsi" w:hAnsiTheme="minorHAnsi" w:cstheme="minorHAnsi"/>
          <w:sz w:val="22"/>
          <w:szCs w:val="22"/>
        </w:rPr>
      </w:pPr>
      <w:r w:rsidRPr="00F00E36">
        <w:rPr>
          <w:rFonts w:asciiTheme="minorHAnsi" w:hAnsiTheme="minorHAnsi" w:cstheme="minorHAnsi"/>
          <w:sz w:val="22"/>
          <w:szCs w:val="22"/>
        </w:rPr>
        <w:t xml:space="preserve">On </w:t>
      </w:r>
      <w:r w:rsidR="004C2B08" w:rsidRPr="00F00E36">
        <w:rPr>
          <w:rFonts w:asciiTheme="minorHAnsi" w:hAnsiTheme="minorHAnsi" w:cstheme="minorHAnsi"/>
          <w:sz w:val="22"/>
          <w:szCs w:val="22"/>
        </w:rPr>
        <w:t>May 22</w:t>
      </w:r>
      <w:r w:rsidRPr="00F00E36">
        <w:rPr>
          <w:rFonts w:asciiTheme="minorHAnsi" w:hAnsiTheme="minorHAnsi" w:cstheme="minorHAnsi"/>
          <w:sz w:val="22"/>
          <w:szCs w:val="22"/>
        </w:rPr>
        <w:t xml:space="preserve">, 2025, </w:t>
      </w:r>
      <w:r w:rsidR="008A0770" w:rsidRPr="00F00E36">
        <w:rPr>
          <w:rFonts w:asciiTheme="minorHAnsi" w:hAnsiTheme="minorHAnsi" w:cstheme="minorHAnsi"/>
          <w:sz w:val="22"/>
          <w:szCs w:val="22"/>
        </w:rPr>
        <w:t xml:space="preserve">the Working Group exposed an agenda item </w:t>
      </w:r>
      <w:r w:rsidR="00E56ECF">
        <w:rPr>
          <w:rFonts w:asciiTheme="minorHAnsi" w:hAnsiTheme="minorHAnsi" w:cstheme="minorHAnsi"/>
          <w:sz w:val="22"/>
          <w:szCs w:val="22"/>
        </w:rPr>
        <w:t>with a recommendation to reject as not applicable</w:t>
      </w:r>
      <w:r w:rsidR="008A0770" w:rsidRPr="00F00E36">
        <w:rPr>
          <w:rFonts w:asciiTheme="minorHAnsi" w:hAnsiTheme="minorHAnsi" w:cstheme="minorHAnsi"/>
          <w:sz w:val="22"/>
          <w:szCs w:val="22"/>
        </w:rPr>
        <w:t xml:space="preserve"> ASU</w:t>
      </w:r>
      <w:r w:rsidR="008A0770" w:rsidRPr="00F00E36">
        <w:rPr>
          <w:rFonts w:asciiTheme="minorHAnsi" w:hAnsiTheme="minorHAnsi" w:cstheme="minorHAnsi"/>
          <w:i/>
          <w:iCs/>
          <w:sz w:val="22"/>
          <w:szCs w:val="22"/>
        </w:rPr>
        <w:t xml:space="preserve"> 2017-05, Other Income—Gains and Losses from the Derecognition of Nonfinancial Assets (Subtopic 610-20), Clarifying the Scope of Asset Derecognition Guidance and Accounting for Partial Sales of Nonfinancial Assets</w:t>
      </w:r>
      <w:r w:rsidR="00E159F3">
        <w:rPr>
          <w:rFonts w:asciiTheme="minorHAnsi" w:hAnsiTheme="minorHAnsi" w:cstheme="minorHAnsi"/>
          <w:sz w:val="22"/>
          <w:szCs w:val="22"/>
        </w:rPr>
        <w:t xml:space="preserve">. This item is not applicable as the ASU amends U.S. GAAP guidance on derecognition of nonfinancial assets, which is not a concept applicable to statutory accounting purposes. </w:t>
      </w:r>
    </w:p>
    <w:p w14:paraId="1E7EC56B" w14:textId="77777777" w:rsidR="00A371EB" w:rsidRPr="00F00E36" w:rsidRDefault="00A371EB" w:rsidP="00A371EB">
      <w:pPr>
        <w:pStyle w:val="BodyTextIndent"/>
        <w:ind w:left="0" w:firstLine="0"/>
        <w:jc w:val="both"/>
        <w:rPr>
          <w:rFonts w:asciiTheme="minorHAnsi" w:hAnsiTheme="minorHAnsi" w:cstheme="minorHAnsi"/>
          <w:b/>
          <w:bCs/>
          <w:sz w:val="22"/>
          <w:szCs w:val="22"/>
        </w:rPr>
      </w:pPr>
    </w:p>
    <w:p w14:paraId="006849D4" w14:textId="77777777" w:rsidR="00A371EB" w:rsidRPr="00F00E36" w:rsidRDefault="00A371EB" w:rsidP="00A371EB">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B703CA">
        <w:rPr>
          <w:rFonts w:asciiTheme="minorHAnsi" w:hAnsiTheme="minorHAnsi" w:cstheme="minorHAnsi"/>
          <w:i/>
          <w:sz w:val="22"/>
          <w:szCs w:val="22"/>
          <w:u w:val="single"/>
        </w:rPr>
        <w:t>Interested Parties’ Comments:</w:t>
      </w:r>
    </w:p>
    <w:p w14:paraId="3BE50715" w14:textId="26D6DA56" w:rsidR="00A371EB" w:rsidRPr="00F00E36" w:rsidRDefault="00A371EB" w:rsidP="00A371EB">
      <w:pPr>
        <w:widowControl w:val="0"/>
        <w:jc w:val="both"/>
        <w:rPr>
          <w:rFonts w:asciiTheme="minorHAnsi" w:hAnsiTheme="minorHAnsi" w:cstheme="minorHAnsi"/>
          <w:color w:val="000000" w:themeColor="text1"/>
          <w:sz w:val="22"/>
          <w:szCs w:val="22"/>
        </w:rPr>
      </w:pPr>
      <w:r w:rsidRPr="00B703CA">
        <w:rPr>
          <w:rFonts w:asciiTheme="minorHAnsi" w:hAnsiTheme="minorHAnsi" w:cstheme="minorHAnsi"/>
          <w:color w:val="000000" w:themeColor="text1"/>
          <w:sz w:val="22"/>
          <w:szCs w:val="22"/>
        </w:rPr>
        <w:t>Interested parties have no comment on this item</w:t>
      </w:r>
      <w:r w:rsidR="004B376A" w:rsidRPr="00B703CA">
        <w:rPr>
          <w:rFonts w:asciiTheme="minorHAnsi" w:hAnsiTheme="minorHAnsi" w:cstheme="minorHAnsi"/>
          <w:color w:val="000000" w:themeColor="text1"/>
          <w:sz w:val="22"/>
          <w:szCs w:val="22"/>
        </w:rPr>
        <w:t>.</w:t>
      </w:r>
      <w:r w:rsidR="004B376A" w:rsidRPr="00F00E36">
        <w:rPr>
          <w:rFonts w:asciiTheme="minorHAnsi" w:hAnsiTheme="minorHAnsi" w:cstheme="minorHAnsi"/>
          <w:color w:val="000000" w:themeColor="text1"/>
          <w:sz w:val="22"/>
          <w:szCs w:val="22"/>
        </w:rPr>
        <w:t xml:space="preserve"> </w:t>
      </w:r>
    </w:p>
    <w:p w14:paraId="5C4D8BE4" w14:textId="77777777" w:rsidR="00A371EB" w:rsidRPr="00F00E36" w:rsidRDefault="00A371EB" w:rsidP="00A371EB">
      <w:pPr>
        <w:widowControl w:val="0"/>
        <w:jc w:val="both"/>
        <w:rPr>
          <w:rFonts w:asciiTheme="minorHAnsi" w:hAnsiTheme="minorHAnsi" w:cstheme="minorHAnsi"/>
          <w:sz w:val="22"/>
          <w:szCs w:val="22"/>
          <w:highlight w:val="yellow"/>
        </w:rPr>
      </w:pPr>
    </w:p>
    <w:p w14:paraId="25FC9B32" w14:textId="77777777" w:rsidR="00A371EB" w:rsidRPr="00F00E36" w:rsidRDefault="00A371EB" w:rsidP="00A371EB">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66DAA02F" w14:textId="09AFC4CE" w:rsidR="00A371EB" w:rsidRPr="00515364" w:rsidRDefault="00F00E36" w:rsidP="006B2DE0">
      <w:pPr>
        <w:jc w:val="both"/>
        <w:rPr>
          <w:rFonts w:asciiTheme="minorHAnsi" w:hAnsiTheme="minorHAnsi" w:cstheme="minorHAnsi"/>
          <w:b/>
          <w:bCs/>
          <w:sz w:val="22"/>
          <w:szCs w:val="22"/>
        </w:rPr>
      </w:pPr>
      <w:r w:rsidRPr="00F00E36">
        <w:rPr>
          <w:rFonts w:asciiTheme="minorHAnsi" w:hAnsiTheme="minorHAnsi" w:cstheme="minorHAnsi"/>
          <w:b/>
          <w:sz w:val="22"/>
          <w:szCs w:val="22"/>
        </w:rPr>
        <w:t xml:space="preserve">NAIC staff </w:t>
      </w:r>
      <w:r w:rsidRPr="00515364">
        <w:rPr>
          <w:rFonts w:asciiTheme="minorHAnsi" w:hAnsiTheme="minorHAnsi" w:cstheme="minorHAnsi"/>
          <w:b/>
          <w:sz w:val="22"/>
          <w:szCs w:val="22"/>
        </w:rPr>
        <w:t xml:space="preserve">recommends that the Working Group adopt </w:t>
      </w:r>
      <w:r w:rsidR="006B2DE0">
        <w:rPr>
          <w:rFonts w:asciiTheme="minorHAnsi" w:hAnsiTheme="minorHAnsi" w:cstheme="minorHAnsi"/>
          <w:b/>
          <w:sz w:val="22"/>
          <w:szCs w:val="22"/>
        </w:rPr>
        <w:t xml:space="preserve">the exposed </w:t>
      </w:r>
      <w:r w:rsidRPr="00515364">
        <w:rPr>
          <w:rFonts w:asciiTheme="minorHAnsi" w:hAnsiTheme="minorHAnsi" w:cstheme="minorHAnsi"/>
          <w:b/>
          <w:sz w:val="22"/>
          <w:szCs w:val="22"/>
        </w:rPr>
        <w:t>revisions to Appendix D—Nonapplicable GAAP Pronouncements to reject ASU 2017-05, Other Income—Gains and Losses from the Derecognition of Nonfinancial Assets (Subtopic 610-20), Clarifying the Scope of Asset Derecognition Guidance and Accounting for Partial Sales of Nonfinancial Assets as not applicable to statutory accounting.</w:t>
      </w:r>
    </w:p>
    <w:p w14:paraId="17ED1200" w14:textId="77777777" w:rsidR="00776D4E" w:rsidRPr="00515364" w:rsidRDefault="00776D4E" w:rsidP="00CF59B7">
      <w:pPr>
        <w:rPr>
          <w:rFonts w:asciiTheme="minorHAnsi" w:hAnsiTheme="minorHAnsi" w:cstheme="minorHAnsi"/>
          <w:b/>
          <w:bCs/>
          <w:sz w:val="22"/>
          <w:szCs w:val="22"/>
          <w:u w:val="single"/>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6C7B83" w:rsidRPr="00515364" w14:paraId="11571398" w14:textId="77777777" w:rsidTr="00AE07F2">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60C1C8EA"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000000"/>
                <w:sz w:val="22"/>
                <w:szCs w:val="22"/>
              </w:rPr>
              <w:br w:type="page"/>
            </w:r>
          </w:p>
          <w:p w14:paraId="0545AD13"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5D0D733D" w14:textId="77777777" w:rsidR="006C7B83" w:rsidRPr="00515364" w:rsidRDefault="006C7B83" w:rsidP="00AE07F2">
            <w:pPr>
              <w:widowControl w:val="0"/>
              <w:jc w:val="center"/>
              <w:rPr>
                <w:rFonts w:asciiTheme="minorHAnsi" w:hAnsiTheme="minorHAnsi" w:cstheme="minorHAnsi"/>
                <w:b/>
                <w:color w:val="FFFFFF"/>
                <w:sz w:val="22"/>
                <w:szCs w:val="22"/>
              </w:rPr>
            </w:pPr>
          </w:p>
          <w:p w14:paraId="680AD3FC"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027348D0" w14:textId="77777777" w:rsidR="006C7B83" w:rsidRPr="00515364" w:rsidRDefault="006C7B83" w:rsidP="00AE07F2">
            <w:pPr>
              <w:widowControl w:val="0"/>
              <w:jc w:val="center"/>
              <w:rPr>
                <w:rFonts w:asciiTheme="minorHAnsi" w:hAnsiTheme="minorHAnsi" w:cstheme="minorHAnsi"/>
                <w:b/>
                <w:color w:val="FFFFFF"/>
                <w:sz w:val="22"/>
                <w:szCs w:val="22"/>
              </w:rPr>
            </w:pPr>
          </w:p>
          <w:p w14:paraId="1BBCF402"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AE9BD28"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340A7C80"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Comment Letter Page Number</w:t>
            </w:r>
          </w:p>
        </w:tc>
      </w:tr>
      <w:tr w:rsidR="006C7B83" w:rsidRPr="00515364" w14:paraId="3F883A26" w14:textId="77777777" w:rsidTr="00AE07F2">
        <w:trPr>
          <w:trHeight w:val="800"/>
        </w:trPr>
        <w:tc>
          <w:tcPr>
            <w:tcW w:w="1615" w:type="dxa"/>
            <w:tcBorders>
              <w:top w:val="single" w:sz="4" w:space="0" w:color="FFFFFF"/>
            </w:tcBorders>
            <w:shd w:val="clear" w:color="auto" w:fill="F2F2F2"/>
            <w:vAlign w:val="center"/>
          </w:tcPr>
          <w:p w14:paraId="54976092" w14:textId="63F1EE65" w:rsidR="006C7B83" w:rsidRPr="00515364" w:rsidRDefault="006C7B83" w:rsidP="00AE07F2">
            <w:pPr>
              <w:widowControl w:val="0"/>
              <w:jc w:val="center"/>
              <w:rPr>
                <w:rFonts w:asciiTheme="minorHAnsi" w:hAnsiTheme="minorHAnsi" w:cstheme="minorHAnsi"/>
                <w:b/>
                <w:sz w:val="22"/>
                <w:szCs w:val="22"/>
              </w:rPr>
            </w:pPr>
            <w:r w:rsidRPr="00515364">
              <w:rPr>
                <w:rFonts w:asciiTheme="minorHAnsi" w:hAnsiTheme="minorHAnsi" w:cstheme="minorHAnsi"/>
                <w:b/>
                <w:sz w:val="22"/>
                <w:szCs w:val="22"/>
              </w:rPr>
              <w:t>2025-15</w:t>
            </w:r>
          </w:p>
          <w:p w14:paraId="4E609D46" w14:textId="727F2F7E" w:rsidR="006C7B83" w:rsidRPr="00515364" w:rsidRDefault="006C7B83" w:rsidP="00AE07F2">
            <w:pPr>
              <w:widowControl w:val="0"/>
              <w:jc w:val="center"/>
              <w:rPr>
                <w:rFonts w:asciiTheme="minorHAnsi" w:hAnsiTheme="minorHAnsi" w:cstheme="minorHAnsi"/>
                <w:b/>
                <w:sz w:val="22"/>
                <w:szCs w:val="22"/>
              </w:rPr>
            </w:pPr>
            <w:r w:rsidRPr="00515364">
              <w:rPr>
                <w:rFonts w:asciiTheme="minorHAnsi" w:hAnsiTheme="minorHAnsi" w:cstheme="minorHAnsi"/>
                <w:b/>
                <w:sz w:val="22"/>
                <w:szCs w:val="22"/>
              </w:rPr>
              <w:t>(Wil)</w:t>
            </w:r>
          </w:p>
        </w:tc>
        <w:tc>
          <w:tcPr>
            <w:tcW w:w="3198" w:type="dxa"/>
            <w:tcBorders>
              <w:top w:val="single" w:sz="4" w:space="0" w:color="FFFFFF"/>
            </w:tcBorders>
            <w:shd w:val="clear" w:color="auto" w:fill="F2F2F2"/>
            <w:vAlign w:val="center"/>
          </w:tcPr>
          <w:p w14:paraId="6B7E7745" w14:textId="31F96598" w:rsidR="006C7B83" w:rsidRPr="00515364" w:rsidRDefault="006C7B83" w:rsidP="00AE07F2">
            <w:pPr>
              <w:pStyle w:val="Heading2"/>
              <w:rPr>
                <w:rFonts w:asciiTheme="minorHAnsi" w:hAnsiTheme="minorHAnsi" w:cstheme="minorHAnsi"/>
                <w:sz w:val="22"/>
                <w:szCs w:val="22"/>
              </w:rPr>
            </w:pPr>
            <w:r w:rsidRPr="00515364">
              <w:rPr>
                <w:rFonts w:asciiTheme="minorHAnsi" w:hAnsiTheme="minorHAnsi" w:cstheme="minorHAnsi"/>
                <w:sz w:val="22"/>
                <w:szCs w:val="22"/>
              </w:rPr>
              <w:t>ASU 2025-02, SEC Updates</w:t>
            </w:r>
          </w:p>
        </w:tc>
        <w:tc>
          <w:tcPr>
            <w:tcW w:w="2112" w:type="dxa"/>
            <w:tcBorders>
              <w:top w:val="single" w:sz="4" w:space="0" w:color="FFFFFF"/>
            </w:tcBorders>
            <w:shd w:val="clear" w:color="auto" w:fill="F2F2F2"/>
            <w:vAlign w:val="center"/>
          </w:tcPr>
          <w:p w14:paraId="6DB28108" w14:textId="25F65087" w:rsidR="006C7B83" w:rsidRPr="00515364" w:rsidRDefault="006C7B83" w:rsidP="00AE07F2">
            <w:pPr>
              <w:widowControl w:val="0"/>
              <w:jc w:val="center"/>
              <w:rPr>
                <w:rFonts w:asciiTheme="minorHAnsi" w:hAnsiTheme="minorHAnsi" w:cstheme="minorHAnsi"/>
                <w:b/>
                <w:sz w:val="22"/>
                <w:szCs w:val="22"/>
              </w:rPr>
            </w:pPr>
            <w:r w:rsidRPr="00515364">
              <w:rPr>
                <w:rFonts w:asciiTheme="minorHAnsi" w:hAnsiTheme="minorHAnsi" w:cstheme="minorHAnsi"/>
                <w:b/>
                <w:sz w:val="22"/>
                <w:szCs w:val="22"/>
              </w:rPr>
              <w:t>1</w:t>
            </w:r>
            <w:r w:rsidR="00C6610F">
              <w:rPr>
                <w:rFonts w:asciiTheme="minorHAnsi" w:hAnsiTheme="minorHAnsi" w:cstheme="minorHAnsi"/>
                <w:b/>
                <w:sz w:val="22"/>
                <w:szCs w:val="22"/>
              </w:rPr>
              <w:t>5</w:t>
            </w:r>
            <w:r w:rsidRPr="00515364">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740D108E" w14:textId="75E1AEA7" w:rsidR="006C7B83" w:rsidRPr="00515364" w:rsidRDefault="0038074D" w:rsidP="00AE07F2">
            <w:pPr>
              <w:widowControl w:val="0"/>
              <w:jc w:val="center"/>
              <w:rPr>
                <w:rFonts w:asciiTheme="minorHAnsi" w:hAnsiTheme="minorHAnsi" w:cstheme="minorHAnsi"/>
                <w:b/>
                <w:sz w:val="22"/>
                <w:szCs w:val="22"/>
              </w:rPr>
            </w:pPr>
            <w:r>
              <w:rPr>
                <w:rFonts w:asciiTheme="minorHAnsi" w:hAnsiTheme="minorHAnsi" w:cstheme="minorHAnsi"/>
                <w:b/>
                <w:sz w:val="22"/>
                <w:szCs w:val="22"/>
              </w:rPr>
              <w:t xml:space="preserve">No </w:t>
            </w:r>
            <w:r w:rsidR="006C7B83" w:rsidRPr="00515364">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34411325" w14:textId="2B5D219A" w:rsidR="006C7B83" w:rsidRPr="00515364" w:rsidRDefault="006C7B83" w:rsidP="00AE07F2">
            <w:pPr>
              <w:widowControl w:val="0"/>
              <w:jc w:val="center"/>
              <w:rPr>
                <w:rFonts w:asciiTheme="minorHAnsi" w:hAnsiTheme="minorHAnsi" w:cstheme="minorHAnsi"/>
                <w:b/>
                <w:sz w:val="22"/>
                <w:szCs w:val="22"/>
              </w:rPr>
            </w:pPr>
            <w:r w:rsidRPr="00515364">
              <w:rPr>
                <w:rFonts w:asciiTheme="minorHAnsi" w:hAnsiTheme="minorHAnsi" w:cstheme="minorHAnsi"/>
                <w:b/>
                <w:sz w:val="22"/>
                <w:szCs w:val="22"/>
              </w:rPr>
              <w:t xml:space="preserve">IP – </w:t>
            </w:r>
            <w:r w:rsidR="00445FDF">
              <w:rPr>
                <w:rFonts w:asciiTheme="minorHAnsi" w:hAnsiTheme="minorHAnsi" w:cstheme="minorHAnsi"/>
                <w:b/>
                <w:sz w:val="22"/>
                <w:szCs w:val="22"/>
              </w:rPr>
              <w:t>13</w:t>
            </w:r>
          </w:p>
        </w:tc>
      </w:tr>
    </w:tbl>
    <w:p w14:paraId="682B971F" w14:textId="77777777" w:rsidR="006C7B83" w:rsidRPr="00515364" w:rsidRDefault="006C7B83" w:rsidP="006C7B83">
      <w:pPr>
        <w:rPr>
          <w:rFonts w:asciiTheme="minorHAnsi" w:hAnsiTheme="minorHAnsi" w:cstheme="minorHAnsi"/>
          <w:sz w:val="22"/>
          <w:szCs w:val="22"/>
          <w:lang w:eastAsia="zh-CN"/>
        </w:rPr>
      </w:pPr>
    </w:p>
    <w:p w14:paraId="6B517FDD" w14:textId="77777777" w:rsidR="006C7B83" w:rsidRPr="00515364" w:rsidRDefault="006C7B83" w:rsidP="006C7B83">
      <w:pPr>
        <w:pStyle w:val="BodyTextIndent"/>
        <w:ind w:left="0" w:firstLine="0"/>
        <w:jc w:val="both"/>
        <w:rPr>
          <w:rFonts w:asciiTheme="minorHAnsi" w:hAnsiTheme="minorHAnsi" w:cstheme="minorHAnsi"/>
          <w:i/>
          <w:sz w:val="22"/>
          <w:szCs w:val="22"/>
          <w:u w:val="single"/>
        </w:rPr>
      </w:pPr>
      <w:r w:rsidRPr="00515364">
        <w:rPr>
          <w:rFonts w:asciiTheme="minorHAnsi" w:hAnsiTheme="minorHAnsi" w:cstheme="minorHAnsi"/>
          <w:i/>
          <w:sz w:val="22"/>
          <w:szCs w:val="22"/>
          <w:u w:val="single"/>
        </w:rPr>
        <w:t>Summary:</w:t>
      </w:r>
    </w:p>
    <w:p w14:paraId="2A63C513" w14:textId="2A85EE62" w:rsidR="0081142E" w:rsidRPr="00515364" w:rsidRDefault="0081142E" w:rsidP="00BB0CF7">
      <w:pPr>
        <w:jc w:val="both"/>
        <w:rPr>
          <w:rFonts w:asciiTheme="minorHAnsi" w:hAnsiTheme="minorHAnsi" w:cstheme="minorHAnsi"/>
          <w:sz w:val="22"/>
          <w:szCs w:val="22"/>
        </w:rPr>
      </w:pPr>
      <w:r w:rsidRPr="00515364">
        <w:rPr>
          <w:rFonts w:asciiTheme="minorHAnsi" w:hAnsiTheme="minorHAnsi" w:cstheme="minorHAnsi"/>
          <w:sz w:val="22"/>
          <w:szCs w:val="22"/>
        </w:rPr>
        <w:t xml:space="preserve">On May 22, 2025, the Working Group exposed an agenda item </w:t>
      </w:r>
      <w:r w:rsidR="006B2DE0">
        <w:rPr>
          <w:rFonts w:asciiTheme="minorHAnsi" w:hAnsiTheme="minorHAnsi" w:cstheme="minorHAnsi"/>
          <w:sz w:val="22"/>
          <w:szCs w:val="22"/>
        </w:rPr>
        <w:t>with a recommendation to reject as not applicable</w:t>
      </w:r>
      <w:r w:rsidRPr="00515364">
        <w:rPr>
          <w:rFonts w:asciiTheme="minorHAnsi" w:hAnsiTheme="minorHAnsi" w:cstheme="minorHAnsi"/>
          <w:sz w:val="22"/>
          <w:szCs w:val="22"/>
        </w:rPr>
        <w:t xml:space="preserve"> </w:t>
      </w:r>
      <w:r w:rsidRPr="00515364">
        <w:rPr>
          <w:rFonts w:asciiTheme="minorHAnsi" w:hAnsiTheme="minorHAnsi" w:cstheme="minorHAnsi"/>
          <w:i/>
          <w:iCs/>
          <w:sz w:val="22"/>
          <w:szCs w:val="22"/>
        </w:rPr>
        <w:t>ASU 2025-02, Liabilities (Topic 405), Amendments to SEC Paragraphs Pursuant to SEC Staff Accounting Bulletin No. 122</w:t>
      </w:r>
      <w:r w:rsidR="0075161B">
        <w:rPr>
          <w:rFonts w:asciiTheme="minorHAnsi" w:hAnsiTheme="minorHAnsi" w:cstheme="minorHAnsi"/>
          <w:sz w:val="22"/>
          <w:szCs w:val="22"/>
        </w:rPr>
        <w:t xml:space="preserve">. This ASU is not applicable as it eliminates SEC guidance which was rejected for statutory accounting purposes. </w:t>
      </w:r>
    </w:p>
    <w:p w14:paraId="5D759024" w14:textId="77777777" w:rsidR="006C7B83" w:rsidRPr="004274EA" w:rsidRDefault="006C7B83" w:rsidP="006C7B83">
      <w:pPr>
        <w:pStyle w:val="paragraph"/>
        <w:keepNext/>
        <w:spacing w:before="0" w:beforeAutospacing="0" w:after="0" w:afterAutospacing="0"/>
        <w:jc w:val="both"/>
        <w:textAlignment w:val="baseline"/>
        <w:rPr>
          <w:rFonts w:asciiTheme="minorHAnsi" w:hAnsiTheme="minorHAnsi" w:cstheme="minorHAnsi"/>
          <w:i/>
          <w:sz w:val="22"/>
          <w:szCs w:val="22"/>
          <w:u w:val="single"/>
        </w:rPr>
      </w:pPr>
      <w:r w:rsidRPr="004274EA">
        <w:rPr>
          <w:rFonts w:asciiTheme="minorHAnsi" w:hAnsiTheme="minorHAnsi" w:cstheme="minorHAnsi"/>
          <w:i/>
          <w:sz w:val="22"/>
          <w:szCs w:val="22"/>
          <w:u w:val="single"/>
        </w:rPr>
        <w:lastRenderedPageBreak/>
        <w:t>Interested Parties’ Comments:</w:t>
      </w:r>
    </w:p>
    <w:p w14:paraId="0227A506" w14:textId="79D39806" w:rsidR="006C7B83" w:rsidRPr="00515364" w:rsidRDefault="006C7B83" w:rsidP="006C7B83">
      <w:pPr>
        <w:widowControl w:val="0"/>
        <w:jc w:val="both"/>
        <w:rPr>
          <w:rFonts w:asciiTheme="minorHAnsi" w:hAnsiTheme="minorHAnsi" w:cstheme="minorHAnsi"/>
          <w:color w:val="000000" w:themeColor="text1"/>
          <w:sz w:val="22"/>
          <w:szCs w:val="22"/>
        </w:rPr>
      </w:pPr>
      <w:r w:rsidRPr="004274EA">
        <w:rPr>
          <w:rFonts w:asciiTheme="minorHAnsi" w:hAnsiTheme="minorHAnsi" w:cstheme="minorHAnsi"/>
          <w:color w:val="000000" w:themeColor="text1"/>
          <w:sz w:val="22"/>
          <w:szCs w:val="22"/>
        </w:rPr>
        <w:t>Interested parties have no comment on this item</w:t>
      </w:r>
      <w:r w:rsidR="004B376A" w:rsidRPr="004274EA">
        <w:rPr>
          <w:rFonts w:asciiTheme="minorHAnsi" w:hAnsiTheme="minorHAnsi" w:cstheme="minorHAnsi"/>
          <w:color w:val="000000" w:themeColor="text1"/>
          <w:sz w:val="22"/>
          <w:szCs w:val="22"/>
        </w:rPr>
        <w:t>.</w:t>
      </w:r>
      <w:r w:rsidR="004B376A" w:rsidRPr="00515364">
        <w:rPr>
          <w:rFonts w:asciiTheme="minorHAnsi" w:hAnsiTheme="minorHAnsi" w:cstheme="minorHAnsi"/>
          <w:color w:val="000000" w:themeColor="text1"/>
          <w:sz w:val="22"/>
          <w:szCs w:val="22"/>
        </w:rPr>
        <w:t xml:space="preserve"> </w:t>
      </w:r>
    </w:p>
    <w:p w14:paraId="45F298E4" w14:textId="77777777" w:rsidR="006C7B83" w:rsidRPr="00515364" w:rsidRDefault="006C7B83" w:rsidP="006C7B83">
      <w:pPr>
        <w:widowControl w:val="0"/>
        <w:jc w:val="both"/>
        <w:rPr>
          <w:rFonts w:asciiTheme="minorHAnsi" w:hAnsiTheme="minorHAnsi" w:cstheme="minorHAnsi"/>
          <w:sz w:val="22"/>
          <w:szCs w:val="22"/>
        </w:rPr>
      </w:pPr>
    </w:p>
    <w:p w14:paraId="06E04823" w14:textId="77777777" w:rsidR="006C7B83" w:rsidRPr="00515364" w:rsidRDefault="006C7B83" w:rsidP="006C7B83">
      <w:pPr>
        <w:pStyle w:val="ListContinue"/>
        <w:keepNext/>
        <w:keepLines/>
        <w:numPr>
          <w:ilvl w:val="0"/>
          <w:numId w:val="0"/>
        </w:numPr>
        <w:spacing w:after="0"/>
        <w:jc w:val="both"/>
        <w:rPr>
          <w:rFonts w:asciiTheme="minorHAnsi" w:hAnsiTheme="minorHAnsi" w:cstheme="minorHAnsi"/>
          <w:i/>
          <w:kern w:val="32"/>
          <w:sz w:val="22"/>
          <w:szCs w:val="22"/>
          <w:u w:val="single"/>
        </w:rPr>
      </w:pPr>
      <w:r w:rsidRPr="00515364">
        <w:rPr>
          <w:rFonts w:asciiTheme="minorHAnsi" w:hAnsiTheme="minorHAnsi" w:cstheme="minorHAnsi"/>
          <w:i/>
          <w:kern w:val="32"/>
          <w:sz w:val="22"/>
          <w:szCs w:val="22"/>
          <w:u w:val="single"/>
        </w:rPr>
        <w:t>Recommendation:</w:t>
      </w:r>
    </w:p>
    <w:p w14:paraId="653C2102" w14:textId="50CA415C" w:rsidR="006C7B83" w:rsidRPr="00515364" w:rsidRDefault="00776D4E" w:rsidP="00D83C2D">
      <w:pPr>
        <w:jc w:val="both"/>
        <w:rPr>
          <w:rFonts w:asciiTheme="minorHAnsi" w:hAnsiTheme="minorHAnsi" w:cstheme="minorHAnsi"/>
          <w:b/>
          <w:bCs/>
          <w:sz w:val="22"/>
          <w:szCs w:val="22"/>
        </w:rPr>
      </w:pPr>
      <w:r w:rsidRPr="00515364">
        <w:rPr>
          <w:rFonts w:asciiTheme="minorHAnsi" w:hAnsiTheme="minorHAnsi" w:cstheme="minorHAnsi"/>
          <w:b/>
          <w:sz w:val="22"/>
          <w:szCs w:val="22"/>
        </w:rPr>
        <w:t xml:space="preserve">NAIC staff recommends that the Working Group adopt </w:t>
      </w:r>
      <w:r w:rsidR="00D83C2D">
        <w:rPr>
          <w:rFonts w:asciiTheme="minorHAnsi" w:hAnsiTheme="minorHAnsi" w:cstheme="minorHAnsi"/>
          <w:b/>
          <w:sz w:val="22"/>
          <w:szCs w:val="22"/>
        </w:rPr>
        <w:t xml:space="preserve">the exposed </w:t>
      </w:r>
      <w:r w:rsidRPr="00515364">
        <w:rPr>
          <w:rFonts w:asciiTheme="minorHAnsi" w:hAnsiTheme="minorHAnsi" w:cstheme="minorHAnsi"/>
          <w:b/>
          <w:sz w:val="22"/>
          <w:szCs w:val="22"/>
        </w:rPr>
        <w:t xml:space="preserve">revisions to </w:t>
      </w:r>
      <w:r w:rsidRPr="00515364">
        <w:rPr>
          <w:rFonts w:asciiTheme="minorHAnsi" w:hAnsiTheme="minorHAnsi" w:cstheme="minorHAnsi"/>
          <w:b/>
          <w:i/>
          <w:iCs/>
          <w:sz w:val="22"/>
          <w:szCs w:val="22"/>
        </w:rPr>
        <w:t>Appendix D—Nonapplicable GAAP Pronouncements</w:t>
      </w:r>
      <w:r w:rsidRPr="00515364">
        <w:rPr>
          <w:rFonts w:asciiTheme="minorHAnsi" w:hAnsiTheme="minorHAnsi" w:cstheme="minorHAnsi"/>
          <w:b/>
          <w:sz w:val="22"/>
          <w:szCs w:val="22"/>
        </w:rPr>
        <w:t xml:space="preserve"> to reject </w:t>
      </w:r>
      <w:r w:rsidRPr="00515364">
        <w:rPr>
          <w:rFonts w:asciiTheme="minorHAnsi" w:hAnsiTheme="minorHAnsi" w:cstheme="minorHAnsi"/>
          <w:b/>
          <w:i/>
          <w:iCs/>
          <w:sz w:val="22"/>
          <w:szCs w:val="22"/>
        </w:rPr>
        <w:t>ASU 2025-02, Liabilities (Topic 405), Amendments to SEC Paragraphs Pursuant to SEC Staff Accounting Bulletin No. 122</w:t>
      </w:r>
      <w:r w:rsidRPr="00515364">
        <w:rPr>
          <w:rFonts w:asciiTheme="minorHAnsi" w:hAnsiTheme="minorHAnsi" w:cstheme="minorHAnsi"/>
          <w:b/>
          <w:sz w:val="22"/>
          <w:szCs w:val="22"/>
        </w:rPr>
        <w:t xml:space="preserve"> as not applicable to statutory accounting. This guidance is not applicable as it eliminates SEC guidance which was rejected for statutory accounting purposes.</w:t>
      </w:r>
    </w:p>
    <w:p w14:paraId="54C81B18" w14:textId="77777777" w:rsidR="00CE583D" w:rsidRDefault="00CE583D" w:rsidP="00CF59B7">
      <w:pPr>
        <w:rPr>
          <w:rFonts w:asciiTheme="minorHAnsi" w:hAnsiTheme="minorHAnsi" w:cstheme="minorHAnsi"/>
          <w:b/>
          <w:bCs/>
          <w:sz w:val="22"/>
          <w:szCs w:val="22"/>
        </w:rPr>
      </w:pPr>
    </w:p>
    <w:p w14:paraId="54A36AA5" w14:textId="77777777" w:rsidR="00CE583D" w:rsidRDefault="00CE583D" w:rsidP="00CF59B7">
      <w:pPr>
        <w:rPr>
          <w:rFonts w:asciiTheme="minorHAnsi" w:hAnsiTheme="minorHAnsi" w:cstheme="minorHAnsi"/>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9B6CE4" w:rsidRPr="00515364" w14:paraId="6FE9D957" w14:textId="77777777" w:rsidTr="00AE07F2">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5C374C67" w14:textId="043E4E42" w:rsidR="009B6CE4" w:rsidRPr="00515364" w:rsidRDefault="000D2377" w:rsidP="00AE07F2">
            <w:pPr>
              <w:widowControl w:val="0"/>
              <w:jc w:val="center"/>
              <w:rPr>
                <w:rFonts w:asciiTheme="minorHAnsi" w:hAnsiTheme="minorHAnsi" w:cstheme="minorHAnsi"/>
                <w:b/>
                <w:color w:val="FFFFFF"/>
                <w:sz w:val="22"/>
                <w:szCs w:val="22"/>
              </w:rPr>
            </w:pPr>
            <w:r>
              <w:rPr>
                <w:rFonts w:asciiTheme="minorHAnsi" w:hAnsiTheme="minorHAnsi" w:cstheme="minorHAnsi"/>
                <w:b/>
                <w:bCs/>
                <w:sz w:val="22"/>
                <w:szCs w:val="22"/>
              </w:rPr>
              <w:br w:type="page"/>
            </w:r>
            <w:r w:rsidR="009B6CE4" w:rsidRPr="00515364">
              <w:rPr>
                <w:rFonts w:asciiTheme="minorHAnsi" w:hAnsiTheme="minorHAnsi" w:cstheme="minorHAnsi"/>
                <w:b/>
                <w:color w:val="000000"/>
                <w:sz w:val="22"/>
                <w:szCs w:val="22"/>
              </w:rPr>
              <w:br w:type="page"/>
            </w:r>
          </w:p>
          <w:p w14:paraId="507B0207" w14:textId="77777777" w:rsidR="009B6CE4" w:rsidRPr="00515364" w:rsidRDefault="009B6CE4"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A09B4FD" w14:textId="77777777" w:rsidR="009B6CE4" w:rsidRPr="00515364" w:rsidRDefault="009B6CE4" w:rsidP="00AE07F2">
            <w:pPr>
              <w:widowControl w:val="0"/>
              <w:jc w:val="center"/>
              <w:rPr>
                <w:rFonts w:asciiTheme="minorHAnsi" w:hAnsiTheme="minorHAnsi" w:cstheme="minorHAnsi"/>
                <w:b/>
                <w:color w:val="FFFFFF"/>
                <w:sz w:val="22"/>
                <w:szCs w:val="22"/>
              </w:rPr>
            </w:pPr>
          </w:p>
          <w:p w14:paraId="01711DB7" w14:textId="77777777" w:rsidR="009B6CE4" w:rsidRPr="00515364" w:rsidRDefault="009B6CE4"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B8D93C0" w14:textId="77777777" w:rsidR="009B6CE4" w:rsidRPr="00515364" w:rsidRDefault="009B6CE4" w:rsidP="00AE07F2">
            <w:pPr>
              <w:widowControl w:val="0"/>
              <w:jc w:val="center"/>
              <w:rPr>
                <w:rFonts w:asciiTheme="minorHAnsi" w:hAnsiTheme="minorHAnsi" w:cstheme="minorHAnsi"/>
                <w:b/>
                <w:color w:val="FFFFFF"/>
                <w:sz w:val="22"/>
                <w:szCs w:val="22"/>
              </w:rPr>
            </w:pPr>
          </w:p>
          <w:p w14:paraId="316A1547" w14:textId="77777777" w:rsidR="009B6CE4" w:rsidRPr="00515364" w:rsidRDefault="009B6CE4"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4DBF12CB" w14:textId="77777777" w:rsidR="009B6CE4" w:rsidRPr="00515364" w:rsidRDefault="009B6CE4"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3640D2F5" w14:textId="77777777" w:rsidR="009B6CE4" w:rsidRPr="00515364" w:rsidRDefault="009B6CE4"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Comment Letter Page Number</w:t>
            </w:r>
          </w:p>
        </w:tc>
      </w:tr>
      <w:tr w:rsidR="009B6CE4" w:rsidRPr="007B6968" w14:paraId="4D6B577F" w14:textId="77777777" w:rsidTr="00AE07F2">
        <w:trPr>
          <w:trHeight w:val="800"/>
        </w:trPr>
        <w:tc>
          <w:tcPr>
            <w:tcW w:w="1615" w:type="dxa"/>
            <w:tcBorders>
              <w:top w:val="single" w:sz="4" w:space="0" w:color="FFFFFF"/>
            </w:tcBorders>
            <w:shd w:val="clear" w:color="auto" w:fill="F2F2F2"/>
            <w:vAlign w:val="center"/>
          </w:tcPr>
          <w:p w14:paraId="7943E4B9" w14:textId="2E5676C0" w:rsidR="009B6CE4" w:rsidRPr="007B6968" w:rsidRDefault="009B6CE4" w:rsidP="00AE07F2">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2025-1</w:t>
            </w:r>
            <w:r>
              <w:rPr>
                <w:rFonts w:asciiTheme="minorHAnsi" w:hAnsiTheme="minorHAnsi" w:cstheme="minorHAnsi"/>
                <w:b/>
                <w:sz w:val="22"/>
                <w:szCs w:val="22"/>
              </w:rPr>
              <w:t>7EP</w:t>
            </w:r>
          </w:p>
          <w:p w14:paraId="3CAA92CE" w14:textId="788CB7C2" w:rsidR="009B6CE4" w:rsidRPr="007B6968" w:rsidRDefault="009B6CE4" w:rsidP="00AE07F2">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w:t>
            </w:r>
            <w:r>
              <w:rPr>
                <w:rFonts w:asciiTheme="minorHAnsi" w:hAnsiTheme="minorHAnsi" w:cstheme="minorHAnsi"/>
                <w:b/>
                <w:sz w:val="22"/>
                <w:szCs w:val="22"/>
              </w:rPr>
              <w:t>Julie</w:t>
            </w:r>
            <w:r w:rsidRPr="007B6968">
              <w:rPr>
                <w:rFonts w:asciiTheme="minorHAnsi" w:hAnsiTheme="minorHAnsi" w:cstheme="minorHAnsi"/>
                <w:b/>
                <w:sz w:val="22"/>
                <w:szCs w:val="22"/>
              </w:rPr>
              <w:t>)</w:t>
            </w:r>
          </w:p>
        </w:tc>
        <w:tc>
          <w:tcPr>
            <w:tcW w:w="3198" w:type="dxa"/>
            <w:tcBorders>
              <w:top w:val="single" w:sz="4" w:space="0" w:color="FFFFFF"/>
            </w:tcBorders>
            <w:shd w:val="clear" w:color="auto" w:fill="F2F2F2"/>
            <w:vAlign w:val="center"/>
          </w:tcPr>
          <w:p w14:paraId="76CEBD94" w14:textId="1332F173" w:rsidR="009B6CE4" w:rsidRPr="007B6968" w:rsidRDefault="001D75FB" w:rsidP="00AE07F2">
            <w:pPr>
              <w:pStyle w:val="Heading2"/>
              <w:rPr>
                <w:rFonts w:asciiTheme="minorHAnsi" w:hAnsiTheme="minorHAnsi" w:cstheme="minorHAnsi"/>
                <w:sz w:val="22"/>
                <w:szCs w:val="22"/>
              </w:rPr>
            </w:pPr>
            <w:r w:rsidRPr="001D75FB">
              <w:rPr>
                <w:rFonts w:asciiTheme="minorHAnsi" w:hAnsiTheme="minorHAnsi" w:cstheme="minorHAnsi"/>
                <w:sz w:val="22"/>
                <w:szCs w:val="22"/>
              </w:rPr>
              <w:t>Editorial Process – May 2025</w:t>
            </w:r>
          </w:p>
        </w:tc>
        <w:tc>
          <w:tcPr>
            <w:tcW w:w="2112" w:type="dxa"/>
            <w:tcBorders>
              <w:top w:val="single" w:sz="4" w:space="0" w:color="FFFFFF"/>
            </w:tcBorders>
            <w:shd w:val="clear" w:color="auto" w:fill="F2F2F2"/>
            <w:vAlign w:val="center"/>
          </w:tcPr>
          <w:p w14:paraId="744BC150" w14:textId="5030C4FB" w:rsidR="009B6CE4" w:rsidRPr="007B6968" w:rsidRDefault="009B6CE4" w:rsidP="00AE07F2">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1</w:t>
            </w:r>
            <w:r w:rsidR="00D41244">
              <w:rPr>
                <w:rFonts w:asciiTheme="minorHAnsi" w:hAnsiTheme="minorHAnsi" w:cstheme="minorHAnsi"/>
                <w:b/>
                <w:sz w:val="22"/>
                <w:szCs w:val="22"/>
              </w:rPr>
              <w:t>6</w:t>
            </w:r>
            <w:r w:rsidRPr="007B6968">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1943FF4B" w14:textId="57E4826E" w:rsidR="009B6CE4" w:rsidRPr="007B6968" w:rsidRDefault="00F174F1" w:rsidP="00AE07F2">
            <w:pPr>
              <w:widowControl w:val="0"/>
              <w:jc w:val="center"/>
              <w:rPr>
                <w:rFonts w:asciiTheme="minorHAnsi" w:hAnsiTheme="minorHAnsi" w:cstheme="minorHAnsi"/>
                <w:b/>
                <w:sz w:val="22"/>
                <w:szCs w:val="22"/>
              </w:rPr>
            </w:pPr>
            <w:r>
              <w:rPr>
                <w:rFonts w:asciiTheme="minorHAnsi" w:hAnsiTheme="minorHAnsi" w:cstheme="minorHAnsi"/>
                <w:b/>
                <w:sz w:val="22"/>
                <w:szCs w:val="22"/>
              </w:rPr>
              <w:t xml:space="preserve">No </w:t>
            </w:r>
            <w:r w:rsidR="009B6CE4" w:rsidRPr="007B6968">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60A5A301" w14:textId="5936BAAB" w:rsidR="009B6CE4" w:rsidRPr="007B6968" w:rsidRDefault="009B6CE4" w:rsidP="00AE07F2">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 xml:space="preserve">IP – </w:t>
            </w:r>
            <w:r w:rsidR="00445FDF">
              <w:rPr>
                <w:rFonts w:asciiTheme="minorHAnsi" w:hAnsiTheme="minorHAnsi" w:cstheme="minorHAnsi"/>
                <w:b/>
                <w:sz w:val="22"/>
                <w:szCs w:val="22"/>
              </w:rPr>
              <w:t>13</w:t>
            </w:r>
          </w:p>
        </w:tc>
      </w:tr>
    </w:tbl>
    <w:p w14:paraId="2A087FD3" w14:textId="77777777" w:rsidR="009B6CE4" w:rsidRPr="007B6968" w:rsidRDefault="009B6CE4" w:rsidP="009B6CE4">
      <w:pPr>
        <w:rPr>
          <w:rFonts w:asciiTheme="minorHAnsi" w:hAnsiTheme="minorHAnsi" w:cstheme="minorHAnsi"/>
          <w:sz w:val="22"/>
          <w:szCs w:val="22"/>
          <w:lang w:eastAsia="zh-CN"/>
        </w:rPr>
      </w:pPr>
    </w:p>
    <w:p w14:paraId="479B14CB" w14:textId="77777777" w:rsidR="009B6CE4" w:rsidRPr="00BB5D30" w:rsidRDefault="009B6CE4" w:rsidP="009B6CE4">
      <w:pPr>
        <w:pStyle w:val="BodyTextIndent"/>
        <w:ind w:left="0" w:firstLine="0"/>
        <w:jc w:val="both"/>
        <w:rPr>
          <w:rFonts w:asciiTheme="minorHAnsi" w:hAnsiTheme="minorHAnsi" w:cstheme="minorHAnsi"/>
          <w:i/>
          <w:sz w:val="22"/>
          <w:szCs w:val="22"/>
          <w:u w:val="single"/>
        </w:rPr>
      </w:pPr>
      <w:r w:rsidRPr="00BB5D30">
        <w:rPr>
          <w:rFonts w:asciiTheme="minorHAnsi" w:hAnsiTheme="minorHAnsi" w:cstheme="minorHAnsi"/>
          <w:i/>
          <w:sz w:val="22"/>
          <w:szCs w:val="22"/>
          <w:u w:val="single"/>
        </w:rPr>
        <w:t>Summary:</w:t>
      </w:r>
    </w:p>
    <w:p w14:paraId="237994FA" w14:textId="189F9A6F" w:rsidR="009B6CE4" w:rsidRPr="00BB5D30" w:rsidRDefault="009B6CE4" w:rsidP="009B6CE4">
      <w:pPr>
        <w:jc w:val="both"/>
        <w:rPr>
          <w:rFonts w:asciiTheme="minorHAnsi" w:hAnsiTheme="minorHAnsi" w:cstheme="minorHAnsi"/>
          <w:sz w:val="22"/>
          <w:szCs w:val="22"/>
        </w:rPr>
      </w:pPr>
      <w:r>
        <w:rPr>
          <w:rFonts w:asciiTheme="minorHAnsi" w:hAnsiTheme="minorHAnsi" w:cstheme="minorHAnsi"/>
          <w:sz w:val="22"/>
          <w:szCs w:val="22"/>
        </w:rPr>
        <w:t xml:space="preserve">This agenda item </w:t>
      </w:r>
      <w:r w:rsidR="00F04BE8">
        <w:rPr>
          <w:rFonts w:asciiTheme="minorHAnsi" w:hAnsiTheme="minorHAnsi" w:cstheme="minorHAnsi"/>
          <w:sz w:val="22"/>
          <w:szCs w:val="22"/>
        </w:rPr>
        <w:t>was exposed o</w:t>
      </w:r>
      <w:r w:rsidR="00F04BE8" w:rsidRPr="00F04BE8">
        <w:rPr>
          <w:rFonts w:asciiTheme="minorHAnsi" w:hAnsiTheme="minorHAnsi" w:cstheme="minorHAnsi"/>
          <w:sz w:val="22"/>
          <w:szCs w:val="22"/>
        </w:rPr>
        <w:t>n May 22, 2025</w:t>
      </w:r>
      <w:r>
        <w:rPr>
          <w:rFonts w:asciiTheme="minorHAnsi" w:hAnsiTheme="minorHAnsi" w:cstheme="minorHAnsi"/>
          <w:sz w:val="22"/>
          <w:szCs w:val="22"/>
        </w:rPr>
        <w:t xml:space="preserve"> </w:t>
      </w:r>
      <w:r w:rsidR="00A72DA8">
        <w:rPr>
          <w:rFonts w:asciiTheme="minorHAnsi" w:hAnsiTheme="minorHAnsi" w:cstheme="minorHAnsi"/>
          <w:sz w:val="22"/>
          <w:szCs w:val="22"/>
        </w:rPr>
        <w:t xml:space="preserve">and proposes </w:t>
      </w:r>
      <w:r>
        <w:rPr>
          <w:rFonts w:asciiTheme="minorHAnsi" w:hAnsiTheme="minorHAnsi" w:cstheme="minorHAnsi"/>
          <w:sz w:val="22"/>
          <w:szCs w:val="22"/>
        </w:rPr>
        <w:t xml:space="preserve">editorial revisions to three SSAPs and one interpretation. The tracked changes showing the revisions are reflected in the agenda item, with a brief overview of each item below: </w:t>
      </w:r>
    </w:p>
    <w:p w14:paraId="0A54FD83" w14:textId="77777777" w:rsidR="009B6CE4" w:rsidRDefault="009B6CE4" w:rsidP="009B6CE4">
      <w:pPr>
        <w:jc w:val="both"/>
        <w:rPr>
          <w:rFonts w:asciiTheme="minorHAnsi" w:hAnsiTheme="minorHAnsi" w:cstheme="minorHAnsi"/>
          <w:sz w:val="22"/>
          <w:szCs w:val="22"/>
        </w:rPr>
      </w:pPr>
    </w:p>
    <w:p w14:paraId="798E3106" w14:textId="77777777" w:rsidR="009B6CE4" w:rsidRDefault="009B6CE4" w:rsidP="00A72DA8">
      <w:pPr>
        <w:pStyle w:val="ListParagraph"/>
        <w:numPr>
          <w:ilvl w:val="0"/>
          <w:numId w:val="25"/>
        </w:numPr>
        <w:jc w:val="both"/>
        <w:rPr>
          <w:rFonts w:asciiTheme="minorHAnsi" w:hAnsiTheme="minorHAnsi" w:cstheme="minorHAnsi"/>
          <w:sz w:val="22"/>
          <w:szCs w:val="22"/>
        </w:rPr>
      </w:pPr>
      <w:r w:rsidRPr="00416D7C">
        <w:rPr>
          <w:rFonts w:asciiTheme="minorHAnsi" w:eastAsia="Times New Roman" w:hAnsiTheme="minorHAnsi" w:cstheme="minorHAnsi"/>
          <w:b/>
          <w:bCs/>
          <w:i/>
          <w:iCs/>
          <w:sz w:val="22"/>
          <w:szCs w:val="22"/>
          <w:lang w:eastAsia="en-US"/>
        </w:rPr>
        <w:t>SSAP No. 26—Bonds</w:t>
      </w:r>
      <w:r w:rsidRPr="00416D7C">
        <w:rPr>
          <w:rFonts w:asciiTheme="minorHAnsi" w:eastAsia="Times New Roman" w:hAnsiTheme="minorHAnsi" w:cstheme="minorHAnsi"/>
          <w:sz w:val="22"/>
          <w:szCs w:val="22"/>
          <w:lang w:eastAsia="en-US"/>
        </w:rPr>
        <w:t xml:space="preserve">: </w:t>
      </w:r>
      <w:r w:rsidRPr="00416D7C">
        <w:rPr>
          <w:rFonts w:asciiTheme="minorHAnsi" w:hAnsiTheme="minorHAnsi" w:cstheme="minorHAnsi"/>
          <w:sz w:val="22"/>
          <w:szCs w:val="22"/>
        </w:rPr>
        <w:t>Update Disclosure 40.f. to Match Schedule D, Part 1A Maturity categories. Schedule D, Part 1A has maturity categories of 10-20 years and over 20 years. The disclosure in SSAP No. 26 only goes up to a</w:t>
      </w:r>
      <w:r>
        <w:rPr>
          <w:rFonts w:asciiTheme="minorHAnsi" w:hAnsiTheme="minorHAnsi" w:cstheme="minorHAnsi"/>
          <w:sz w:val="22"/>
          <w:szCs w:val="22"/>
        </w:rPr>
        <w:t>n</w:t>
      </w:r>
      <w:r w:rsidRPr="00416D7C">
        <w:rPr>
          <w:rFonts w:asciiTheme="minorHAnsi" w:hAnsiTheme="minorHAnsi" w:cstheme="minorHAnsi"/>
          <w:sz w:val="22"/>
          <w:szCs w:val="22"/>
        </w:rPr>
        <w:t xml:space="preserve"> after 10-year category.</w:t>
      </w:r>
    </w:p>
    <w:p w14:paraId="5EFBBA59" w14:textId="77777777" w:rsidR="009B6CE4" w:rsidRPr="00D71A95" w:rsidRDefault="009B6CE4" w:rsidP="009B6CE4">
      <w:pPr>
        <w:pStyle w:val="ListParagraph"/>
        <w:jc w:val="both"/>
        <w:rPr>
          <w:rFonts w:asciiTheme="minorHAnsi" w:eastAsia="Times New Roman" w:hAnsiTheme="minorHAnsi" w:cstheme="minorHAnsi"/>
          <w:b/>
          <w:bCs/>
          <w:i/>
          <w:iCs/>
          <w:sz w:val="22"/>
          <w:szCs w:val="22"/>
          <w:lang w:eastAsia="en-US"/>
        </w:rPr>
      </w:pPr>
    </w:p>
    <w:p w14:paraId="7A28DC3E" w14:textId="77777777" w:rsidR="009B6CE4" w:rsidRPr="00D71A95" w:rsidRDefault="009B6CE4" w:rsidP="00A72DA8">
      <w:pPr>
        <w:pStyle w:val="ListParagraph"/>
        <w:numPr>
          <w:ilvl w:val="0"/>
          <w:numId w:val="25"/>
        </w:numPr>
        <w:jc w:val="both"/>
        <w:rPr>
          <w:rFonts w:asciiTheme="minorHAnsi" w:eastAsia="Times New Roman" w:hAnsiTheme="minorHAnsi" w:cstheme="minorHAnsi"/>
          <w:b/>
          <w:bCs/>
          <w:i/>
          <w:iCs/>
          <w:sz w:val="22"/>
          <w:szCs w:val="22"/>
          <w:lang w:eastAsia="en-US"/>
        </w:rPr>
      </w:pPr>
      <w:r w:rsidRPr="00D71A95">
        <w:rPr>
          <w:rFonts w:asciiTheme="minorHAnsi" w:eastAsia="Times New Roman" w:hAnsiTheme="minorHAnsi" w:cstheme="minorHAnsi"/>
          <w:b/>
          <w:bCs/>
          <w:i/>
          <w:iCs/>
          <w:sz w:val="22"/>
          <w:szCs w:val="22"/>
          <w:lang w:eastAsia="en-US"/>
        </w:rPr>
        <w:t xml:space="preserve">SSAP No. 41—Surplus Notes: </w:t>
      </w:r>
      <w:r w:rsidRPr="00D71A95">
        <w:rPr>
          <w:rFonts w:asciiTheme="minorHAnsi" w:eastAsia="Times New Roman" w:hAnsiTheme="minorHAnsi" w:cstheme="minorHAnsi"/>
          <w:sz w:val="22"/>
          <w:szCs w:val="22"/>
          <w:lang w:eastAsia="en-US"/>
        </w:rPr>
        <w:t>Remove remaining reference to a “CRP” designation in paragraph 11. Whether the designation is required from a Credit Rating Provider or from the SVO is contingent on the Purposes and Procedures Manual of the NAIC Investment Analysis Office.</w:t>
      </w:r>
    </w:p>
    <w:p w14:paraId="0C9636A7" w14:textId="77777777" w:rsidR="009B6CE4" w:rsidRPr="00D71A95" w:rsidRDefault="009B6CE4" w:rsidP="009B6CE4">
      <w:pPr>
        <w:pStyle w:val="ListParagraph"/>
        <w:rPr>
          <w:rFonts w:asciiTheme="minorHAnsi" w:eastAsia="Times New Roman" w:hAnsiTheme="minorHAnsi" w:cstheme="minorHAnsi"/>
          <w:b/>
          <w:bCs/>
          <w:i/>
          <w:iCs/>
          <w:sz w:val="22"/>
          <w:szCs w:val="22"/>
          <w:lang w:eastAsia="en-US"/>
        </w:rPr>
      </w:pPr>
    </w:p>
    <w:p w14:paraId="79BB6F85" w14:textId="77777777" w:rsidR="009B6CE4" w:rsidRDefault="009B6CE4" w:rsidP="00A72DA8">
      <w:pPr>
        <w:pStyle w:val="ListParagraph"/>
        <w:numPr>
          <w:ilvl w:val="0"/>
          <w:numId w:val="25"/>
        </w:numPr>
        <w:jc w:val="both"/>
        <w:rPr>
          <w:rFonts w:asciiTheme="minorHAnsi" w:eastAsia="Times New Roman" w:hAnsiTheme="minorHAnsi" w:cstheme="minorHAnsi"/>
          <w:b/>
          <w:bCs/>
          <w:i/>
          <w:iCs/>
          <w:sz w:val="22"/>
          <w:szCs w:val="22"/>
          <w:lang w:eastAsia="en-US"/>
        </w:rPr>
      </w:pPr>
      <w:r w:rsidRPr="00D107CF">
        <w:rPr>
          <w:rFonts w:asciiTheme="minorHAnsi" w:eastAsia="Times New Roman" w:hAnsiTheme="minorHAnsi" w:cstheme="minorHAnsi"/>
          <w:b/>
          <w:bCs/>
          <w:i/>
          <w:iCs/>
          <w:sz w:val="22"/>
          <w:szCs w:val="22"/>
          <w:lang w:eastAsia="en-US"/>
        </w:rPr>
        <w:t xml:space="preserve">SSAP No. 56—Separate Accounts: </w:t>
      </w:r>
      <w:r w:rsidRPr="00D107CF">
        <w:rPr>
          <w:rFonts w:asciiTheme="minorHAnsi" w:eastAsia="Times New Roman" w:hAnsiTheme="minorHAnsi" w:cstheme="minorHAnsi"/>
          <w:sz w:val="22"/>
          <w:szCs w:val="22"/>
          <w:lang w:eastAsia="en-US"/>
        </w:rPr>
        <w:t>Delete Disclosure 32.d. The disclosure is no longer applicable with previously adopted revisions.</w:t>
      </w:r>
    </w:p>
    <w:p w14:paraId="26B22CC4" w14:textId="77777777" w:rsidR="009B6CE4" w:rsidRPr="00D107CF" w:rsidRDefault="009B6CE4" w:rsidP="009B6CE4">
      <w:pPr>
        <w:pStyle w:val="ListParagraph"/>
        <w:rPr>
          <w:rFonts w:asciiTheme="minorHAnsi" w:eastAsia="Times New Roman" w:hAnsiTheme="minorHAnsi" w:cstheme="minorHAnsi"/>
          <w:b/>
          <w:bCs/>
          <w:i/>
          <w:iCs/>
          <w:sz w:val="22"/>
          <w:szCs w:val="22"/>
          <w:lang w:eastAsia="en-US"/>
        </w:rPr>
      </w:pPr>
    </w:p>
    <w:p w14:paraId="1C6C20F7" w14:textId="77777777" w:rsidR="009B6CE4" w:rsidRPr="005F7162" w:rsidRDefault="009B6CE4" w:rsidP="00A72DA8">
      <w:pPr>
        <w:pStyle w:val="ListParagraph"/>
        <w:numPr>
          <w:ilvl w:val="0"/>
          <w:numId w:val="25"/>
        </w:numPr>
        <w:jc w:val="both"/>
        <w:rPr>
          <w:rFonts w:asciiTheme="minorHAnsi" w:eastAsia="Times New Roman" w:hAnsiTheme="minorHAnsi" w:cstheme="minorHAnsi"/>
          <w:b/>
          <w:bCs/>
          <w:i/>
          <w:iCs/>
          <w:sz w:val="22"/>
          <w:szCs w:val="22"/>
          <w:lang w:eastAsia="en-US"/>
        </w:rPr>
      </w:pPr>
      <w:r w:rsidRPr="005F7162">
        <w:rPr>
          <w:rFonts w:asciiTheme="minorHAnsi" w:eastAsia="Times New Roman" w:hAnsiTheme="minorHAnsi" w:cstheme="minorHAnsi"/>
          <w:b/>
          <w:bCs/>
          <w:i/>
          <w:iCs/>
          <w:sz w:val="22"/>
          <w:szCs w:val="22"/>
          <w:lang w:eastAsia="en-US"/>
        </w:rPr>
        <w:t xml:space="preserve">INT 22-01: Freddie Mac When Issued K-Deal (WI Trust) Certificates: </w:t>
      </w:r>
      <w:r w:rsidRPr="005F7162">
        <w:rPr>
          <w:rFonts w:asciiTheme="minorHAnsi" w:eastAsia="Times New Roman" w:hAnsiTheme="minorHAnsi" w:cstheme="minorHAnsi"/>
          <w:sz w:val="22"/>
          <w:szCs w:val="22"/>
          <w:lang w:eastAsia="en-US"/>
        </w:rPr>
        <w:t>Remove old SSAP No. 43R—Loan-Backed and Structured Security terminology</w:t>
      </w:r>
    </w:p>
    <w:p w14:paraId="0ACA6F38" w14:textId="77777777" w:rsidR="00D35E26" w:rsidRPr="007B6968" w:rsidRDefault="00D35E26" w:rsidP="00D35E26">
      <w:pPr>
        <w:pStyle w:val="BodyTextIndent"/>
        <w:ind w:left="0" w:firstLine="0"/>
        <w:jc w:val="both"/>
        <w:rPr>
          <w:rFonts w:asciiTheme="minorHAnsi" w:hAnsiTheme="minorHAnsi" w:cstheme="minorHAnsi"/>
          <w:b/>
          <w:bCs/>
          <w:sz w:val="22"/>
          <w:szCs w:val="22"/>
        </w:rPr>
      </w:pPr>
    </w:p>
    <w:p w14:paraId="13197B88" w14:textId="77777777" w:rsidR="00D35E26" w:rsidRPr="00EF2F6F" w:rsidRDefault="00D35E26" w:rsidP="00D35E26">
      <w:pPr>
        <w:pStyle w:val="paragraph"/>
        <w:keepNext/>
        <w:spacing w:before="0" w:beforeAutospacing="0" w:after="0" w:afterAutospacing="0"/>
        <w:jc w:val="both"/>
        <w:textAlignment w:val="baseline"/>
        <w:rPr>
          <w:rFonts w:asciiTheme="minorHAnsi" w:hAnsiTheme="minorHAnsi" w:cstheme="minorHAnsi"/>
          <w:i/>
          <w:sz w:val="22"/>
          <w:szCs w:val="22"/>
          <w:u w:val="single"/>
        </w:rPr>
      </w:pPr>
      <w:r w:rsidRPr="00EF2F6F">
        <w:rPr>
          <w:rFonts w:asciiTheme="minorHAnsi" w:hAnsiTheme="minorHAnsi" w:cstheme="minorHAnsi"/>
          <w:i/>
          <w:sz w:val="22"/>
          <w:szCs w:val="22"/>
          <w:u w:val="single"/>
        </w:rPr>
        <w:t>Interested Parties’ Comments:</w:t>
      </w:r>
    </w:p>
    <w:p w14:paraId="74AAB35F" w14:textId="03AEEADE" w:rsidR="00D35E26" w:rsidRPr="00D35E26" w:rsidRDefault="00D35E26" w:rsidP="00D35E26">
      <w:pPr>
        <w:widowControl w:val="0"/>
        <w:jc w:val="both"/>
        <w:rPr>
          <w:rFonts w:asciiTheme="minorHAnsi" w:hAnsiTheme="minorHAnsi" w:cstheme="minorHAnsi"/>
          <w:color w:val="000000" w:themeColor="text1"/>
          <w:sz w:val="22"/>
          <w:szCs w:val="22"/>
        </w:rPr>
      </w:pPr>
      <w:r w:rsidRPr="00EF2F6F">
        <w:rPr>
          <w:rFonts w:asciiTheme="minorHAnsi" w:hAnsiTheme="minorHAnsi" w:cstheme="minorHAnsi"/>
          <w:color w:val="000000" w:themeColor="text1"/>
          <w:sz w:val="22"/>
          <w:szCs w:val="22"/>
        </w:rPr>
        <w:t>Interested parties have no comment on this item</w:t>
      </w:r>
      <w:r w:rsidR="004B376A" w:rsidRPr="00EF2F6F">
        <w:rPr>
          <w:rFonts w:asciiTheme="minorHAnsi" w:hAnsiTheme="minorHAnsi" w:cstheme="minorHAnsi"/>
          <w:color w:val="000000" w:themeColor="text1"/>
          <w:sz w:val="22"/>
          <w:szCs w:val="22"/>
        </w:rPr>
        <w:t>.</w:t>
      </w:r>
      <w:r w:rsidR="004B376A" w:rsidRPr="00D35E26">
        <w:rPr>
          <w:rFonts w:asciiTheme="minorHAnsi" w:hAnsiTheme="minorHAnsi" w:cstheme="minorHAnsi"/>
          <w:color w:val="000000" w:themeColor="text1"/>
          <w:sz w:val="22"/>
          <w:szCs w:val="22"/>
        </w:rPr>
        <w:t xml:space="preserve"> </w:t>
      </w:r>
    </w:p>
    <w:p w14:paraId="7B395B53" w14:textId="77777777" w:rsidR="009B6CE4" w:rsidRPr="005F7162" w:rsidRDefault="009B6CE4" w:rsidP="009B6CE4">
      <w:pPr>
        <w:pStyle w:val="ListParagraph"/>
        <w:rPr>
          <w:rFonts w:asciiTheme="minorHAnsi" w:eastAsia="Times New Roman" w:hAnsiTheme="minorHAnsi" w:cstheme="minorHAnsi"/>
          <w:b/>
          <w:bCs/>
          <w:i/>
          <w:iCs/>
          <w:sz w:val="22"/>
          <w:szCs w:val="22"/>
          <w:lang w:eastAsia="en-US"/>
        </w:rPr>
      </w:pPr>
    </w:p>
    <w:p w14:paraId="627176D0" w14:textId="77777777" w:rsidR="009B6CE4" w:rsidRPr="00E771C5" w:rsidRDefault="009B6CE4" w:rsidP="009B6CE4">
      <w:pPr>
        <w:jc w:val="both"/>
        <w:rPr>
          <w:rFonts w:asciiTheme="minorHAnsi" w:hAnsiTheme="minorHAnsi" w:cstheme="minorHAnsi"/>
          <w:i/>
          <w:iCs/>
          <w:sz w:val="22"/>
          <w:szCs w:val="22"/>
          <w:u w:val="single"/>
        </w:rPr>
      </w:pPr>
      <w:r w:rsidRPr="00E771C5">
        <w:rPr>
          <w:rFonts w:asciiTheme="minorHAnsi" w:hAnsiTheme="minorHAnsi" w:cstheme="minorHAnsi"/>
          <w:i/>
          <w:iCs/>
          <w:sz w:val="22"/>
          <w:szCs w:val="22"/>
          <w:u w:val="single"/>
        </w:rPr>
        <w:t xml:space="preserve">Recommendation: </w:t>
      </w:r>
    </w:p>
    <w:p w14:paraId="35E7E68D" w14:textId="3BA8CD60" w:rsidR="009B6CE4" w:rsidRPr="00BF1257" w:rsidRDefault="009B6CE4" w:rsidP="009B6CE4">
      <w:pPr>
        <w:jc w:val="both"/>
        <w:rPr>
          <w:rFonts w:asciiTheme="minorHAnsi" w:hAnsiTheme="minorHAnsi" w:cstheme="minorHAnsi"/>
          <w:b/>
          <w:sz w:val="22"/>
          <w:szCs w:val="22"/>
        </w:rPr>
      </w:pPr>
      <w:r w:rsidRPr="00BF1257">
        <w:rPr>
          <w:rFonts w:asciiTheme="minorHAnsi" w:hAnsiTheme="minorHAnsi" w:cstheme="minorHAnsi"/>
          <w:b/>
          <w:sz w:val="22"/>
          <w:szCs w:val="22"/>
        </w:rPr>
        <w:t xml:space="preserve">NAIC staff recommend that the Working Group </w:t>
      </w:r>
      <w:r w:rsidR="00460F0C">
        <w:rPr>
          <w:rFonts w:asciiTheme="minorHAnsi" w:hAnsiTheme="minorHAnsi" w:cstheme="minorHAnsi"/>
          <w:b/>
          <w:sz w:val="22"/>
          <w:szCs w:val="22"/>
        </w:rPr>
        <w:t xml:space="preserve">adopt the </w:t>
      </w:r>
      <w:r w:rsidRPr="00BF1257">
        <w:rPr>
          <w:rFonts w:asciiTheme="minorHAnsi" w:hAnsiTheme="minorHAnsi" w:cstheme="minorHAnsi"/>
          <w:b/>
          <w:sz w:val="22"/>
          <w:szCs w:val="22"/>
        </w:rPr>
        <w:t>editorial revisions as illustrated within</w:t>
      </w:r>
      <w:r w:rsidR="00460F0C">
        <w:rPr>
          <w:rFonts w:asciiTheme="minorHAnsi" w:hAnsiTheme="minorHAnsi" w:cstheme="minorHAnsi"/>
          <w:b/>
          <w:sz w:val="22"/>
          <w:szCs w:val="22"/>
        </w:rPr>
        <w:t xml:space="preserve"> the Form A</w:t>
      </w:r>
      <w:r w:rsidRPr="00BF1257">
        <w:rPr>
          <w:rFonts w:asciiTheme="minorHAnsi" w:hAnsiTheme="minorHAnsi" w:cstheme="minorHAnsi"/>
          <w:b/>
          <w:sz w:val="22"/>
          <w:szCs w:val="22"/>
        </w:rPr>
        <w:t>.</w:t>
      </w:r>
    </w:p>
    <w:p w14:paraId="43C4348B" w14:textId="590A4725" w:rsidR="00CF59B7" w:rsidRPr="00F00E36" w:rsidRDefault="00CF59B7" w:rsidP="00CF59B7">
      <w:pPr>
        <w:rPr>
          <w:rFonts w:asciiTheme="minorHAnsi" w:hAnsiTheme="minorHAnsi" w:cstheme="minorHAnsi"/>
          <w:b/>
          <w:bCs/>
          <w:sz w:val="22"/>
          <w:szCs w:val="22"/>
          <w:u w:val="single"/>
        </w:rPr>
      </w:pPr>
      <w:r w:rsidRPr="00F00E36">
        <w:rPr>
          <w:rFonts w:asciiTheme="minorHAnsi" w:hAnsiTheme="minorHAnsi" w:cstheme="minorHAnsi"/>
          <w:b/>
          <w:bCs/>
          <w:sz w:val="22"/>
          <w:szCs w:val="22"/>
          <w:u w:val="single"/>
        </w:rPr>
        <w:br w:type="page"/>
      </w:r>
    </w:p>
    <w:p w14:paraId="0ABB65AE" w14:textId="119377AB" w:rsidR="00C44F55" w:rsidRPr="00F00E36" w:rsidRDefault="00C44F55" w:rsidP="006004D2">
      <w:pPr>
        <w:jc w:val="center"/>
        <w:rPr>
          <w:rFonts w:asciiTheme="minorHAnsi" w:hAnsiTheme="minorHAnsi" w:cstheme="minorHAnsi"/>
          <w:b/>
          <w:bCs/>
          <w:sz w:val="22"/>
          <w:szCs w:val="22"/>
          <w:u w:val="single"/>
        </w:rPr>
      </w:pPr>
      <w:r w:rsidRPr="00F00E36">
        <w:rPr>
          <w:rFonts w:asciiTheme="minorHAnsi" w:hAnsiTheme="minorHAnsi" w:cstheme="minorHAnsi"/>
          <w:b/>
          <w:bCs/>
          <w:sz w:val="22"/>
          <w:szCs w:val="22"/>
          <w:u w:val="single"/>
        </w:rPr>
        <w:lastRenderedPageBreak/>
        <w:t>REVIEW of COMMENTS on EXPOSED ITEMS</w:t>
      </w:r>
    </w:p>
    <w:p w14:paraId="52388326" w14:textId="77777777" w:rsidR="00C44F55" w:rsidRPr="00F00E36" w:rsidRDefault="00C44F55" w:rsidP="00C44F55">
      <w:pPr>
        <w:rPr>
          <w:rFonts w:asciiTheme="minorHAnsi" w:hAnsiTheme="minorHAnsi" w:cstheme="minorHAnsi"/>
          <w:bCs/>
          <w:sz w:val="22"/>
          <w:szCs w:val="22"/>
        </w:rPr>
      </w:pPr>
    </w:p>
    <w:p w14:paraId="32846BED" w14:textId="77777777" w:rsidR="00C44F55" w:rsidRPr="00F00E36" w:rsidRDefault="00C44F55" w:rsidP="00686A8B">
      <w:pPr>
        <w:jc w:val="both"/>
        <w:rPr>
          <w:rFonts w:asciiTheme="minorHAnsi" w:hAnsiTheme="minorHAnsi" w:cstheme="minorHAnsi"/>
          <w:bCs/>
          <w:sz w:val="22"/>
          <w:szCs w:val="22"/>
        </w:rPr>
      </w:pPr>
      <w:r w:rsidRPr="00F00E36">
        <w:rPr>
          <w:rFonts w:asciiTheme="minorHAnsi" w:hAnsiTheme="minorHAnsi" w:cstheme="minorHAnsi"/>
          <w:bCs/>
          <w:sz w:val="22"/>
          <w:szCs w:val="22"/>
        </w:rPr>
        <w:t xml:space="preserve">The following items are open for discussion and will be considered separately. </w:t>
      </w:r>
    </w:p>
    <w:p w14:paraId="20322C12" w14:textId="77777777" w:rsidR="006C30E3" w:rsidRPr="0053493F" w:rsidRDefault="006C30E3" w:rsidP="006C30E3">
      <w:pPr>
        <w:keepNext/>
        <w:keepLines/>
        <w:numPr>
          <w:ilvl w:val="0"/>
          <w:numId w:val="20"/>
        </w:numPr>
        <w:jc w:val="both"/>
        <w:rPr>
          <w:rFonts w:asciiTheme="minorHAnsi" w:hAnsiTheme="minorHAnsi" w:cstheme="minorHAnsi"/>
          <w:bCs/>
          <w:sz w:val="22"/>
          <w:szCs w:val="22"/>
        </w:rPr>
      </w:pPr>
      <w:r w:rsidRPr="006C30E3">
        <w:rPr>
          <w:rFonts w:asciiTheme="minorHAnsi" w:hAnsiTheme="minorHAnsi" w:cstheme="minorHAnsi"/>
          <w:bCs/>
          <w:sz w:val="22"/>
          <w:szCs w:val="22"/>
        </w:rPr>
        <w:t>Ref #2024-05: Appendix A-791</w:t>
      </w:r>
    </w:p>
    <w:p w14:paraId="3FD17E0A" w14:textId="42DA22BE" w:rsidR="006C30E3" w:rsidRPr="00F00E36" w:rsidRDefault="006C30E3" w:rsidP="006C30E3">
      <w:pPr>
        <w:keepNext/>
        <w:keepLines/>
        <w:numPr>
          <w:ilvl w:val="0"/>
          <w:numId w:val="20"/>
        </w:numPr>
        <w:jc w:val="both"/>
        <w:rPr>
          <w:rFonts w:asciiTheme="minorHAnsi" w:hAnsiTheme="minorHAnsi" w:cstheme="minorHAnsi"/>
          <w:bCs/>
          <w:sz w:val="22"/>
          <w:szCs w:val="22"/>
        </w:rPr>
      </w:pPr>
      <w:r w:rsidRPr="006C30E3">
        <w:rPr>
          <w:rFonts w:asciiTheme="minorHAnsi" w:hAnsiTheme="minorHAnsi" w:cstheme="minorHAnsi"/>
          <w:bCs/>
          <w:sz w:val="22"/>
          <w:szCs w:val="22"/>
        </w:rPr>
        <w:t xml:space="preserve">Ref #2024-06: </w:t>
      </w:r>
      <w:r w:rsidR="00830E64" w:rsidRPr="00830E64">
        <w:rPr>
          <w:rFonts w:asciiTheme="minorHAnsi" w:hAnsiTheme="minorHAnsi" w:cstheme="minorHAnsi"/>
          <w:bCs/>
          <w:sz w:val="22"/>
          <w:szCs w:val="22"/>
        </w:rPr>
        <w:t>Risk Transfer Analysis of Combination Reinsurance Contracts</w:t>
      </w:r>
    </w:p>
    <w:p w14:paraId="0B169352" w14:textId="77777777" w:rsidR="004B62F4" w:rsidRPr="006C30E3" w:rsidRDefault="004B62F4" w:rsidP="006C30E3">
      <w:pPr>
        <w:keepNext/>
        <w:keepLines/>
        <w:numPr>
          <w:ilvl w:val="0"/>
          <w:numId w:val="20"/>
        </w:numPr>
        <w:jc w:val="both"/>
        <w:rPr>
          <w:rFonts w:asciiTheme="minorHAnsi" w:hAnsiTheme="minorHAnsi" w:cstheme="minorHAnsi"/>
          <w:bCs/>
          <w:sz w:val="22"/>
          <w:szCs w:val="22"/>
        </w:rPr>
      </w:pPr>
      <w:r w:rsidRPr="006C30E3">
        <w:rPr>
          <w:rFonts w:asciiTheme="minorHAnsi" w:hAnsiTheme="minorHAnsi" w:cstheme="minorHAnsi"/>
          <w:bCs/>
          <w:sz w:val="22"/>
          <w:szCs w:val="22"/>
        </w:rPr>
        <w:t>Ref #2025-01: Sale Leaseback Clarification</w:t>
      </w:r>
    </w:p>
    <w:p w14:paraId="671DB847" w14:textId="6C86ACE7" w:rsidR="00CF59B7" w:rsidRDefault="00CF59B7" w:rsidP="002348B2">
      <w:pPr>
        <w:keepNext/>
        <w:keepLines/>
        <w:numPr>
          <w:ilvl w:val="0"/>
          <w:numId w:val="20"/>
        </w:numPr>
        <w:jc w:val="both"/>
        <w:rPr>
          <w:rFonts w:asciiTheme="minorHAnsi" w:hAnsiTheme="minorHAnsi" w:cstheme="minorHAnsi"/>
          <w:bCs/>
          <w:sz w:val="22"/>
          <w:szCs w:val="22"/>
        </w:rPr>
      </w:pPr>
      <w:r w:rsidRPr="0062221A">
        <w:rPr>
          <w:rFonts w:asciiTheme="minorHAnsi" w:hAnsiTheme="minorHAnsi" w:cstheme="minorHAnsi"/>
          <w:bCs/>
          <w:sz w:val="22"/>
          <w:szCs w:val="22"/>
        </w:rPr>
        <w:t xml:space="preserve">Ref #2025-13: </w:t>
      </w:r>
      <w:r w:rsidR="00F354B2" w:rsidRPr="0062221A">
        <w:rPr>
          <w:rFonts w:asciiTheme="minorHAnsi" w:hAnsiTheme="minorHAnsi" w:cstheme="minorHAnsi"/>
          <w:bCs/>
          <w:sz w:val="22"/>
          <w:szCs w:val="22"/>
        </w:rPr>
        <w:t>Residential Mortgage Loans Held in Statutory Trusts</w:t>
      </w:r>
    </w:p>
    <w:p w14:paraId="71905D71" w14:textId="67699C36" w:rsidR="004611A1" w:rsidRPr="00C24352" w:rsidRDefault="004611A1" w:rsidP="004611A1">
      <w:pPr>
        <w:keepNext/>
        <w:keepLines/>
        <w:numPr>
          <w:ilvl w:val="0"/>
          <w:numId w:val="20"/>
        </w:numPr>
        <w:jc w:val="both"/>
        <w:rPr>
          <w:rFonts w:asciiTheme="minorHAnsi" w:hAnsiTheme="minorHAnsi" w:cstheme="minorHAnsi"/>
          <w:sz w:val="22"/>
          <w:szCs w:val="22"/>
        </w:rPr>
      </w:pPr>
      <w:r w:rsidRPr="00C24352">
        <w:rPr>
          <w:rFonts w:asciiTheme="minorHAnsi" w:hAnsiTheme="minorHAnsi" w:cstheme="minorHAnsi"/>
          <w:sz w:val="22"/>
          <w:szCs w:val="22"/>
        </w:rPr>
        <w:t>Ref #2025-16: Status Section Updates</w:t>
      </w:r>
    </w:p>
    <w:p w14:paraId="2ED59951" w14:textId="4A5DB9D4" w:rsidR="004D1071" w:rsidRDefault="004D1071" w:rsidP="004611A1">
      <w:pPr>
        <w:keepNext/>
        <w:keepLines/>
        <w:ind w:left="360"/>
        <w:jc w:val="both"/>
        <w:rPr>
          <w:rFonts w:asciiTheme="minorHAnsi" w:hAnsiTheme="minorHAnsi" w:cstheme="minorHAnsi"/>
          <w:bCs/>
          <w:sz w:val="22"/>
          <w:szCs w:val="22"/>
        </w:rPr>
      </w:pPr>
    </w:p>
    <w:p w14:paraId="017C1FFA" w14:textId="77777777" w:rsidR="004D1071" w:rsidRDefault="004D1071" w:rsidP="004D1071">
      <w:pPr>
        <w:keepNext/>
        <w:keepLines/>
        <w:jc w:val="both"/>
        <w:rPr>
          <w:rFonts w:asciiTheme="minorHAnsi" w:hAnsiTheme="minorHAnsi" w:cstheme="minorHAnsi"/>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4D1071" w:rsidRPr="00F00E36" w14:paraId="7A239305" w14:textId="77777777" w:rsidTr="00AE07F2">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66901D7F"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41C87E3C"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439F8941" w14:textId="77777777" w:rsidR="004D1071" w:rsidRPr="00F00E36" w:rsidRDefault="004D1071" w:rsidP="00AE07F2">
            <w:pPr>
              <w:widowControl w:val="0"/>
              <w:jc w:val="center"/>
              <w:rPr>
                <w:rFonts w:asciiTheme="minorHAnsi" w:hAnsiTheme="minorHAnsi" w:cstheme="minorHAnsi"/>
                <w:b/>
                <w:color w:val="FFFFFF"/>
                <w:sz w:val="22"/>
                <w:szCs w:val="22"/>
              </w:rPr>
            </w:pPr>
          </w:p>
          <w:p w14:paraId="5A616B10"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6552698" w14:textId="77777777" w:rsidR="004D1071" w:rsidRPr="00F00E36" w:rsidRDefault="004D1071" w:rsidP="00AE07F2">
            <w:pPr>
              <w:widowControl w:val="0"/>
              <w:jc w:val="center"/>
              <w:rPr>
                <w:rFonts w:asciiTheme="minorHAnsi" w:hAnsiTheme="minorHAnsi" w:cstheme="minorHAnsi"/>
                <w:b/>
                <w:color w:val="FFFFFF"/>
                <w:sz w:val="22"/>
                <w:szCs w:val="22"/>
              </w:rPr>
            </w:pPr>
          </w:p>
          <w:p w14:paraId="6BB670A1"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510BC168"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4B07826E"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4D1071" w:rsidRPr="00F00E36" w14:paraId="23B185D0" w14:textId="77777777" w:rsidTr="00B835D7">
        <w:trPr>
          <w:trHeight w:val="607"/>
        </w:trPr>
        <w:tc>
          <w:tcPr>
            <w:tcW w:w="1615" w:type="dxa"/>
            <w:tcBorders>
              <w:top w:val="single" w:sz="4" w:space="0" w:color="FFFFFF"/>
            </w:tcBorders>
            <w:shd w:val="clear" w:color="auto" w:fill="F2F2F2"/>
            <w:vAlign w:val="center"/>
          </w:tcPr>
          <w:p w14:paraId="41CC1795" w14:textId="26D69432" w:rsidR="004D1071" w:rsidRPr="00F00E36" w:rsidRDefault="004D1071"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w:t>
            </w:r>
            <w:r w:rsidR="000E74BA">
              <w:rPr>
                <w:rFonts w:asciiTheme="minorHAnsi" w:hAnsiTheme="minorHAnsi" w:cstheme="minorHAnsi"/>
                <w:b/>
                <w:sz w:val="22"/>
                <w:szCs w:val="22"/>
              </w:rPr>
              <w:t>4</w:t>
            </w:r>
            <w:r w:rsidRPr="00F00E36">
              <w:rPr>
                <w:rFonts w:asciiTheme="minorHAnsi" w:hAnsiTheme="minorHAnsi" w:cstheme="minorHAnsi"/>
                <w:b/>
                <w:sz w:val="22"/>
                <w:szCs w:val="22"/>
              </w:rPr>
              <w:t>-0</w:t>
            </w:r>
            <w:r w:rsidR="00275A3E">
              <w:rPr>
                <w:rFonts w:asciiTheme="minorHAnsi" w:hAnsiTheme="minorHAnsi" w:cstheme="minorHAnsi"/>
                <w:b/>
                <w:sz w:val="22"/>
                <w:szCs w:val="22"/>
              </w:rPr>
              <w:t>5</w:t>
            </w:r>
          </w:p>
          <w:p w14:paraId="4DB19734" w14:textId="0248FE94" w:rsidR="004D1071" w:rsidRPr="00F00E36" w:rsidRDefault="004D1071" w:rsidP="00AE07F2">
            <w:pPr>
              <w:widowControl w:val="0"/>
              <w:jc w:val="center"/>
              <w:rPr>
                <w:rFonts w:asciiTheme="minorHAnsi" w:hAnsiTheme="minorHAnsi" w:cstheme="minorHAnsi"/>
                <w:b/>
                <w:sz w:val="22"/>
                <w:szCs w:val="22"/>
              </w:rPr>
            </w:pPr>
            <w:r>
              <w:rPr>
                <w:rFonts w:asciiTheme="minorHAnsi" w:hAnsiTheme="minorHAnsi" w:cstheme="minorHAnsi"/>
                <w:b/>
                <w:sz w:val="22"/>
                <w:szCs w:val="22"/>
              </w:rPr>
              <w:t>(Robin)</w:t>
            </w:r>
          </w:p>
        </w:tc>
        <w:tc>
          <w:tcPr>
            <w:tcW w:w="3198" w:type="dxa"/>
            <w:tcBorders>
              <w:top w:val="single" w:sz="4" w:space="0" w:color="FFFFFF"/>
            </w:tcBorders>
            <w:shd w:val="clear" w:color="auto" w:fill="F2F2F2"/>
            <w:vAlign w:val="center"/>
          </w:tcPr>
          <w:p w14:paraId="31028B32" w14:textId="227EC963" w:rsidR="004D1071" w:rsidRPr="00F00E36" w:rsidRDefault="00525C01" w:rsidP="00AE07F2">
            <w:pPr>
              <w:pStyle w:val="Heading2"/>
              <w:rPr>
                <w:rFonts w:asciiTheme="minorHAnsi" w:hAnsiTheme="minorHAnsi" w:cstheme="minorHAnsi"/>
                <w:sz w:val="22"/>
                <w:szCs w:val="22"/>
              </w:rPr>
            </w:pPr>
            <w:r>
              <w:rPr>
                <w:rFonts w:asciiTheme="minorHAnsi" w:hAnsiTheme="minorHAnsi" w:cstheme="minorHAnsi"/>
                <w:sz w:val="22"/>
                <w:szCs w:val="22"/>
              </w:rPr>
              <w:t>Appendix A</w:t>
            </w:r>
            <w:r w:rsidR="00275A3E">
              <w:rPr>
                <w:rFonts w:asciiTheme="minorHAnsi" w:hAnsiTheme="minorHAnsi" w:cstheme="minorHAnsi"/>
                <w:sz w:val="22"/>
                <w:szCs w:val="22"/>
              </w:rPr>
              <w:t>-</w:t>
            </w:r>
            <w:r>
              <w:rPr>
                <w:rFonts w:asciiTheme="minorHAnsi" w:hAnsiTheme="minorHAnsi" w:cstheme="minorHAnsi"/>
                <w:sz w:val="22"/>
                <w:szCs w:val="22"/>
              </w:rPr>
              <w:t>791</w:t>
            </w:r>
          </w:p>
        </w:tc>
        <w:tc>
          <w:tcPr>
            <w:tcW w:w="2112" w:type="dxa"/>
            <w:tcBorders>
              <w:top w:val="single" w:sz="4" w:space="0" w:color="FFFFFF"/>
            </w:tcBorders>
            <w:shd w:val="clear" w:color="auto" w:fill="F2F2F2"/>
            <w:vAlign w:val="center"/>
          </w:tcPr>
          <w:p w14:paraId="04B22EF9" w14:textId="516DDCCA" w:rsidR="004D1071" w:rsidRPr="00F00E36" w:rsidRDefault="00DB687E"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17 – </w:t>
            </w:r>
            <w:r w:rsidR="00B835D7">
              <w:rPr>
                <w:rFonts w:asciiTheme="minorHAnsi" w:hAnsiTheme="minorHAnsi" w:cstheme="minorHAnsi"/>
                <w:b/>
                <w:sz w:val="22"/>
                <w:szCs w:val="22"/>
              </w:rPr>
              <w:t>Agenda Item</w:t>
            </w:r>
            <w:r w:rsidR="004D1071" w:rsidRPr="00F00E36">
              <w:rPr>
                <w:rFonts w:asciiTheme="minorHAnsi" w:hAnsiTheme="minorHAnsi" w:cstheme="minorHAnsi"/>
                <w:b/>
                <w:sz w:val="22"/>
                <w:szCs w:val="22"/>
              </w:rPr>
              <w:t xml:space="preserve"> </w:t>
            </w:r>
          </w:p>
        </w:tc>
        <w:tc>
          <w:tcPr>
            <w:tcW w:w="1710" w:type="dxa"/>
            <w:tcBorders>
              <w:top w:val="single" w:sz="4" w:space="0" w:color="FFFFFF"/>
            </w:tcBorders>
            <w:shd w:val="clear" w:color="auto" w:fill="F2F2F2"/>
            <w:vAlign w:val="center"/>
          </w:tcPr>
          <w:p w14:paraId="42C0C147" w14:textId="052A2AEB" w:rsidR="004D1071" w:rsidRPr="00F00E36" w:rsidRDefault="0087516C"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B71B83" w:rsidRPr="00F00E36">
              <w:rPr>
                <w:rFonts w:asciiTheme="minorHAnsi" w:hAnsiTheme="minorHAnsi" w:cstheme="minorHAnsi"/>
                <w:b/>
                <w:sz w:val="22"/>
                <w:szCs w:val="22"/>
              </w:rPr>
              <w:t>Comments Received</w:t>
            </w:r>
          </w:p>
        </w:tc>
        <w:tc>
          <w:tcPr>
            <w:tcW w:w="1440" w:type="dxa"/>
            <w:tcBorders>
              <w:top w:val="single" w:sz="4" w:space="0" w:color="FFFFFF"/>
            </w:tcBorders>
            <w:shd w:val="clear" w:color="auto" w:fill="F2F2F2"/>
            <w:vAlign w:val="center"/>
          </w:tcPr>
          <w:p w14:paraId="77C38AD2" w14:textId="60E493E4" w:rsidR="004D1071" w:rsidRPr="00F00E36" w:rsidRDefault="00483780"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None</w:t>
            </w:r>
          </w:p>
        </w:tc>
      </w:tr>
    </w:tbl>
    <w:p w14:paraId="6C674936" w14:textId="77777777" w:rsidR="004D1071" w:rsidRPr="00F00E36" w:rsidRDefault="004D1071" w:rsidP="004D1071">
      <w:pPr>
        <w:rPr>
          <w:rFonts w:asciiTheme="minorHAnsi" w:hAnsiTheme="minorHAnsi" w:cstheme="minorHAnsi"/>
          <w:sz w:val="22"/>
          <w:szCs w:val="22"/>
          <w:lang w:eastAsia="zh-CN"/>
        </w:rPr>
      </w:pPr>
    </w:p>
    <w:p w14:paraId="517095DA" w14:textId="77777777" w:rsidR="004D1071" w:rsidRPr="00F00E36" w:rsidRDefault="004D1071" w:rsidP="004D1071">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68E25A72" w14:textId="23842EDF" w:rsidR="00FE5F52" w:rsidRPr="006A0EE9" w:rsidRDefault="004D1071" w:rsidP="006A0EE9">
      <w:pPr>
        <w:jc w:val="both"/>
        <w:rPr>
          <w:rFonts w:asciiTheme="minorHAnsi" w:hAnsiTheme="minorHAnsi" w:cstheme="minorHAnsi"/>
          <w:sz w:val="22"/>
          <w:szCs w:val="22"/>
        </w:rPr>
      </w:pPr>
      <w:r>
        <w:rPr>
          <w:rFonts w:asciiTheme="minorHAnsi" w:hAnsiTheme="minorHAnsi" w:cstheme="minorHAnsi"/>
          <w:sz w:val="22"/>
          <w:szCs w:val="22"/>
        </w:rPr>
        <w:t xml:space="preserve">On </w:t>
      </w:r>
      <w:r w:rsidR="00B835D7">
        <w:rPr>
          <w:rFonts w:asciiTheme="minorHAnsi" w:hAnsiTheme="minorHAnsi" w:cstheme="minorHAnsi"/>
          <w:sz w:val="22"/>
          <w:szCs w:val="22"/>
        </w:rPr>
        <w:t>June 2</w:t>
      </w:r>
      <w:r>
        <w:rPr>
          <w:rFonts w:asciiTheme="minorHAnsi" w:hAnsiTheme="minorHAnsi" w:cstheme="minorHAnsi"/>
          <w:sz w:val="22"/>
          <w:szCs w:val="22"/>
        </w:rPr>
        <w:t xml:space="preserve">, 2025, the </w:t>
      </w:r>
      <w:r w:rsidR="00B835D7">
        <w:rPr>
          <w:rFonts w:asciiTheme="minorHAnsi" w:hAnsiTheme="minorHAnsi" w:cstheme="minorHAnsi"/>
          <w:sz w:val="22"/>
          <w:szCs w:val="22"/>
        </w:rPr>
        <w:t>Working Group</w:t>
      </w:r>
      <w:r>
        <w:rPr>
          <w:rFonts w:asciiTheme="minorHAnsi" w:hAnsiTheme="minorHAnsi" w:cstheme="minorHAnsi"/>
          <w:sz w:val="22"/>
          <w:szCs w:val="22"/>
        </w:rPr>
        <w:t xml:space="preserve"> </w:t>
      </w:r>
      <w:r w:rsidR="00275A3E">
        <w:rPr>
          <w:rFonts w:asciiTheme="minorHAnsi" w:hAnsiTheme="minorHAnsi" w:cstheme="minorHAnsi"/>
          <w:sz w:val="22"/>
          <w:szCs w:val="22"/>
        </w:rPr>
        <w:t>re-exposed this agenda item proposed to delete a sentence in A-791, paragraph 2c in the QA</w:t>
      </w:r>
      <w:r>
        <w:rPr>
          <w:rFonts w:asciiTheme="minorHAnsi" w:hAnsiTheme="minorHAnsi" w:cstheme="minorHAnsi"/>
          <w:sz w:val="22"/>
          <w:szCs w:val="22"/>
        </w:rPr>
        <w:t xml:space="preserve">. </w:t>
      </w:r>
      <w:r w:rsidR="00FE5F52" w:rsidRPr="006A0EE9">
        <w:rPr>
          <w:rFonts w:asciiTheme="minorHAnsi" w:hAnsiTheme="minorHAnsi" w:cstheme="minorHAnsi"/>
          <w:sz w:val="22"/>
          <w:szCs w:val="22"/>
        </w:rPr>
        <w:t>This agenda item was developed in response to the December 2023 Valuation Analysis (E) Working Group’s referral to the Statutory Accounting Principles (E) Working Group. This referral recommended a clarifying edit to Appendix A-791 Life and Health Reinsurance Agreements (A-791), Section 2.c’s Question and Answer to remove the first sentence</w:t>
      </w:r>
      <w:r w:rsidR="006A0EE9">
        <w:rPr>
          <w:rFonts w:asciiTheme="minorHAnsi" w:hAnsiTheme="minorHAnsi" w:cstheme="minorHAnsi"/>
          <w:sz w:val="22"/>
          <w:szCs w:val="22"/>
        </w:rPr>
        <w:t>.</w:t>
      </w:r>
      <w:r w:rsidR="00FE5F52" w:rsidRPr="006A0EE9">
        <w:rPr>
          <w:rFonts w:asciiTheme="minorHAnsi" w:hAnsiTheme="minorHAnsi" w:cstheme="minorHAnsi"/>
          <w:sz w:val="22"/>
          <w:szCs w:val="22"/>
        </w:rPr>
        <w:t xml:space="preserve"> The referral notes that:</w:t>
      </w:r>
    </w:p>
    <w:p w14:paraId="4EB4A885" w14:textId="77777777" w:rsidR="00FE5F52" w:rsidRDefault="00FE5F52" w:rsidP="00FE5F52">
      <w:pPr>
        <w:autoSpaceDE w:val="0"/>
        <w:autoSpaceDN w:val="0"/>
        <w:adjustRightInd w:val="0"/>
        <w:rPr>
          <w:rFonts w:ascii="Calibri" w:hAnsi="Calibri" w:cs="Calibri"/>
          <w:color w:val="000000"/>
          <w:sz w:val="22"/>
          <w:szCs w:val="22"/>
        </w:rPr>
      </w:pPr>
    </w:p>
    <w:p w14:paraId="03B1DFBF" w14:textId="77777777" w:rsidR="00FE5F52" w:rsidRDefault="00FE5F52" w:rsidP="00FE5F52">
      <w:pPr>
        <w:autoSpaceDE w:val="0"/>
        <w:autoSpaceDN w:val="0"/>
        <w:adjustRightInd w:val="0"/>
        <w:ind w:left="720"/>
        <w:jc w:val="both"/>
        <w:rPr>
          <w:rFonts w:ascii="Arial" w:hAnsi="Arial" w:cs="Arial"/>
          <w:color w:val="000000"/>
        </w:rPr>
      </w:pPr>
      <w:r w:rsidRPr="00661730">
        <w:rPr>
          <w:rFonts w:ascii="Arial" w:hAnsi="Arial" w:cs="Arial"/>
          <w:color w:val="000000"/>
        </w:rPr>
        <w:t xml:space="preserve">First, this sentence is unnecessary, as it is an aside in a discussion about group term life. More importantly, this statement is being misinterpreted as supporting the use of Commissioner’s Standard Ordinary (CSO) rates as a “safe harbor,” at or below which YRT rates would be automatically considered not to be excessive. </w:t>
      </w:r>
    </w:p>
    <w:p w14:paraId="59E1454D" w14:textId="77777777" w:rsidR="00FE5F52" w:rsidRPr="00661730" w:rsidRDefault="00FE5F52" w:rsidP="00FE5F52">
      <w:pPr>
        <w:autoSpaceDE w:val="0"/>
        <w:autoSpaceDN w:val="0"/>
        <w:adjustRightInd w:val="0"/>
        <w:ind w:left="720"/>
        <w:jc w:val="both"/>
        <w:rPr>
          <w:rFonts w:ascii="Arial" w:hAnsi="Arial" w:cs="Arial"/>
          <w:color w:val="000000"/>
        </w:rPr>
      </w:pPr>
    </w:p>
    <w:p w14:paraId="322C8D8A" w14:textId="77777777" w:rsidR="00FE5F52" w:rsidRPr="00C35126" w:rsidRDefault="00FE5F52" w:rsidP="00FE5F52">
      <w:pPr>
        <w:pStyle w:val="Default"/>
        <w:ind w:left="720"/>
        <w:jc w:val="both"/>
        <w:rPr>
          <w:rFonts w:ascii="Arial" w:hAnsi="Arial" w:cs="Arial"/>
          <w:sz w:val="20"/>
          <w:szCs w:val="20"/>
        </w:rPr>
      </w:pPr>
      <w:r w:rsidRPr="00661730">
        <w:rPr>
          <w:rFonts w:ascii="Arial" w:hAnsi="Arial" w:cs="Arial"/>
          <w:sz w:val="20"/>
          <w:szCs w:val="20"/>
        </w:rPr>
        <w:t xml:space="preserve">The 791 section 2c QA guidance does not provide a safe harbor based on CSO. It indicates that if the YRT reinsurance premium is higher than the proportionate underlying direct premium for the risk reinsured, then the reinsurance premium is excessive. VAWG observes that the prudent mortality under the </w:t>
      </w:r>
      <w:r w:rsidRPr="00661730">
        <w:rPr>
          <w:rFonts w:ascii="Arial" w:hAnsi="Arial" w:cs="Arial"/>
          <w:i/>
          <w:iCs/>
          <w:sz w:val="20"/>
          <w:szCs w:val="20"/>
        </w:rPr>
        <w:t>Valuation Manual</w:t>
      </w:r>
      <w:r w:rsidRPr="00661730">
        <w:rPr>
          <w:rFonts w:ascii="Arial" w:hAnsi="Arial" w:cs="Arial"/>
          <w:sz w:val="20"/>
          <w:szCs w:val="20"/>
        </w:rPr>
        <w:t>, Section 20: Requirements for Principle-Based Reserves for Life Products (VM-20), may appropriately be either higher or lower than the CSO rate depending on the facts and circumstances.</w:t>
      </w:r>
    </w:p>
    <w:p w14:paraId="723EB68E" w14:textId="77777777" w:rsidR="00FE5F52" w:rsidRPr="00427942" w:rsidRDefault="00FE5F52" w:rsidP="00FE5F52">
      <w:pPr>
        <w:pStyle w:val="Default"/>
        <w:ind w:left="720"/>
        <w:jc w:val="both"/>
        <w:rPr>
          <w:rFonts w:ascii="Arial" w:hAnsi="Arial" w:cs="Arial"/>
          <w:sz w:val="20"/>
          <w:szCs w:val="20"/>
        </w:rPr>
      </w:pPr>
    </w:p>
    <w:p w14:paraId="6AEE541A" w14:textId="363F4F00" w:rsidR="00FE5F52" w:rsidRDefault="006463C3" w:rsidP="00FE5F52">
      <w:pPr>
        <w:autoSpaceDE w:val="0"/>
        <w:autoSpaceDN w:val="0"/>
        <w:adjustRightInd w:val="0"/>
        <w:jc w:val="both"/>
        <w:rPr>
          <w:b/>
          <w:bCs/>
          <w:color w:val="000000"/>
          <w:sz w:val="22"/>
          <w:szCs w:val="22"/>
        </w:rPr>
      </w:pPr>
      <w:r>
        <w:rPr>
          <w:b/>
          <w:bCs/>
          <w:color w:val="000000"/>
          <w:sz w:val="22"/>
          <w:szCs w:val="22"/>
        </w:rPr>
        <w:t>Re-</w:t>
      </w:r>
      <w:r w:rsidR="00FE5F52">
        <w:rPr>
          <w:b/>
          <w:bCs/>
          <w:color w:val="000000"/>
          <w:sz w:val="22"/>
          <w:szCs w:val="22"/>
        </w:rPr>
        <w:t xml:space="preserve">exposed revision to </w:t>
      </w:r>
      <w:r w:rsidR="00FE5F52" w:rsidRPr="00661730">
        <w:rPr>
          <w:b/>
          <w:bCs/>
          <w:color w:val="000000"/>
          <w:sz w:val="22"/>
          <w:szCs w:val="22"/>
        </w:rPr>
        <w:t>A-791, Life and Health Reinsurance Agreements, paragraph 2c</w:t>
      </w:r>
      <w:r w:rsidR="00FE5F52">
        <w:rPr>
          <w:b/>
          <w:bCs/>
          <w:color w:val="000000"/>
          <w:sz w:val="22"/>
          <w:szCs w:val="22"/>
        </w:rPr>
        <w:t xml:space="preserve"> QA are shown tracked</w:t>
      </w:r>
      <w:r w:rsidR="00FE5F52" w:rsidRPr="00661730">
        <w:rPr>
          <w:b/>
          <w:bCs/>
          <w:color w:val="000000"/>
          <w:sz w:val="22"/>
          <w:szCs w:val="22"/>
        </w:rPr>
        <w:t xml:space="preserve">: </w:t>
      </w:r>
    </w:p>
    <w:p w14:paraId="541D66A6" w14:textId="77777777" w:rsidR="00FE5F52" w:rsidRPr="00661730" w:rsidRDefault="00FE5F52" w:rsidP="00FE5F52">
      <w:pPr>
        <w:autoSpaceDE w:val="0"/>
        <w:autoSpaceDN w:val="0"/>
        <w:adjustRightInd w:val="0"/>
        <w:rPr>
          <w:b/>
          <w:bCs/>
          <w:color w:val="000000"/>
          <w:sz w:val="22"/>
          <w:szCs w:val="22"/>
        </w:rPr>
      </w:pPr>
    </w:p>
    <w:p w14:paraId="06F7DC3A" w14:textId="77777777" w:rsidR="00FE5F52" w:rsidRPr="004C127B" w:rsidRDefault="00FE5F52" w:rsidP="00FE5F52">
      <w:pPr>
        <w:pStyle w:val="ListContinue"/>
        <w:numPr>
          <w:ilvl w:val="0"/>
          <w:numId w:val="0"/>
        </w:numPr>
        <w:ind w:left="720"/>
        <w:rPr>
          <w:rFonts w:ascii="Arial" w:hAnsi="Arial" w:cs="Arial"/>
        </w:rPr>
      </w:pPr>
      <w:r w:rsidRPr="004C127B">
        <w:rPr>
          <w:rFonts w:ascii="Arial" w:hAnsi="Arial" w:cs="Arial"/>
        </w:rPr>
        <w:t>2.</w:t>
      </w:r>
      <w:r w:rsidRPr="004C127B">
        <w:rPr>
          <w:rFonts w:ascii="Arial" w:hAnsi="Arial" w:cs="Arial"/>
        </w:rPr>
        <w:tab/>
        <w:t>No insurer shall, for reinsurance ceded, reduce any liability or establish any asset in any statutory financial statement if, by the terms of the reinsurance agreement, in substance or effect, any of the following conditions exist:</w:t>
      </w:r>
    </w:p>
    <w:p w14:paraId="6DC86274" w14:textId="77777777" w:rsidR="00FE5F52" w:rsidRPr="004C127B" w:rsidRDefault="00FE5F52" w:rsidP="00FE5F52">
      <w:pPr>
        <w:pStyle w:val="ListNumber2"/>
        <w:numPr>
          <w:ilvl w:val="0"/>
          <w:numId w:val="28"/>
        </w:numPr>
        <w:spacing w:after="0"/>
        <w:ind w:left="2070" w:hanging="630"/>
        <w:rPr>
          <w:rFonts w:ascii="Arial" w:hAnsi="Arial" w:cs="Arial"/>
          <w:sz w:val="20"/>
        </w:rPr>
      </w:pPr>
      <w:r w:rsidRPr="004C127B">
        <w:rPr>
          <w:rFonts w:ascii="Arial" w:hAnsi="Arial" w:cs="Arial"/>
          <w:sz w:val="20"/>
        </w:rPr>
        <w:t>The ceding insurer is required to reimburse the reinsurer for negative experience under the reinsurance agreement, except that neither offsetting experience refunds against current and prior years’ losses under the agreement nor payment by the ceding insurer of an amount equal to the current and prior years’ losses under the agreement upon voluntary termination of in force reinsurance by the ceding insurer shall be considered such a reimbursement to the reinsurer for negative experience. Voluntary termination does not include situations where termination occurs because of unreasonable provisions which allow the reinsurer to reduce its risk under the agreement. An example of such a provision is the right of the reinsurer to increase reinsurance premiums or risk and expense charges to excessive levels forcing the ceding company to prematurely terminate the reinsurance treaty;</w:t>
      </w:r>
    </w:p>
    <w:p w14:paraId="3B75DD9F" w14:textId="77777777" w:rsidR="00FE5F52" w:rsidRDefault="00FE5F52" w:rsidP="00FE5F52">
      <w:pPr>
        <w:autoSpaceDE w:val="0"/>
        <w:autoSpaceDN w:val="0"/>
        <w:adjustRightInd w:val="0"/>
        <w:rPr>
          <w:b/>
          <w:bCs/>
          <w:color w:val="000000"/>
          <w:sz w:val="22"/>
          <w:szCs w:val="22"/>
        </w:rPr>
      </w:pPr>
    </w:p>
    <w:p w14:paraId="33C402BD" w14:textId="77777777" w:rsidR="00FE5F52" w:rsidRDefault="00FE5F52" w:rsidP="00FE5F52">
      <w:pPr>
        <w:autoSpaceDE w:val="0"/>
        <w:autoSpaceDN w:val="0"/>
        <w:adjustRightInd w:val="0"/>
        <w:ind w:left="720"/>
        <w:rPr>
          <w:b/>
          <w:bCs/>
          <w:color w:val="000000"/>
          <w:sz w:val="22"/>
          <w:szCs w:val="22"/>
        </w:rPr>
      </w:pPr>
      <w:r w:rsidRPr="00661730">
        <w:rPr>
          <w:b/>
          <w:bCs/>
          <w:color w:val="000000"/>
          <w:sz w:val="22"/>
          <w:szCs w:val="22"/>
        </w:rPr>
        <w:lastRenderedPageBreak/>
        <w:t>A-791, Life and Health Reinsurance Agreements, paragraph 2c</w:t>
      </w:r>
      <w:r>
        <w:rPr>
          <w:b/>
          <w:bCs/>
          <w:color w:val="000000"/>
          <w:sz w:val="22"/>
          <w:szCs w:val="22"/>
        </w:rPr>
        <w:t>’s, Question and Answer)</w:t>
      </w:r>
      <w:r w:rsidRPr="00661730">
        <w:rPr>
          <w:b/>
          <w:bCs/>
          <w:color w:val="000000"/>
          <w:sz w:val="22"/>
          <w:szCs w:val="22"/>
        </w:rPr>
        <w:t xml:space="preserve">: </w:t>
      </w:r>
    </w:p>
    <w:p w14:paraId="01A9EEAC" w14:textId="77777777" w:rsidR="00FE5F52" w:rsidRPr="00661730" w:rsidRDefault="00FE5F52" w:rsidP="00FE5F52">
      <w:pPr>
        <w:autoSpaceDE w:val="0"/>
        <w:autoSpaceDN w:val="0"/>
        <w:adjustRightInd w:val="0"/>
        <w:ind w:left="720"/>
        <w:rPr>
          <w:b/>
          <w:bCs/>
          <w:color w:val="000000"/>
          <w:sz w:val="22"/>
          <w:szCs w:val="22"/>
        </w:rPr>
      </w:pPr>
    </w:p>
    <w:p w14:paraId="6F35E013" w14:textId="77777777" w:rsidR="00FE5F52" w:rsidRPr="00661730" w:rsidRDefault="00FE5F52" w:rsidP="00FE5F52">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b/>
          <w:bCs/>
          <w:color w:val="212121"/>
        </w:rPr>
      </w:pPr>
      <w:r w:rsidRPr="00661730">
        <w:rPr>
          <w:rFonts w:ascii="Arial" w:hAnsi="Arial" w:cs="Arial"/>
          <w:b/>
          <w:bCs/>
        </w:rPr>
        <w:t xml:space="preserve">Q – If group </w:t>
      </w:r>
      <w:r w:rsidRPr="00661730">
        <w:rPr>
          <w:rFonts w:ascii="Arial" w:hAnsi="Arial" w:cs="Arial"/>
          <w:b/>
          <w:bCs/>
          <w:color w:val="212121"/>
        </w:rPr>
        <w:t xml:space="preserve">term life business is reinsured under a YRT reinsurance agreement (which includes risk-limiting features such as with an experience refund provision which offsets refunds against current and/or prior years’ losses </w:t>
      </w:r>
      <w:r w:rsidRPr="00661730">
        <w:rPr>
          <w:rFonts w:ascii="Arial" w:hAnsi="Arial" w:cs="Arial"/>
          <w:b/>
          <w:bCs/>
        </w:rPr>
        <w:t>(i.e., a “loss carryforward” provision)</w:t>
      </w:r>
      <w:r w:rsidRPr="00661730">
        <w:rPr>
          <w:rFonts w:ascii="Arial" w:hAnsi="Arial" w:cs="Arial"/>
          <w:b/>
          <w:bCs/>
          <w:color w:val="212121"/>
        </w:rPr>
        <w:t>, under what circumstances would any provisions of the </w:t>
      </w:r>
      <w:r w:rsidRPr="00661730">
        <w:rPr>
          <w:rFonts w:ascii="Arial" w:hAnsi="Arial" w:cs="Arial"/>
          <w:b/>
          <w:bCs/>
          <w:color w:val="000000"/>
        </w:rPr>
        <w:t>reinsurance agreement b</w:t>
      </w:r>
      <w:r w:rsidRPr="00661730">
        <w:rPr>
          <w:rFonts w:ascii="Arial" w:hAnsi="Arial" w:cs="Arial"/>
          <w:b/>
          <w:bCs/>
          <w:color w:val="212121"/>
        </w:rPr>
        <w:t>e considered “unreasonable provisions which allow the reinsurer to reduce its risk under the agreement” thereby violating subsection 2.c.?</w:t>
      </w:r>
    </w:p>
    <w:p w14:paraId="00E21D76" w14:textId="77777777" w:rsidR="00FE5F52" w:rsidRPr="00661730" w:rsidRDefault="00FE5F52" w:rsidP="00FE5F52">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color w:val="212121"/>
        </w:rPr>
      </w:pPr>
    </w:p>
    <w:p w14:paraId="7D90EDBD" w14:textId="77777777" w:rsidR="00FE5F52" w:rsidRPr="00661730" w:rsidRDefault="00FE5F52" w:rsidP="00FE5F52">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rPr>
      </w:pPr>
      <w:r w:rsidRPr="00661730">
        <w:rPr>
          <w:rFonts w:ascii="Arial" w:hAnsi="Arial" w:cs="Arial"/>
          <w:b/>
          <w:bCs/>
          <w:color w:val="212121"/>
        </w:rPr>
        <w:t>A</w:t>
      </w:r>
      <w:r w:rsidRPr="00661730">
        <w:rPr>
          <w:rFonts w:ascii="Arial" w:hAnsi="Arial" w:cs="Arial"/>
          <w:color w:val="212121"/>
        </w:rPr>
        <w:t xml:space="preserve"> –</w:t>
      </w:r>
      <w:del w:id="5" w:author="Marcotte, Robin" w:date="2024-02-12T17:06:00Z">
        <w:r w:rsidRPr="00661730" w:rsidDel="00244D26">
          <w:rPr>
            <w:rFonts w:ascii="Arial" w:hAnsi="Arial" w:cs="Arial"/>
            <w:color w:val="212121"/>
          </w:rPr>
          <w:delText xml:space="preserve"> </w:delText>
        </w:r>
        <w:r w:rsidRPr="00244D26" w:rsidDel="00244D26">
          <w:rPr>
            <w:rFonts w:ascii="Arial" w:hAnsi="Arial" w:cs="Arial"/>
            <w:color w:val="212121"/>
          </w:rPr>
          <w:delText xml:space="preserve">Unlike </w:delText>
        </w:r>
        <w:r w:rsidRPr="00244D26" w:rsidDel="00244D26">
          <w:rPr>
            <w:rFonts w:ascii="Arial" w:hAnsi="Arial" w:cs="Arial"/>
          </w:rPr>
          <w:delText>individual life insurance where reserves held by the ceding insurer reflect a statutorily prescribed valuation premium above which reinsurance premium rates would be considered unreasonable, group term life has no such guide.</w:delText>
        </w:r>
      </w:del>
      <w:r>
        <w:rPr>
          <w:rFonts w:ascii="Arial" w:hAnsi="Arial" w:cs="Arial"/>
        </w:rPr>
        <w:t xml:space="preserve"> </w:t>
      </w:r>
      <w:r w:rsidRPr="00661730">
        <w:rPr>
          <w:rFonts w:ascii="Arial" w:hAnsi="Arial" w:cs="Arial"/>
        </w:rPr>
        <w:t>So long as the reinsurer cannot charge premiums in excess of the premium received by the ceding insurer under the provisions of the YRT reinsurance agreement, such provisions would not be considered unreasonable.</w:t>
      </w:r>
      <w:r>
        <w:rPr>
          <w:rFonts w:ascii="Arial" w:hAnsi="Arial" w:cs="Arial"/>
        </w:rPr>
        <w:t xml:space="preserve"> </w:t>
      </w:r>
      <w:r w:rsidRPr="00661730">
        <w:rPr>
          <w:rFonts w:ascii="Arial" w:hAnsi="Arial" w:cs="Arial"/>
        </w:rPr>
        <w:t xml:space="preserve">Any provision in the YRT reinsurance agreement which allows the reinsurer to charge reinsurance premiums in excess of the proportionate premium received by the ceding insurer would be considered unreasonable. The revisions to this QA regarding group term life yearly renewable term agreements </w:t>
      </w:r>
      <w:del w:id="6" w:author="Marcotte, Robin" w:date="2024-02-12T17:07:00Z">
        <w:r w:rsidRPr="00661730" w:rsidDel="00244D26">
          <w:rPr>
            <w:rFonts w:ascii="Arial" w:hAnsi="Arial" w:cs="Arial"/>
          </w:rPr>
          <w:delText xml:space="preserve">is </w:delText>
        </w:r>
      </w:del>
      <w:ins w:id="7" w:author="Marcotte, Robin" w:date="2024-02-12T17:07:00Z">
        <w:r>
          <w:rPr>
            <w:rFonts w:ascii="Arial" w:hAnsi="Arial" w:cs="Arial"/>
          </w:rPr>
          <w:t>are</w:t>
        </w:r>
        <w:r w:rsidRPr="00661730">
          <w:rPr>
            <w:rFonts w:ascii="Arial" w:hAnsi="Arial" w:cs="Arial"/>
          </w:rPr>
          <w:t xml:space="preserve"> </w:t>
        </w:r>
      </w:ins>
      <w:r w:rsidRPr="00661730">
        <w:rPr>
          <w:rFonts w:ascii="Arial" w:hAnsi="Arial" w:cs="Arial"/>
        </w:rPr>
        <w:t>effective for contracts in effect as of January 1, 2021.</w:t>
      </w:r>
    </w:p>
    <w:p w14:paraId="3BFD5C81" w14:textId="77777777" w:rsidR="00FE5F52" w:rsidRDefault="00FE5F52" w:rsidP="00FE5F52">
      <w:pPr>
        <w:rPr>
          <w:bCs/>
          <w:sz w:val="22"/>
          <w:szCs w:val="22"/>
        </w:rPr>
      </w:pPr>
    </w:p>
    <w:p w14:paraId="719FC5AF" w14:textId="196FBEF1" w:rsidR="00B77DA5" w:rsidRDefault="00B77DA5" w:rsidP="004D1071">
      <w:pPr>
        <w:jc w:val="both"/>
        <w:rPr>
          <w:rFonts w:asciiTheme="minorHAnsi" w:hAnsiTheme="minorHAnsi" w:cstheme="minorHAnsi"/>
          <w:i/>
          <w:sz w:val="22"/>
          <w:szCs w:val="22"/>
          <w:u w:val="single"/>
        </w:rPr>
      </w:pPr>
      <w:bookmarkStart w:id="8" w:name="_Hlk202796153"/>
      <w:r w:rsidRPr="00EF2F6F">
        <w:rPr>
          <w:rFonts w:asciiTheme="minorHAnsi" w:hAnsiTheme="minorHAnsi" w:cstheme="minorHAnsi"/>
          <w:i/>
          <w:sz w:val="22"/>
          <w:szCs w:val="22"/>
          <w:u w:val="single"/>
        </w:rPr>
        <w:t>Comments:</w:t>
      </w:r>
    </w:p>
    <w:p w14:paraId="5166FF80" w14:textId="0BB3DD74" w:rsidR="00275A3E" w:rsidRPr="00547188" w:rsidRDefault="00547188" w:rsidP="004D1071">
      <w:pPr>
        <w:jc w:val="both"/>
        <w:rPr>
          <w:rFonts w:asciiTheme="minorHAnsi" w:hAnsiTheme="minorHAnsi" w:cstheme="minorHAnsi"/>
          <w:i/>
          <w:sz w:val="22"/>
          <w:szCs w:val="22"/>
        </w:rPr>
      </w:pPr>
      <w:r w:rsidRPr="00547188">
        <w:rPr>
          <w:rFonts w:asciiTheme="minorHAnsi" w:hAnsiTheme="minorHAnsi" w:cstheme="minorHAnsi"/>
          <w:i/>
          <w:iCs/>
          <w:sz w:val="22"/>
          <w:szCs w:val="22"/>
        </w:rPr>
        <w:t xml:space="preserve">No comments were received. </w:t>
      </w:r>
    </w:p>
    <w:bookmarkEnd w:id="8"/>
    <w:p w14:paraId="7DD70004" w14:textId="77777777" w:rsidR="00D94601" w:rsidRDefault="00D94601" w:rsidP="004D1071">
      <w:pPr>
        <w:jc w:val="both"/>
        <w:rPr>
          <w:rFonts w:asciiTheme="minorHAnsi" w:hAnsiTheme="minorHAnsi" w:cstheme="minorHAnsi"/>
          <w:sz w:val="22"/>
          <w:szCs w:val="22"/>
        </w:rPr>
      </w:pPr>
    </w:p>
    <w:p w14:paraId="19FC113B" w14:textId="762DBC2D" w:rsidR="00275A3E" w:rsidRPr="00F00E36" w:rsidRDefault="00275A3E" w:rsidP="004D1071">
      <w:pPr>
        <w:jc w:val="both"/>
        <w:rPr>
          <w:rFonts w:asciiTheme="minorHAnsi" w:hAnsiTheme="minorHAnsi" w:cstheme="minorHAnsi"/>
          <w:sz w:val="22"/>
          <w:szCs w:val="22"/>
        </w:rPr>
      </w:pPr>
      <w:r w:rsidRPr="00F00E36">
        <w:rPr>
          <w:rFonts w:asciiTheme="minorHAnsi" w:hAnsiTheme="minorHAnsi" w:cstheme="minorHAnsi"/>
          <w:i/>
          <w:kern w:val="32"/>
          <w:sz w:val="22"/>
          <w:szCs w:val="22"/>
          <w:u w:val="single"/>
        </w:rPr>
        <w:t>Recommendation:</w:t>
      </w:r>
    </w:p>
    <w:p w14:paraId="2C6E7B0E" w14:textId="1309A858" w:rsidR="000200C8" w:rsidRDefault="000200C8" w:rsidP="000200C8">
      <w:pPr>
        <w:jc w:val="both"/>
        <w:rPr>
          <w:rFonts w:asciiTheme="minorHAnsi" w:hAnsiTheme="minorHAnsi" w:cstheme="minorHAnsi"/>
          <w:sz w:val="22"/>
          <w:szCs w:val="22"/>
        </w:rPr>
      </w:pPr>
      <w:r w:rsidRPr="00BF1257">
        <w:rPr>
          <w:rFonts w:asciiTheme="minorHAnsi" w:hAnsiTheme="minorHAnsi" w:cstheme="minorHAnsi"/>
          <w:b/>
          <w:sz w:val="22"/>
          <w:szCs w:val="22"/>
        </w:rPr>
        <w:t xml:space="preserve">NAIC staff recommend that the Working Group </w:t>
      </w:r>
      <w:r>
        <w:rPr>
          <w:rFonts w:asciiTheme="minorHAnsi" w:hAnsiTheme="minorHAnsi" w:cstheme="minorHAnsi"/>
          <w:b/>
          <w:sz w:val="22"/>
          <w:szCs w:val="22"/>
        </w:rPr>
        <w:t>adopt the exposed revisions</w:t>
      </w:r>
      <w:r w:rsidR="00D33AAA">
        <w:rPr>
          <w:rFonts w:asciiTheme="minorHAnsi" w:hAnsiTheme="minorHAnsi" w:cstheme="minorHAnsi"/>
          <w:b/>
          <w:sz w:val="22"/>
          <w:szCs w:val="22"/>
        </w:rPr>
        <w:t>. This item has been exposed multiple times and no letters were received during the most recent exposure</w:t>
      </w:r>
      <w:r w:rsidR="00E5454F">
        <w:rPr>
          <w:rFonts w:asciiTheme="minorHAnsi" w:hAnsiTheme="minorHAnsi" w:cstheme="minorHAnsi"/>
          <w:b/>
          <w:sz w:val="22"/>
          <w:szCs w:val="22"/>
        </w:rPr>
        <w:t xml:space="preserve">. </w:t>
      </w:r>
      <w:r w:rsidR="00D33AAA">
        <w:rPr>
          <w:rFonts w:asciiTheme="minorHAnsi" w:hAnsiTheme="minorHAnsi" w:cstheme="minorHAnsi"/>
          <w:b/>
          <w:sz w:val="22"/>
          <w:szCs w:val="22"/>
        </w:rPr>
        <w:t>The ACLI previously indicated that they did not object to the language</w:t>
      </w:r>
      <w:r w:rsidR="00E5454F">
        <w:rPr>
          <w:rFonts w:asciiTheme="minorHAnsi" w:hAnsiTheme="minorHAnsi" w:cstheme="minorHAnsi"/>
          <w:b/>
          <w:sz w:val="22"/>
          <w:szCs w:val="22"/>
        </w:rPr>
        <w:t xml:space="preserve"> if agenda item 2024-06 was resolved.</w:t>
      </w:r>
      <w:r>
        <w:rPr>
          <w:rFonts w:asciiTheme="minorHAnsi" w:hAnsiTheme="minorHAnsi" w:cstheme="minorHAnsi"/>
          <w:b/>
          <w:sz w:val="22"/>
          <w:szCs w:val="22"/>
        </w:rPr>
        <w:t xml:space="preserve"> </w:t>
      </w:r>
    </w:p>
    <w:p w14:paraId="7B90D1A8" w14:textId="77777777" w:rsidR="00275A3E" w:rsidRDefault="00275A3E" w:rsidP="004D1071">
      <w:pPr>
        <w:keepNext/>
        <w:keepLines/>
        <w:jc w:val="both"/>
        <w:rPr>
          <w:rFonts w:asciiTheme="minorHAnsi" w:hAnsiTheme="minorHAnsi" w:cstheme="minorHAnsi"/>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275A3E" w:rsidRPr="00F00E36" w14:paraId="0162F6A2" w14:textId="77777777" w:rsidTr="00AE07F2">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163E9182"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7960F5C6"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7C1AD0F" w14:textId="77777777" w:rsidR="00275A3E" w:rsidRPr="00F00E36" w:rsidRDefault="00275A3E" w:rsidP="00AE07F2">
            <w:pPr>
              <w:widowControl w:val="0"/>
              <w:jc w:val="center"/>
              <w:rPr>
                <w:rFonts w:asciiTheme="minorHAnsi" w:hAnsiTheme="minorHAnsi" w:cstheme="minorHAnsi"/>
                <w:b/>
                <w:color w:val="FFFFFF"/>
                <w:sz w:val="22"/>
                <w:szCs w:val="22"/>
              </w:rPr>
            </w:pPr>
          </w:p>
          <w:p w14:paraId="7C18E34D"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1D4EC6B" w14:textId="77777777" w:rsidR="00275A3E" w:rsidRPr="00F00E36" w:rsidRDefault="00275A3E" w:rsidP="00AE07F2">
            <w:pPr>
              <w:widowControl w:val="0"/>
              <w:jc w:val="center"/>
              <w:rPr>
                <w:rFonts w:asciiTheme="minorHAnsi" w:hAnsiTheme="minorHAnsi" w:cstheme="minorHAnsi"/>
                <w:b/>
                <w:color w:val="FFFFFF"/>
                <w:sz w:val="22"/>
                <w:szCs w:val="22"/>
              </w:rPr>
            </w:pPr>
          </w:p>
          <w:p w14:paraId="407EB0FE"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5758DE3B"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07527519"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275A3E" w:rsidRPr="00F00E36" w14:paraId="2A5AB271" w14:textId="77777777" w:rsidTr="00AE07F2">
        <w:trPr>
          <w:trHeight w:val="607"/>
        </w:trPr>
        <w:tc>
          <w:tcPr>
            <w:tcW w:w="1615" w:type="dxa"/>
            <w:tcBorders>
              <w:top w:val="single" w:sz="4" w:space="0" w:color="FFFFFF"/>
            </w:tcBorders>
            <w:shd w:val="clear" w:color="auto" w:fill="F2F2F2"/>
            <w:vAlign w:val="center"/>
          </w:tcPr>
          <w:p w14:paraId="4C9C6151" w14:textId="6F0B3C45" w:rsidR="00275A3E" w:rsidRPr="00F00E36" w:rsidRDefault="00275A3E"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w:t>
            </w:r>
            <w:r w:rsidR="000E74BA">
              <w:rPr>
                <w:rFonts w:asciiTheme="minorHAnsi" w:hAnsiTheme="minorHAnsi" w:cstheme="minorHAnsi"/>
                <w:b/>
                <w:sz w:val="22"/>
                <w:szCs w:val="22"/>
              </w:rPr>
              <w:t>4</w:t>
            </w:r>
            <w:r w:rsidRPr="00F00E36">
              <w:rPr>
                <w:rFonts w:asciiTheme="minorHAnsi" w:hAnsiTheme="minorHAnsi" w:cstheme="minorHAnsi"/>
                <w:b/>
                <w:sz w:val="22"/>
                <w:szCs w:val="22"/>
              </w:rPr>
              <w:t>-0</w:t>
            </w:r>
            <w:r>
              <w:rPr>
                <w:rFonts w:asciiTheme="minorHAnsi" w:hAnsiTheme="minorHAnsi" w:cstheme="minorHAnsi"/>
                <w:b/>
                <w:sz w:val="22"/>
                <w:szCs w:val="22"/>
              </w:rPr>
              <w:t>6</w:t>
            </w:r>
          </w:p>
          <w:p w14:paraId="264E50AC" w14:textId="77777777" w:rsidR="00275A3E" w:rsidRPr="00F00E36" w:rsidRDefault="00275A3E" w:rsidP="00AE07F2">
            <w:pPr>
              <w:widowControl w:val="0"/>
              <w:jc w:val="center"/>
              <w:rPr>
                <w:rFonts w:asciiTheme="minorHAnsi" w:hAnsiTheme="minorHAnsi" w:cstheme="minorHAnsi"/>
                <w:b/>
                <w:sz w:val="22"/>
                <w:szCs w:val="22"/>
              </w:rPr>
            </w:pPr>
            <w:r>
              <w:rPr>
                <w:rFonts w:asciiTheme="minorHAnsi" w:hAnsiTheme="minorHAnsi" w:cstheme="minorHAnsi"/>
                <w:b/>
                <w:sz w:val="22"/>
                <w:szCs w:val="22"/>
              </w:rPr>
              <w:t>(Robin)</w:t>
            </w:r>
          </w:p>
        </w:tc>
        <w:tc>
          <w:tcPr>
            <w:tcW w:w="3198" w:type="dxa"/>
            <w:tcBorders>
              <w:top w:val="single" w:sz="4" w:space="0" w:color="FFFFFF"/>
            </w:tcBorders>
            <w:shd w:val="clear" w:color="auto" w:fill="F2F2F2"/>
            <w:vAlign w:val="center"/>
          </w:tcPr>
          <w:p w14:paraId="2579992C" w14:textId="69F9E65E" w:rsidR="00275A3E" w:rsidRPr="00F00E36" w:rsidRDefault="00627A65" w:rsidP="00AE07F2">
            <w:pPr>
              <w:pStyle w:val="Heading2"/>
              <w:rPr>
                <w:rFonts w:asciiTheme="minorHAnsi" w:hAnsiTheme="minorHAnsi" w:cstheme="minorHAnsi"/>
                <w:sz w:val="22"/>
                <w:szCs w:val="22"/>
              </w:rPr>
            </w:pPr>
            <w:r>
              <w:rPr>
                <w:rFonts w:asciiTheme="minorHAnsi" w:hAnsiTheme="minorHAnsi" w:cstheme="minorHAnsi"/>
                <w:sz w:val="22"/>
                <w:szCs w:val="22"/>
              </w:rPr>
              <w:t>Risk Transfer Analysis of Combination Reinsurance Contracts</w:t>
            </w:r>
          </w:p>
        </w:tc>
        <w:tc>
          <w:tcPr>
            <w:tcW w:w="2112" w:type="dxa"/>
            <w:tcBorders>
              <w:top w:val="single" w:sz="4" w:space="0" w:color="FFFFFF"/>
            </w:tcBorders>
            <w:shd w:val="clear" w:color="auto" w:fill="F2F2F2"/>
            <w:vAlign w:val="center"/>
          </w:tcPr>
          <w:p w14:paraId="44F5F9C9" w14:textId="77FA6933" w:rsidR="00275A3E" w:rsidRPr="00F00E36" w:rsidRDefault="004C3197"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18 – </w:t>
            </w:r>
            <w:r w:rsidR="00275A3E">
              <w:rPr>
                <w:rFonts w:asciiTheme="minorHAnsi" w:hAnsiTheme="minorHAnsi" w:cstheme="minorHAnsi"/>
                <w:b/>
                <w:sz w:val="22"/>
                <w:szCs w:val="22"/>
              </w:rPr>
              <w:t>Agenda Item</w:t>
            </w:r>
            <w:r w:rsidR="00275A3E" w:rsidRPr="00F00E36">
              <w:rPr>
                <w:rFonts w:asciiTheme="minorHAnsi" w:hAnsiTheme="minorHAnsi" w:cstheme="minorHAnsi"/>
                <w:b/>
                <w:sz w:val="22"/>
                <w:szCs w:val="22"/>
              </w:rPr>
              <w:t xml:space="preserve"> </w:t>
            </w:r>
          </w:p>
        </w:tc>
        <w:tc>
          <w:tcPr>
            <w:tcW w:w="1710" w:type="dxa"/>
            <w:tcBorders>
              <w:top w:val="single" w:sz="4" w:space="0" w:color="FFFFFF"/>
            </w:tcBorders>
            <w:shd w:val="clear" w:color="auto" w:fill="F2F2F2"/>
            <w:vAlign w:val="center"/>
          </w:tcPr>
          <w:p w14:paraId="2B7C74D4" w14:textId="08937E0F" w:rsidR="00275A3E" w:rsidRPr="00F00E36" w:rsidRDefault="00B71B83"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Comments Received</w:t>
            </w:r>
          </w:p>
        </w:tc>
        <w:tc>
          <w:tcPr>
            <w:tcW w:w="1440" w:type="dxa"/>
            <w:tcBorders>
              <w:top w:val="single" w:sz="4" w:space="0" w:color="FFFFFF"/>
            </w:tcBorders>
            <w:shd w:val="clear" w:color="auto" w:fill="F2F2F2"/>
            <w:vAlign w:val="center"/>
          </w:tcPr>
          <w:p w14:paraId="609AB691" w14:textId="51CEBBD7" w:rsidR="00275A3E" w:rsidRPr="00F00E36" w:rsidRDefault="0087516C"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ACLI</w:t>
            </w:r>
            <w:r w:rsidR="00275A3E" w:rsidRPr="00F00E36">
              <w:rPr>
                <w:rFonts w:asciiTheme="minorHAnsi" w:hAnsiTheme="minorHAnsi" w:cstheme="minorHAnsi"/>
                <w:b/>
                <w:sz w:val="22"/>
                <w:szCs w:val="22"/>
              </w:rPr>
              <w:t xml:space="preserve"> – </w:t>
            </w:r>
            <w:r w:rsidR="00483780">
              <w:rPr>
                <w:rFonts w:asciiTheme="minorHAnsi" w:hAnsiTheme="minorHAnsi" w:cstheme="minorHAnsi"/>
                <w:b/>
                <w:sz w:val="22"/>
                <w:szCs w:val="22"/>
              </w:rPr>
              <w:t>20</w:t>
            </w:r>
          </w:p>
        </w:tc>
      </w:tr>
    </w:tbl>
    <w:p w14:paraId="747C63C0" w14:textId="77777777" w:rsidR="00275A3E" w:rsidRPr="00F00E36" w:rsidRDefault="00275A3E" w:rsidP="00275A3E">
      <w:pPr>
        <w:rPr>
          <w:rFonts w:asciiTheme="minorHAnsi" w:hAnsiTheme="minorHAnsi" w:cstheme="minorHAnsi"/>
          <w:sz w:val="22"/>
          <w:szCs w:val="22"/>
          <w:lang w:eastAsia="zh-CN"/>
        </w:rPr>
      </w:pPr>
    </w:p>
    <w:p w14:paraId="630BC09F" w14:textId="77777777" w:rsidR="00275A3E" w:rsidRPr="00F00E36" w:rsidRDefault="00275A3E" w:rsidP="00275A3E">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2CA34FA4" w14:textId="2724957A" w:rsidR="00C010A0" w:rsidRPr="006F5C77" w:rsidRDefault="00275A3E" w:rsidP="00C010A0">
      <w:pPr>
        <w:jc w:val="both"/>
        <w:rPr>
          <w:rFonts w:ascii="Calibri" w:hAnsi="Calibri" w:cs="Calibri"/>
          <w:bCs/>
          <w:sz w:val="22"/>
          <w:szCs w:val="22"/>
        </w:rPr>
      </w:pPr>
      <w:r w:rsidRPr="006F5C77">
        <w:rPr>
          <w:rFonts w:ascii="Calibri" w:hAnsi="Calibri" w:cs="Calibri"/>
          <w:sz w:val="22"/>
          <w:szCs w:val="22"/>
        </w:rPr>
        <w:t xml:space="preserve">On June 2, 2025, the Working Group </w:t>
      </w:r>
      <w:r w:rsidR="00BD01EF" w:rsidRPr="006F5C77">
        <w:rPr>
          <w:rFonts w:ascii="Calibri" w:hAnsi="Calibri" w:cs="Calibri"/>
          <w:sz w:val="22"/>
          <w:szCs w:val="22"/>
        </w:rPr>
        <w:t xml:space="preserve">exposed </w:t>
      </w:r>
      <w:r w:rsidR="00C010A0" w:rsidRPr="006F5C77">
        <w:rPr>
          <w:rFonts w:ascii="Calibri" w:hAnsi="Calibri" w:cs="Calibri"/>
          <w:sz w:val="22"/>
          <w:szCs w:val="22"/>
        </w:rPr>
        <w:t xml:space="preserve">by email vote </w:t>
      </w:r>
      <w:r w:rsidR="00BD01EF" w:rsidRPr="006F5C77">
        <w:rPr>
          <w:rFonts w:ascii="Calibri" w:hAnsi="Calibri" w:cs="Calibri"/>
          <w:sz w:val="22"/>
          <w:szCs w:val="22"/>
        </w:rPr>
        <w:t xml:space="preserve">revisions to </w:t>
      </w:r>
      <w:r w:rsidR="00C010A0" w:rsidRPr="006F5C77">
        <w:rPr>
          <w:rFonts w:ascii="Calibri" w:hAnsi="Calibri" w:cs="Calibri"/>
          <w:bCs/>
          <w:i/>
          <w:sz w:val="22"/>
          <w:szCs w:val="22"/>
        </w:rPr>
        <w:t>SSAP No. 61</w:t>
      </w:r>
      <w:r w:rsidR="00C010A0" w:rsidRPr="006F5C77">
        <w:rPr>
          <w:rFonts w:ascii="Calibri" w:hAnsi="Calibri" w:cs="Calibri"/>
          <w:bCs/>
          <w:i/>
          <w:iCs/>
          <w:sz w:val="22"/>
          <w:szCs w:val="22"/>
        </w:rPr>
        <w:t>—Life, Deposit-Type and Accident and Health Reinsurance and the QA of</w:t>
      </w:r>
      <w:r w:rsidR="00C010A0" w:rsidRPr="006F5C77">
        <w:rPr>
          <w:rFonts w:ascii="Calibri" w:hAnsi="Calibri" w:cs="Calibri"/>
          <w:sz w:val="22"/>
          <w:szCs w:val="22"/>
        </w:rPr>
        <w:t xml:space="preserve"> </w:t>
      </w:r>
      <w:r w:rsidR="00C010A0" w:rsidRPr="006F5C77">
        <w:rPr>
          <w:rFonts w:ascii="Calibri" w:hAnsi="Calibri" w:cs="Calibri"/>
          <w:bCs/>
          <w:sz w:val="22"/>
          <w:szCs w:val="22"/>
        </w:rPr>
        <w:t xml:space="preserve">Appendix </w:t>
      </w:r>
      <w:r w:rsidR="00C010A0" w:rsidRPr="006F5C77">
        <w:rPr>
          <w:rFonts w:ascii="Calibri" w:hAnsi="Calibri" w:cs="Calibri"/>
          <w:bCs/>
          <w:i/>
          <w:iCs/>
          <w:sz w:val="22"/>
          <w:szCs w:val="22"/>
        </w:rPr>
        <w:t>A-791, Life and Health Reinsurance Agreement</w:t>
      </w:r>
      <w:r w:rsidR="00A34F3A">
        <w:rPr>
          <w:rFonts w:ascii="Calibri" w:hAnsi="Calibri" w:cs="Calibri"/>
          <w:bCs/>
          <w:i/>
          <w:iCs/>
          <w:sz w:val="22"/>
          <w:szCs w:val="22"/>
        </w:rPr>
        <w:t>s</w:t>
      </w:r>
      <w:r w:rsidR="00C010A0" w:rsidRPr="006F5C77">
        <w:rPr>
          <w:rFonts w:ascii="Calibri" w:hAnsi="Calibri" w:cs="Calibri"/>
          <w:bCs/>
          <w:i/>
          <w:iCs/>
          <w:sz w:val="22"/>
          <w:szCs w:val="22"/>
        </w:rPr>
        <w:t xml:space="preserve"> </w:t>
      </w:r>
      <w:r w:rsidR="00BD01EF" w:rsidRPr="006F5C77">
        <w:rPr>
          <w:rFonts w:ascii="Calibri" w:hAnsi="Calibri" w:cs="Calibri"/>
          <w:sz w:val="22"/>
          <w:szCs w:val="22"/>
        </w:rPr>
        <w:t xml:space="preserve">to address risk transfer on combination reinsurance contracts with interdependent contract features. </w:t>
      </w:r>
      <w:r w:rsidR="00C010A0" w:rsidRPr="006F5C77">
        <w:rPr>
          <w:rFonts w:ascii="Calibri" w:hAnsi="Calibri" w:cs="Calibri"/>
          <w:bCs/>
          <w:sz w:val="22"/>
          <w:szCs w:val="22"/>
        </w:rPr>
        <w:t xml:space="preserve">The revisions to SSAP No. 61 have been revised and expanded from the prior exposures. The revisions to A-791 have not been previously exposed. </w:t>
      </w:r>
    </w:p>
    <w:p w14:paraId="00C34A6C" w14:textId="77777777" w:rsidR="00C010A0" w:rsidRPr="002F7CB6" w:rsidRDefault="00C010A0" w:rsidP="00C010A0">
      <w:pPr>
        <w:jc w:val="both"/>
        <w:rPr>
          <w:rFonts w:asciiTheme="minorHAnsi" w:hAnsiTheme="minorHAnsi" w:cstheme="minorHAnsi"/>
          <w:bCs/>
          <w:sz w:val="22"/>
          <w:szCs w:val="22"/>
        </w:rPr>
      </w:pPr>
    </w:p>
    <w:p w14:paraId="0270811E" w14:textId="5A68A103" w:rsidR="00CB3034" w:rsidRPr="00387553" w:rsidRDefault="00C010A0" w:rsidP="002F7CB6">
      <w:pPr>
        <w:pStyle w:val="BodyText2"/>
        <w:spacing w:after="200"/>
        <w:jc w:val="both"/>
        <w:rPr>
          <w:rFonts w:ascii="Calibri" w:hAnsi="Calibri" w:cs="Calibri"/>
          <w:sz w:val="22"/>
          <w:szCs w:val="22"/>
        </w:rPr>
      </w:pPr>
      <w:r w:rsidRPr="00387553">
        <w:rPr>
          <w:rFonts w:ascii="Calibri" w:hAnsi="Calibri" w:cs="Calibri"/>
          <w:sz w:val="22"/>
          <w:szCs w:val="22"/>
        </w:rPr>
        <w:t>The Working Group’s exposure provides that contracts with interdependent features must be analyzed in the aggregate for risk transfer</w:t>
      </w:r>
      <w:r w:rsidR="00CB3034" w:rsidRPr="00387553">
        <w:rPr>
          <w:rFonts w:ascii="Calibri" w:hAnsi="Calibri" w:cs="Calibri"/>
          <w:sz w:val="22"/>
          <w:szCs w:val="22"/>
        </w:rPr>
        <w:t xml:space="preserve"> and also stresses compliance with existing </w:t>
      </w:r>
      <w:r w:rsidR="00D349A1" w:rsidRPr="00387553">
        <w:rPr>
          <w:rFonts w:ascii="Calibri" w:hAnsi="Calibri" w:cs="Calibri"/>
          <w:sz w:val="22"/>
          <w:szCs w:val="22"/>
        </w:rPr>
        <w:t xml:space="preserve">A-791 requirements </w:t>
      </w:r>
      <w:r w:rsidR="002F7CB6" w:rsidRPr="00387553">
        <w:rPr>
          <w:rFonts w:ascii="Calibri" w:hAnsi="Calibri" w:cs="Calibri"/>
          <w:sz w:val="22"/>
          <w:szCs w:val="22"/>
        </w:rPr>
        <w:t xml:space="preserve">including that  </w:t>
      </w:r>
      <w:r w:rsidR="00CB3034" w:rsidRPr="00387553">
        <w:rPr>
          <w:rFonts w:ascii="Calibri" w:hAnsi="Calibri" w:cs="Calibri"/>
          <w:sz w:val="22"/>
          <w:szCs w:val="22"/>
        </w:rPr>
        <w:t>contract(s) cannot 1) potentially deprive the ceding insurer of surplus at the reinsurer’s option or automatically upon the occurrence of some event</w:t>
      </w:r>
      <w:r w:rsidR="00D349A1" w:rsidRPr="00387553">
        <w:rPr>
          <w:rFonts w:ascii="Calibri" w:hAnsi="Calibri" w:cs="Calibri"/>
          <w:sz w:val="22"/>
          <w:szCs w:val="22"/>
        </w:rPr>
        <w:t xml:space="preserve"> (A-791, paragraph 2</w:t>
      </w:r>
      <w:r w:rsidR="00114988" w:rsidRPr="00387553">
        <w:rPr>
          <w:rFonts w:ascii="Calibri" w:hAnsi="Calibri" w:cs="Calibri"/>
          <w:sz w:val="22"/>
          <w:szCs w:val="22"/>
        </w:rPr>
        <w:t>b)</w:t>
      </w:r>
      <w:r w:rsidR="00CB3034" w:rsidRPr="00387553">
        <w:rPr>
          <w:rFonts w:ascii="Calibri" w:hAnsi="Calibri" w:cs="Calibri"/>
          <w:sz w:val="22"/>
          <w:szCs w:val="22"/>
        </w:rPr>
        <w:t>; 2) potentially require payments to the reinsurer for amounts other than the income realized from the reinsured policies</w:t>
      </w:r>
      <w:r w:rsidR="00E735DC" w:rsidRPr="00387553">
        <w:rPr>
          <w:rFonts w:ascii="Calibri" w:hAnsi="Calibri" w:cs="Calibri"/>
          <w:sz w:val="22"/>
          <w:szCs w:val="22"/>
        </w:rPr>
        <w:t xml:space="preserve"> (A-791</w:t>
      </w:r>
      <w:r w:rsidR="00A65329" w:rsidRPr="00387553">
        <w:rPr>
          <w:rFonts w:ascii="Calibri" w:hAnsi="Calibri" w:cs="Calibri"/>
          <w:sz w:val="22"/>
          <w:szCs w:val="22"/>
        </w:rPr>
        <w:t>, paragraph 2e)</w:t>
      </w:r>
      <w:r w:rsidR="00CB3034" w:rsidRPr="00387553">
        <w:rPr>
          <w:rFonts w:ascii="Calibri" w:hAnsi="Calibri" w:cs="Calibri"/>
          <w:sz w:val="22"/>
          <w:szCs w:val="22"/>
        </w:rPr>
        <w:t xml:space="preserve">, nor; 3) contain any of the other conditions prohibited by Appendix A-791 related to risk transfer.  </w:t>
      </w:r>
    </w:p>
    <w:p w14:paraId="67E1BBDF" w14:textId="61478975" w:rsidR="00C010A0" w:rsidRPr="002F7CB6" w:rsidRDefault="00A65329" w:rsidP="00C010A0">
      <w:pPr>
        <w:jc w:val="both"/>
        <w:rPr>
          <w:rFonts w:asciiTheme="minorHAnsi" w:hAnsiTheme="minorHAnsi" w:cstheme="minorHAnsi"/>
          <w:bCs/>
          <w:sz w:val="22"/>
          <w:szCs w:val="22"/>
        </w:rPr>
      </w:pPr>
      <w:r w:rsidRPr="002F7CB6">
        <w:rPr>
          <w:rFonts w:asciiTheme="minorHAnsi" w:hAnsiTheme="minorHAnsi" w:cstheme="minorHAnsi"/>
          <w:bCs/>
          <w:sz w:val="22"/>
          <w:szCs w:val="22"/>
        </w:rPr>
        <w:t>The exposed A-791 QA language</w:t>
      </w:r>
      <w:r w:rsidR="00C54C9A" w:rsidRPr="002F7CB6">
        <w:rPr>
          <w:rFonts w:asciiTheme="minorHAnsi" w:hAnsiTheme="minorHAnsi" w:cstheme="minorHAnsi"/>
          <w:bCs/>
          <w:sz w:val="22"/>
          <w:szCs w:val="22"/>
        </w:rPr>
        <w:t xml:space="preserve"> also focuses on no</w:t>
      </w:r>
      <w:r w:rsidR="00A72844">
        <w:rPr>
          <w:rFonts w:asciiTheme="minorHAnsi" w:hAnsiTheme="minorHAnsi" w:cstheme="minorHAnsi"/>
          <w:bCs/>
          <w:sz w:val="22"/>
          <w:szCs w:val="22"/>
        </w:rPr>
        <w:t xml:space="preserve">t having the </w:t>
      </w:r>
      <w:r w:rsidR="00C54C9A" w:rsidRPr="002F7CB6">
        <w:rPr>
          <w:rFonts w:asciiTheme="minorHAnsi" w:hAnsiTheme="minorHAnsi" w:cstheme="minorHAnsi"/>
          <w:bCs/>
          <w:sz w:val="22"/>
          <w:szCs w:val="22"/>
        </w:rPr>
        <w:t>potential for payments out of surplus at the reinsurer’s option or automatically upon the occurrence of some event, meaning that in all cases there would be an established liability to absorb any possible payments</w:t>
      </w:r>
      <w:r w:rsidR="002F7CB6" w:rsidRPr="002F7CB6">
        <w:rPr>
          <w:rFonts w:asciiTheme="minorHAnsi" w:hAnsiTheme="minorHAnsi" w:cstheme="minorHAnsi"/>
          <w:bCs/>
          <w:sz w:val="22"/>
          <w:szCs w:val="22"/>
        </w:rPr>
        <w:t xml:space="preserve"> and notes that t</w:t>
      </w:r>
      <w:r w:rsidR="00C54C9A" w:rsidRPr="002F7CB6">
        <w:rPr>
          <w:rFonts w:asciiTheme="minorHAnsi" w:hAnsiTheme="minorHAnsi" w:cstheme="minorHAnsi"/>
          <w:bCs/>
          <w:sz w:val="22"/>
          <w:szCs w:val="22"/>
        </w:rPr>
        <w:t>he YRT premium simply being at or below the valuation net premium does not ensure that payments from surplus are not possible.</w:t>
      </w:r>
    </w:p>
    <w:p w14:paraId="12309469" w14:textId="5932DDE2" w:rsidR="00C010A0" w:rsidRPr="00C010A0" w:rsidRDefault="00C010A0" w:rsidP="00C010A0">
      <w:pPr>
        <w:rPr>
          <w:rFonts w:ascii="Calibri" w:hAnsi="Calibri" w:cs="Calibri"/>
          <w:sz w:val="22"/>
          <w:szCs w:val="22"/>
        </w:rPr>
      </w:pPr>
      <w:r w:rsidRPr="00C010A0">
        <w:rPr>
          <w:rFonts w:ascii="Calibri" w:hAnsi="Calibri" w:cs="Calibri"/>
          <w:i/>
          <w:sz w:val="22"/>
          <w:szCs w:val="22"/>
        </w:rPr>
        <w:lastRenderedPageBreak/>
        <w:t>SSAP No. 61</w:t>
      </w:r>
      <w:r w:rsidRPr="00C010A0">
        <w:rPr>
          <w:rFonts w:ascii="Calibri" w:hAnsi="Calibri" w:cs="Calibri"/>
          <w:i/>
          <w:iCs/>
          <w:sz w:val="22"/>
          <w:szCs w:val="22"/>
        </w:rPr>
        <w:t>—Life, Deposit-Type and Accident and Health Reinsurance</w:t>
      </w:r>
      <w:r w:rsidRPr="00C010A0">
        <w:rPr>
          <w:rFonts w:ascii="Calibri" w:hAnsi="Calibri" w:cs="Calibri"/>
          <w:sz w:val="22"/>
          <w:szCs w:val="22"/>
        </w:rPr>
        <w:t xml:space="preserve"> </w:t>
      </w:r>
      <w:r w:rsidR="00392569">
        <w:rPr>
          <w:rFonts w:ascii="Calibri" w:hAnsi="Calibri" w:cs="Calibri"/>
          <w:sz w:val="22"/>
          <w:szCs w:val="22"/>
        </w:rPr>
        <w:t xml:space="preserve">exposed revisions are </w:t>
      </w:r>
      <w:r w:rsidRPr="00C010A0">
        <w:rPr>
          <w:rFonts w:ascii="Calibri" w:hAnsi="Calibri" w:cs="Calibri"/>
          <w:sz w:val="22"/>
          <w:szCs w:val="22"/>
        </w:rPr>
        <w:t>illustrated below</w:t>
      </w:r>
      <w:r w:rsidR="00392569">
        <w:rPr>
          <w:rFonts w:ascii="Calibri" w:hAnsi="Calibri" w:cs="Calibri"/>
          <w:sz w:val="22"/>
          <w:szCs w:val="22"/>
        </w:rPr>
        <w:t>:</w:t>
      </w:r>
    </w:p>
    <w:p w14:paraId="6CBA45C0" w14:textId="77777777" w:rsidR="00C010A0" w:rsidRDefault="00C010A0" w:rsidP="00C010A0">
      <w:pPr>
        <w:rPr>
          <w:sz w:val="22"/>
          <w:szCs w:val="22"/>
        </w:rPr>
      </w:pPr>
    </w:p>
    <w:p w14:paraId="4112CD23" w14:textId="77777777" w:rsidR="00C010A0" w:rsidRPr="008D79C2" w:rsidRDefault="00C010A0" w:rsidP="00C010A0">
      <w:pPr>
        <w:pStyle w:val="BodyText2"/>
        <w:spacing w:after="200"/>
        <w:rPr>
          <w:rFonts w:ascii="Arial" w:hAnsi="Arial" w:cs="Arial"/>
          <w:sz w:val="20"/>
        </w:rPr>
      </w:pPr>
      <w:r>
        <w:rPr>
          <w:rFonts w:ascii="Arial" w:hAnsi="Arial" w:cs="Arial"/>
          <w:sz w:val="20"/>
        </w:rPr>
        <w:t xml:space="preserve">        </w:t>
      </w:r>
      <w:r w:rsidRPr="008D79C2">
        <w:rPr>
          <w:rFonts w:ascii="Arial" w:hAnsi="Arial" w:cs="Arial"/>
          <w:sz w:val="20"/>
        </w:rPr>
        <w:t>Transfer of Risk</w:t>
      </w:r>
    </w:p>
    <w:p w14:paraId="09549142" w14:textId="77777777" w:rsidR="00C010A0" w:rsidRPr="000C64A6" w:rsidRDefault="00C010A0" w:rsidP="00C010A0">
      <w:pPr>
        <w:pStyle w:val="BodyText2"/>
        <w:numPr>
          <w:ilvl w:val="0"/>
          <w:numId w:val="29"/>
        </w:numPr>
        <w:spacing w:after="200"/>
        <w:ind w:left="450" w:firstLine="11"/>
        <w:jc w:val="both"/>
        <w:rPr>
          <w:rFonts w:ascii="Arial" w:hAnsi="Arial" w:cs="Arial"/>
          <w:b/>
          <w:bCs/>
          <w:sz w:val="20"/>
        </w:rPr>
      </w:pPr>
      <w:r w:rsidRPr="000C64A6">
        <w:rPr>
          <w:rFonts w:ascii="Arial" w:hAnsi="Arial" w:cs="Arial"/>
          <w:sz w:val="20"/>
        </w:rPr>
        <w:t xml:space="preserve">Reinsurance agreements must transfer risk from the ceding entity to the reinsurer in order to receive the reinsurance accounting treatment discussed in this statement. </w:t>
      </w:r>
    </w:p>
    <w:p w14:paraId="0C5546C7" w14:textId="77777777" w:rsidR="00C010A0" w:rsidRPr="000C64A6" w:rsidRDefault="00C010A0" w:rsidP="00C010A0">
      <w:pPr>
        <w:pStyle w:val="BodyText2"/>
        <w:numPr>
          <w:ilvl w:val="0"/>
          <w:numId w:val="30"/>
        </w:numPr>
        <w:spacing w:after="200"/>
        <w:ind w:left="2340" w:hanging="810"/>
        <w:jc w:val="both"/>
        <w:rPr>
          <w:ins w:id="9" w:author="Marcotte, Robin" w:date="2025-05-29T15:50:00Z" w16du:dateUtc="2025-05-29T20:50:00Z"/>
          <w:rFonts w:ascii="Arial" w:hAnsi="Arial" w:cs="Arial"/>
          <w:b/>
          <w:bCs/>
          <w:sz w:val="20"/>
        </w:rPr>
      </w:pPr>
      <w:r w:rsidRPr="000C64A6">
        <w:rPr>
          <w:rFonts w:ascii="Arial" w:hAnsi="Arial" w:cs="Arial"/>
          <w:sz w:val="20"/>
        </w:rPr>
        <w:t xml:space="preserve">If the terms of the agreement violate the risk transfer criteria contained herein, (i.e., limits or diminishes the transfer of risk by the ceding entity to the reinsurer), the agreement shall follow the guidance for Deposit Accounting. In addition, any contractual feature that delays timely reimbursement violates the conditions of reinsurance accounting. </w:t>
      </w:r>
    </w:p>
    <w:p w14:paraId="3E8903CE" w14:textId="781AC458" w:rsidR="00C010A0" w:rsidRPr="008D79C2" w:rsidRDefault="00C010A0" w:rsidP="00294F5C">
      <w:pPr>
        <w:pStyle w:val="BodyText2"/>
        <w:numPr>
          <w:ilvl w:val="0"/>
          <w:numId w:val="30"/>
        </w:numPr>
        <w:spacing w:after="200"/>
        <w:ind w:left="2340" w:hanging="810"/>
        <w:jc w:val="both"/>
        <w:rPr>
          <w:rFonts w:ascii="Arial" w:hAnsi="Arial" w:cs="Arial"/>
          <w:sz w:val="20"/>
        </w:rPr>
      </w:pPr>
      <w:ins w:id="10" w:author="Marcotte, Robin" w:date="2025-05-29T15:51:00Z" w16du:dateUtc="2025-05-29T20:51:00Z">
        <w:r w:rsidRPr="00294F5C">
          <w:rPr>
            <w:rFonts w:ascii="Arial" w:hAnsi="Arial" w:cs="Arial"/>
            <w:sz w:val="20"/>
          </w:rPr>
          <w:t>For purposes of evaluating whether a reinsurance agreement/contract (for this paragraph “contract”) transfers risk under statutory accounting, the determination of what constitutes a contract is essentially a question of substance. It may be difficult in some circumstances to determine the boundaries of a contract. Multiple contracts, whether on one or multiple blocks of policies, must be evaluated together for risk transfer purposes where considerations to be exchanged under one contract depend on the performance of the other contract(s) whether they are entered into together, or separately, directly or indirectly, that achieve one overall planned effect. For contracts that contemplate reinsurance on both a YRT and coinsurance basis, where there are interdependent features such as a combined experience refund or an inability to independently recapture, each of the YRT and coinsurance reinsurance components satisfying risk transfer requirements on their respective bases is necessary but not sufficient for the contract as a whole to satisfy risk transfer. When evaluated in its entirety, such contract(s) cannot 1) potentially deprive the ceding insurer of surplus at the reinsurer’s option or automatically upon the occurrence of some event</w:t>
        </w:r>
        <w:r>
          <w:rPr>
            <w:rFonts w:ascii="Arial" w:hAnsi="Arial" w:cs="Arial"/>
            <w:sz w:val="20"/>
          </w:rPr>
          <w:t xml:space="preserve">; </w:t>
        </w:r>
        <w:r w:rsidRPr="00294F5C">
          <w:rPr>
            <w:rFonts w:ascii="Arial" w:hAnsi="Arial" w:cs="Arial"/>
            <w:sz w:val="20"/>
          </w:rPr>
          <w:t>2) potentially require payments to the reinsurer for amounts other than the income realized from the reinsured policies, nor</w:t>
        </w:r>
        <w:r>
          <w:rPr>
            <w:rFonts w:ascii="Arial" w:hAnsi="Arial" w:cs="Arial"/>
            <w:sz w:val="20"/>
          </w:rPr>
          <w:t xml:space="preserve">; </w:t>
        </w:r>
        <w:r w:rsidRPr="00294F5C">
          <w:rPr>
            <w:rFonts w:ascii="Arial" w:hAnsi="Arial" w:cs="Arial"/>
            <w:sz w:val="20"/>
          </w:rPr>
          <w:t xml:space="preserve">3) contain any of the other conditions prohibited by Appendix A-791 related to risk transfer.  </w:t>
        </w:r>
      </w:ins>
    </w:p>
    <w:p w14:paraId="2963C290" w14:textId="77777777" w:rsidR="00C010A0" w:rsidRPr="00D442B6" w:rsidRDefault="00C010A0" w:rsidP="00C010A0">
      <w:pPr>
        <w:pStyle w:val="BodyText2"/>
        <w:numPr>
          <w:ilvl w:val="0"/>
          <w:numId w:val="29"/>
        </w:numPr>
        <w:spacing w:after="200"/>
        <w:ind w:left="720" w:firstLine="0"/>
        <w:jc w:val="both"/>
        <w:rPr>
          <w:rFonts w:ascii="Arial" w:hAnsi="Arial" w:cs="Arial"/>
          <w:b/>
          <w:bCs/>
          <w:sz w:val="20"/>
        </w:rPr>
      </w:pPr>
      <w:r w:rsidRPr="008D79C2">
        <w:rPr>
          <w:rFonts w:ascii="Arial" w:hAnsi="Arial" w:cs="Arial"/>
          <w:sz w:val="20"/>
        </w:rPr>
        <w:t xml:space="preserve">This paragraph applies to all life, deposit-type and accident and health reinsurance agreements except for yearly renewable term reinsurance agreements and non-proportional reinsurance agreements such as stop loss and catastrophe reinsurance. All reinsurance agreements covering products that transfer significant risk shall follow the guidance for reinsurance accounting contained in this statement. All reinsurance contracts covering products that do not provide for sufficient transfer of risk shall follow the </w:t>
      </w:r>
      <w:r w:rsidRPr="00D442B6">
        <w:rPr>
          <w:rFonts w:ascii="Arial" w:hAnsi="Arial" w:cs="Arial"/>
          <w:sz w:val="20"/>
        </w:rPr>
        <w:t>guidance for Deposit Accounting.</w:t>
      </w:r>
    </w:p>
    <w:p w14:paraId="732BE826" w14:textId="77777777" w:rsidR="00C010A0" w:rsidRPr="00DB44EC" w:rsidRDefault="00C010A0" w:rsidP="00C010A0">
      <w:pPr>
        <w:pStyle w:val="BodyText2"/>
        <w:numPr>
          <w:ilvl w:val="0"/>
          <w:numId w:val="29"/>
        </w:numPr>
        <w:spacing w:after="200"/>
        <w:ind w:left="720" w:firstLine="0"/>
        <w:jc w:val="both"/>
        <w:rPr>
          <w:rFonts w:ascii="Arial" w:hAnsi="Arial" w:cs="Arial"/>
          <w:b/>
          <w:bCs/>
          <w:sz w:val="20"/>
        </w:rPr>
      </w:pPr>
      <w:r w:rsidRPr="00C14CDF">
        <w:rPr>
          <w:rFonts w:ascii="Arial" w:hAnsi="Arial" w:cs="Arial"/>
          <w:sz w:val="20"/>
        </w:rPr>
        <w:t>Yearly renewable term (</w:t>
      </w:r>
      <w:r w:rsidRPr="00D442B6">
        <w:rPr>
          <w:rFonts w:ascii="Arial" w:hAnsi="Arial" w:cs="Arial"/>
          <w:sz w:val="20"/>
        </w:rPr>
        <w:t xml:space="preserve">YRT) reinsurance agreements that transfer a proportionate share of mortality or morbidity risk inherent in the business being reinsured and do not contain any of the conditions described in </w:t>
      </w:r>
      <w:r w:rsidRPr="00C14CDF">
        <w:rPr>
          <w:rFonts w:ascii="Arial" w:hAnsi="Arial" w:cs="Arial"/>
          <w:sz w:val="20"/>
        </w:rPr>
        <w:t>Appendix A-791, paragraphs 2.b., 2.c., 2.d., 2.h., 2.i., 2.j. or 2.k.,</w:t>
      </w:r>
      <w:r w:rsidRPr="008D79C2">
        <w:rPr>
          <w:rFonts w:ascii="Arial" w:hAnsi="Arial" w:cs="Arial"/>
          <w:sz w:val="20"/>
        </w:rPr>
        <w:t xml:space="preserve"> shall follow the guidance for reinsurance accounting, including paragraphs 55-57 of this statement that apply to indemnity reinsurance. Contracts that fail to meet the requirements for reinsurance accounting shall follow the guidance for Deposit Accounting. For all treaties entered into on or </w:t>
      </w:r>
      <w:r w:rsidRPr="00721955">
        <w:rPr>
          <w:rFonts w:ascii="Arial" w:hAnsi="Arial" w:cs="Arial"/>
          <w:sz w:val="20"/>
        </w:rPr>
        <w:t>after January 1, 2003, the deferral guidance in paragraph 3 of A-791 shall also apply to YRT agreements.</w:t>
      </w:r>
      <w:ins w:id="11" w:author="Marcotte, Robin" w:date="2024-02-25T22:23:00Z">
        <w:r w:rsidRPr="00721955">
          <w:rPr>
            <w:rFonts w:ascii="Arial" w:hAnsi="Arial" w:cs="Arial"/>
            <w:sz w:val="20"/>
          </w:rPr>
          <w:t xml:space="preserve"> YRT agreements shall </w:t>
        </w:r>
      </w:ins>
      <w:ins w:id="12" w:author="Marcotte, Robin" w:date="2024-02-25T22:26:00Z">
        <w:r w:rsidRPr="00721955">
          <w:rPr>
            <w:rFonts w:ascii="Arial" w:hAnsi="Arial" w:cs="Arial"/>
            <w:sz w:val="20"/>
          </w:rPr>
          <w:t>follow the requirements of A-791, paragraph 6</w:t>
        </w:r>
      </w:ins>
      <w:ins w:id="13" w:author="Jacks, Wendy" w:date="2024-03-21T10:08:00Z">
        <w:r w:rsidRPr="00721955">
          <w:rPr>
            <w:rFonts w:ascii="Arial" w:hAnsi="Arial" w:cs="Arial"/>
            <w:sz w:val="20"/>
          </w:rPr>
          <w:t>,</w:t>
        </w:r>
      </w:ins>
      <w:r w:rsidRPr="00721955">
        <w:rPr>
          <w:rFonts w:ascii="Arial" w:hAnsi="Arial" w:cs="Arial"/>
          <w:sz w:val="20"/>
        </w:rPr>
        <w:t xml:space="preserve"> </w:t>
      </w:r>
      <w:ins w:id="14" w:author="Marcotte, Robin" w:date="2024-02-25T22:26:00Z">
        <w:r w:rsidRPr="00721955">
          <w:rPr>
            <w:rFonts w:ascii="Arial" w:hAnsi="Arial" w:cs="Arial"/>
            <w:sz w:val="20"/>
          </w:rPr>
          <w:t>regarding the entire agreement</w:t>
        </w:r>
      </w:ins>
      <w:ins w:id="15" w:author="Marcotte, Robin" w:date="2024-02-26T08:59:00Z">
        <w:r w:rsidRPr="00721955">
          <w:rPr>
            <w:rFonts w:ascii="Arial" w:hAnsi="Arial" w:cs="Arial"/>
            <w:sz w:val="20"/>
          </w:rPr>
          <w:t xml:space="preserve"> and the effective date of agreements</w:t>
        </w:r>
      </w:ins>
      <w:r w:rsidRPr="00721955">
        <w:rPr>
          <w:rFonts w:ascii="Arial" w:hAnsi="Arial" w:cs="Arial"/>
          <w:sz w:val="20"/>
        </w:rPr>
        <w:t>. Since</w:t>
      </w:r>
      <w:r w:rsidRPr="008D79C2">
        <w:rPr>
          <w:rFonts w:ascii="Arial" w:hAnsi="Arial" w:cs="Arial"/>
          <w:sz w:val="20"/>
        </w:rPr>
        <w:t xml:space="preserve"> YRT agreements only transfer the mortality or morbidity risks to the reinsurer, the recognition of income shall be reflected on a net of tax basis, as gains emerge based on the mortality or morbidity experience</w:t>
      </w:r>
      <w:r w:rsidRPr="00DB44EC">
        <w:rPr>
          <w:rFonts w:ascii="Arial" w:hAnsi="Arial" w:cs="Arial"/>
          <w:sz w:val="20"/>
        </w:rPr>
        <w:t>.</w:t>
      </w:r>
      <w:r w:rsidRPr="00DB44EC">
        <w:rPr>
          <w:color w:val="EE0000"/>
          <w:sz w:val="20"/>
        </w:rPr>
        <w:t xml:space="preserve"> </w:t>
      </w:r>
      <w:ins w:id="16" w:author="Marcotte, Robin" w:date="2025-05-29T15:57:00Z">
        <w:r w:rsidRPr="00294F5C">
          <w:rPr>
            <w:rFonts w:ascii="Arial" w:hAnsi="Arial" w:cs="Arial"/>
            <w:color w:val="EE0000"/>
            <w:sz w:val="20"/>
          </w:rPr>
          <w:t>See paragraph 17.b. for additional requirements if a YRT agreement has interdependent contract features with reinsurance on a different basis (such as coinsurance).</w:t>
        </w:r>
      </w:ins>
    </w:p>
    <w:p w14:paraId="25CB9EA6" w14:textId="77777777" w:rsidR="00C010A0" w:rsidRPr="004334F2" w:rsidRDefault="00C010A0" w:rsidP="00C010A0">
      <w:pPr>
        <w:rPr>
          <w:rFonts w:ascii="Calibri" w:hAnsi="Calibri" w:cs="Calibri"/>
          <w:b/>
          <w:sz w:val="22"/>
          <w:szCs w:val="22"/>
          <w:u w:val="single"/>
        </w:rPr>
      </w:pPr>
    </w:p>
    <w:p w14:paraId="62406353" w14:textId="77777777" w:rsidR="004334F2" w:rsidRPr="004334F2" w:rsidRDefault="00FE444F" w:rsidP="004334F2">
      <w:pPr>
        <w:rPr>
          <w:rFonts w:ascii="Calibri" w:hAnsi="Calibri" w:cs="Calibri"/>
          <w:b/>
          <w:bCs/>
          <w:sz w:val="22"/>
          <w:szCs w:val="22"/>
          <w:u w:val="single"/>
        </w:rPr>
      </w:pPr>
      <w:r w:rsidRPr="004334F2">
        <w:rPr>
          <w:rFonts w:ascii="Calibri" w:hAnsi="Calibri" w:cs="Calibri"/>
          <w:b/>
          <w:sz w:val="22"/>
          <w:szCs w:val="22"/>
          <w:u w:val="single"/>
        </w:rPr>
        <w:t xml:space="preserve">(Note that the exposed A-791 revisions are shown in the recommendation section). </w:t>
      </w:r>
    </w:p>
    <w:p w14:paraId="3806F870" w14:textId="60772ED5" w:rsidR="00C010A0" w:rsidRDefault="00C010A0" w:rsidP="00C010A0">
      <w:pPr>
        <w:rPr>
          <w:sz w:val="16"/>
          <w:szCs w:val="16"/>
        </w:rPr>
      </w:pPr>
    </w:p>
    <w:p w14:paraId="41E127A9" w14:textId="77777777" w:rsidR="00FE444F" w:rsidRDefault="00FE444F" w:rsidP="006A2B6C">
      <w:pPr>
        <w:jc w:val="both"/>
        <w:rPr>
          <w:rFonts w:asciiTheme="minorHAnsi" w:hAnsiTheme="minorHAnsi" w:cstheme="minorHAnsi"/>
          <w:i/>
          <w:sz w:val="22"/>
          <w:szCs w:val="22"/>
          <w:u w:val="single"/>
        </w:rPr>
      </w:pPr>
    </w:p>
    <w:p w14:paraId="3FEDA1BF" w14:textId="77777777" w:rsidR="004334F2" w:rsidRDefault="004334F2" w:rsidP="006A2B6C">
      <w:pPr>
        <w:jc w:val="both"/>
        <w:rPr>
          <w:rFonts w:asciiTheme="minorHAnsi" w:hAnsiTheme="minorHAnsi" w:cstheme="minorHAnsi"/>
          <w:bCs/>
          <w:i/>
          <w:iCs/>
          <w:sz w:val="22"/>
          <w:szCs w:val="22"/>
          <w:u w:val="single"/>
        </w:rPr>
      </w:pPr>
    </w:p>
    <w:p w14:paraId="77B00719" w14:textId="6316DDD3" w:rsidR="009F2B8D" w:rsidRPr="00C010A0" w:rsidRDefault="009F2B8D" w:rsidP="006A2B6C">
      <w:pPr>
        <w:jc w:val="both"/>
        <w:rPr>
          <w:rFonts w:asciiTheme="minorHAnsi" w:hAnsiTheme="minorHAnsi" w:cstheme="minorHAnsi"/>
          <w:bCs/>
          <w:i/>
          <w:iCs/>
          <w:sz w:val="22"/>
          <w:szCs w:val="22"/>
          <w:u w:val="single"/>
        </w:rPr>
      </w:pPr>
      <w:r w:rsidRPr="00C010A0">
        <w:rPr>
          <w:rFonts w:asciiTheme="minorHAnsi" w:hAnsiTheme="minorHAnsi" w:cstheme="minorHAnsi"/>
          <w:bCs/>
          <w:i/>
          <w:iCs/>
          <w:sz w:val="22"/>
          <w:szCs w:val="22"/>
          <w:u w:val="single"/>
        </w:rPr>
        <w:lastRenderedPageBreak/>
        <w:t>Background/History:</w:t>
      </w:r>
    </w:p>
    <w:p w14:paraId="228BB149" w14:textId="10ED075B" w:rsidR="006A2B6C" w:rsidRPr="006A2B6C" w:rsidRDefault="00895DBC" w:rsidP="006A2B6C">
      <w:pPr>
        <w:jc w:val="both"/>
        <w:rPr>
          <w:rFonts w:asciiTheme="minorHAnsi" w:hAnsiTheme="minorHAnsi" w:cstheme="minorHAnsi"/>
          <w:bCs/>
          <w:sz w:val="22"/>
          <w:szCs w:val="22"/>
        </w:rPr>
      </w:pPr>
      <w:r>
        <w:rPr>
          <w:rFonts w:asciiTheme="minorHAnsi" w:hAnsiTheme="minorHAnsi" w:cstheme="minorHAnsi"/>
          <w:bCs/>
          <w:sz w:val="22"/>
          <w:szCs w:val="22"/>
        </w:rPr>
        <w:t>The agenda item was deve</w:t>
      </w:r>
      <w:r w:rsidR="009F2B8D">
        <w:rPr>
          <w:rFonts w:asciiTheme="minorHAnsi" w:hAnsiTheme="minorHAnsi" w:cstheme="minorHAnsi"/>
          <w:bCs/>
          <w:sz w:val="22"/>
          <w:szCs w:val="22"/>
        </w:rPr>
        <w:t xml:space="preserve">loped to address the </w:t>
      </w:r>
      <w:r w:rsidR="006A2B6C" w:rsidRPr="006A2B6C">
        <w:rPr>
          <w:rFonts w:asciiTheme="minorHAnsi" w:hAnsiTheme="minorHAnsi" w:cstheme="minorHAnsi"/>
          <w:bCs/>
          <w:sz w:val="22"/>
          <w:szCs w:val="22"/>
        </w:rPr>
        <w:t xml:space="preserve">VAWG referral, excerpted below, </w:t>
      </w:r>
      <w:r w:rsidR="00C24272">
        <w:rPr>
          <w:rFonts w:asciiTheme="minorHAnsi" w:hAnsiTheme="minorHAnsi" w:cstheme="minorHAnsi"/>
          <w:bCs/>
          <w:sz w:val="22"/>
          <w:szCs w:val="22"/>
        </w:rPr>
        <w:t xml:space="preserve">which noted </w:t>
      </w:r>
      <w:r w:rsidR="006A2B6C" w:rsidRPr="006A2B6C">
        <w:rPr>
          <w:rFonts w:asciiTheme="minorHAnsi" w:hAnsiTheme="minorHAnsi" w:cstheme="minorHAnsi"/>
          <w:bCs/>
          <w:sz w:val="22"/>
          <w:szCs w:val="22"/>
        </w:rPr>
        <w:t xml:space="preserve">risk transfer concerns regarding interdependent contract features which had been analyzed for risk transfer separately instead of in the aggregate. It also raised several concerns regarding the classification of reinsurance contracts and the size of the reinsurance credit taken. The referral noted that </w:t>
      </w:r>
      <w:r w:rsidR="006A2B6C" w:rsidRPr="006A2B6C">
        <w:rPr>
          <w:rFonts w:asciiTheme="minorHAnsi" w:hAnsiTheme="minorHAnsi" w:cstheme="minorHAnsi"/>
          <w:b/>
          <w:bCs/>
          <w:sz w:val="22"/>
          <w:szCs w:val="22"/>
        </w:rPr>
        <w:t>(bolding added for emphasis)</w:t>
      </w:r>
      <w:r w:rsidR="006A2B6C" w:rsidRPr="006A2B6C">
        <w:rPr>
          <w:rFonts w:asciiTheme="minorHAnsi" w:hAnsiTheme="minorHAnsi" w:cstheme="minorHAnsi"/>
          <w:bCs/>
          <w:sz w:val="22"/>
          <w:szCs w:val="22"/>
        </w:rPr>
        <w:t xml:space="preserve">: </w:t>
      </w:r>
    </w:p>
    <w:p w14:paraId="641D0526" w14:textId="77777777" w:rsidR="006A2B6C" w:rsidRPr="006A2B6C" w:rsidRDefault="006A2B6C" w:rsidP="006A2B6C">
      <w:pPr>
        <w:jc w:val="both"/>
        <w:rPr>
          <w:rFonts w:asciiTheme="minorHAnsi" w:hAnsiTheme="minorHAnsi" w:cstheme="minorHAnsi"/>
          <w:bCs/>
          <w:sz w:val="22"/>
          <w:szCs w:val="22"/>
        </w:rPr>
      </w:pPr>
    </w:p>
    <w:p w14:paraId="485B7585" w14:textId="21CB9888" w:rsidR="006A2B6C" w:rsidRPr="006A2B6C" w:rsidRDefault="006A2B6C" w:rsidP="00CD0271">
      <w:pPr>
        <w:ind w:left="720"/>
        <w:jc w:val="both"/>
        <w:rPr>
          <w:rFonts w:asciiTheme="minorHAnsi" w:hAnsiTheme="minorHAnsi" w:cstheme="minorHAnsi"/>
          <w:bCs/>
          <w:sz w:val="22"/>
          <w:szCs w:val="22"/>
        </w:rPr>
      </w:pPr>
      <w:r w:rsidRPr="006A2B6C">
        <w:rPr>
          <w:rFonts w:asciiTheme="minorHAnsi" w:hAnsiTheme="minorHAnsi" w:cstheme="minorHAnsi"/>
          <w:bCs/>
          <w:sz w:val="22"/>
          <w:szCs w:val="22"/>
        </w:rPr>
        <w:t xml:space="preserve">VAWG has identified that issues arise when evaluating reinsurance for risk transfer in accordance with </w:t>
      </w:r>
      <w:r w:rsidRPr="006A2B6C">
        <w:rPr>
          <w:rFonts w:asciiTheme="minorHAnsi" w:hAnsiTheme="minorHAnsi" w:cstheme="minorHAnsi"/>
          <w:bCs/>
          <w:i/>
          <w:iCs/>
          <w:sz w:val="22"/>
          <w:szCs w:val="22"/>
        </w:rPr>
        <w:t>SSAP No. 61—Life, Deposit-Type and Accident and Health Reinsurance</w:t>
      </w:r>
      <w:r w:rsidRPr="006A2B6C">
        <w:rPr>
          <w:rFonts w:asciiTheme="minorHAnsi" w:hAnsiTheme="minorHAnsi" w:cstheme="minorHAnsi"/>
          <w:bCs/>
          <w:sz w:val="22"/>
          <w:szCs w:val="22"/>
        </w:rPr>
        <w:t xml:space="preserve">, when treaties involve more than one type of reinsurance, and there is </w:t>
      </w:r>
      <w:r w:rsidRPr="006A2B6C">
        <w:rPr>
          <w:rFonts w:asciiTheme="minorHAnsi" w:hAnsiTheme="minorHAnsi" w:cstheme="minorHAnsi"/>
          <w:b/>
          <w:bCs/>
          <w:sz w:val="22"/>
          <w:szCs w:val="22"/>
        </w:rPr>
        <w:t>interdependence of the types of reinsurance, including but not limited to an experience refund that is based on the aggregate experience</w:t>
      </w:r>
      <w:r w:rsidRPr="006A2B6C">
        <w:rPr>
          <w:rFonts w:asciiTheme="minorHAnsi" w:hAnsiTheme="minorHAnsi" w:cstheme="minorHAnsi"/>
          <w:bCs/>
          <w:sz w:val="22"/>
          <w:szCs w:val="22"/>
        </w:rPr>
        <w:t xml:space="preserve">. In such cases, VAWG regulators find that these types of reinsurance must be evaluated together and cannot be evaluated separately for the purpose of risk transfer. For example, where a treaty includes coinsurance and YRT with an </w:t>
      </w:r>
      <w:r w:rsidRPr="006A2B6C">
        <w:rPr>
          <w:rFonts w:asciiTheme="minorHAnsi" w:hAnsiTheme="minorHAnsi" w:cstheme="minorHAnsi"/>
          <w:b/>
          <w:bCs/>
          <w:sz w:val="22"/>
          <w:szCs w:val="22"/>
        </w:rPr>
        <w:t>aggregate experience refund and the inability to independently recapture the separate types of reinsurance</w:t>
      </w:r>
      <w:r w:rsidRPr="006A2B6C">
        <w:rPr>
          <w:rFonts w:asciiTheme="minorHAnsi" w:hAnsiTheme="minorHAnsi" w:cstheme="minorHAnsi"/>
          <w:bCs/>
          <w:sz w:val="22"/>
          <w:szCs w:val="22"/>
        </w:rPr>
        <w:t xml:space="preserve">, </w:t>
      </w:r>
      <w:r w:rsidRPr="006A2B6C">
        <w:rPr>
          <w:rFonts w:asciiTheme="minorHAnsi" w:hAnsiTheme="minorHAnsi" w:cstheme="minorHAnsi"/>
          <w:b/>
          <w:bCs/>
          <w:sz w:val="22"/>
          <w:szCs w:val="22"/>
        </w:rPr>
        <w:t>it is not adequate to separately review the coinsurance and YRT pieces of the transaction for risk transfer</w:t>
      </w:r>
      <w:r w:rsidRPr="006A2B6C">
        <w:rPr>
          <w:rFonts w:asciiTheme="minorHAnsi" w:hAnsiTheme="minorHAnsi" w:cstheme="minorHAnsi"/>
          <w:bCs/>
          <w:sz w:val="22"/>
          <w:szCs w:val="22"/>
        </w:rPr>
        <w:t xml:space="preserve">. The treaty as a whole is non-proportional. </w:t>
      </w:r>
      <w:r w:rsidRPr="006A2B6C">
        <w:rPr>
          <w:rFonts w:asciiTheme="minorHAnsi" w:hAnsiTheme="minorHAnsi" w:cstheme="minorHAnsi"/>
          <w:b/>
          <w:bCs/>
          <w:sz w:val="22"/>
          <w:szCs w:val="22"/>
        </w:rPr>
        <w:t>This complexity is not immediately apparent to the regulatory reviewer, and it is important that this issue be raised broadly, so that individual state regulators are aware</w:t>
      </w:r>
      <w:r w:rsidRPr="006A2B6C">
        <w:rPr>
          <w:rFonts w:asciiTheme="minorHAnsi" w:hAnsiTheme="minorHAnsi" w:cstheme="minorHAnsi"/>
          <w:sz w:val="22"/>
          <w:szCs w:val="22"/>
        </w:rPr>
        <w:t>. Indivi</w:t>
      </w:r>
      <w:r w:rsidRPr="006A2B6C">
        <w:rPr>
          <w:rFonts w:asciiTheme="minorHAnsi" w:hAnsiTheme="minorHAnsi" w:cstheme="minorHAnsi"/>
          <w:bCs/>
          <w:sz w:val="22"/>
          <w:szCs w:val="22"/>
        </w:rPr>
        <w:t>dual regulators are encouraged to contact VAWG if they would like additional perspective when reviewing such treaties.</w:t>
      </w:r>
    </w:p>
    <w:p w14:paraId="77B84CAD" w14:textId="77777777" w:rsidR="006A2B6C" w:rsidRPr="006A2B6C" w:rsidRDefault="006A2B6C" w:rsidP="00CD0271">
      <w:pPr>
        <w:ind w:left="720"/>
        <w:jc w:val="both"/>
        <w:rPr>
          <w:rFonts w:asciiTheme="minorHAnsi" w:hAnsiTheme="minorHAnsi" w:cstheme="minorHAnsi"/>
          <w:bCs/>
          <w:sz w:val="22"/>
          <w:szCs w:val="22"/>
        </w:rPr>
      </w:pPr>
    </w:p>
    <w:p w14:paraId="74626F1F" w14:textId="77777777" w:rsidR="006A2B6C" w:rsidRPr="006A2B6C" w:rsidRDefault="006A2B6C" w:rsidP="00CD0271">
      <w:pPr>
        <w:ind w:left="720"/>
        <w:jc w:val="both"/>
        <w:rPr>
          <w:rFonts w:asciiTheme="minorHAnsi" w:hAnsiTheme="minorHAnsi" w:cstheme="minorHAnsi"/>
          <w:bCs/>
          <w:sz w:val="22"/>
          <w:szCs w:val="22"/>
        </w:rPr>
      </w:pPr>
      <w:r w:rsidRPr="006A2B6C">
        <w:rPr>
          <w:rFonts w:asciiTheme="minorHAnsi" w:hAnsiTheme="minorHAnsi" w:cstheme="minorHAnsi"/>
          <w:bCs/>
          <w:sz w:val="22"/>
          <w:szCs w:val="22"/>
        </w:rPr>
        <w:t xml:space="preserve">Generally, VAWG regulators observe that </w:t>
      </w:r>
      <w:r w:rsidRPr="006A2B6C">
        <w:rPr>
          <w:rFonts w:asciiTheme="minorHAnsi" w:hAnsiTheme="minorHAnsi" w:cstheme="minorHAnsi"/>
          <w:b/>
          <w:bCs/>
          <w:sz w:val="22"/>
          <w:szCs w:val="22"/>
        </w:rPr>
        <w:t>some companies are reporting an overstated reserve credit due to a bifurcated risk transfer analysis.</w:t>
      </w:r>
      <w:r w:rsidRPr="006A2B6C">
        <w:rPr>
          <w:rFonts w:asciiTheme="minorHAnsi" w:hAnsiTheme="minorHAnsi" w:cstheme="minorHAnsi"/>
          <w:bCs/>
          <w:sz w:val="22"/>
          <w:szCs w:val="22"/>
        </w:rPr>
        <w:t xml:space="preserve"> Specifically, some companies reported a proportional reserve credit for a coinsurance component, despite in aggregate the reinsurer only being exposed to loss in tail scenarios. From an actuarial perspective, there is consensus among VAWG members that it is not appropriate for a ceding company to take a proportional reserve credit that reflects the transfer of all actuarial risks when not all actuarial risks are transferred.</w:t>
      </w:r>
    </w:p>
    <w:p w14:paraId="7F4DF636" w14:textId="77777777" w:rsidR="006A2B6C" w:rsidRPr="006A2B6C" w:rsidRDefault="006A2B6C" w:rsidP="00CD0271">
      <w:pPr>
        <w:ind w:left="720"/>
        <w:jc w:val="both"/>
        <w:rPr>
          <w:rFonts w:asciiTheme="minorHAnsi" w:hAnsiTheme="minorHAnsi" w:cstheme="minorHAnsi"/>
          <w:bCs/>
          <w:sz w:val="22"/>
          <w:szCs w:val="22"/>
        </w:rPr>
      </w:pPr>
    </w:p>
    <w:p w14:paraId="6CEB82DB" w14:textId="77777777" w:rsidR="006A2B6C" w:rsidRPr="006A2B6C" w:rsidRDefault="006A2B6C" w:rsidP="00CD0271">
      <w:pPr>
        <w:ind w:left="720"/>
        <w:jc w:val="both"/>
        <w:rPr>
          <w:rFonts w:asciiTheme="minorHAnsi" w:hAnsiTheme="minorHAnsi" w:cstheme="minorHAnsi"/>
          <w:b/>
          <w:bCs/>
          <w:sz w:val="22"/>
          <w:szCs w:val="22"/>
        </w:rPr>
      </w:pPr>
      <w:r w:rsidRPr="006A2B6C">
        <w:rPr>
          <w:rFonts w:asciiTheme="minorHAnsi" w:hAnsiTheme="minorHAnsi" w:cstheme="minorHAnsi"/>
          <w:bCs/>
          <w:sz w:val="22"/>
          <w:szCs w:val="22"/>
        </w:rPr>
        <w:t>VAWG recommends that SAPWG discuss this issue, to 1</w:t>
      </w:r>
      <w:r w:rsidRPr="006A2B6C">
        <w:rPr>
          <w:rFonts w:asciiTheme="minorHAnsi" w:hAnsiTheme="minorHAnsi" w:cstheme="minorHAnsi"/>
          <w:b/>
          <w:bCs/>
          <w:sz w:val="22"/>
          <w:szCs w:val="22"/>
        </w:rPr>
        <w:t>) increase familiarity with the issue and 2) consider whether any clarifications to risk transfer requirements is appropriate.</w:t>
      </w:r>
    </w:p>
    <w:p w14:paraId="2207F489" w14:textId="77777777" w:rsidR="006A2B6C" w:rsidRPr="006A2B6C" w:rsidRDefault="006A2B6C" w:rsidP="006A2B6C">
      <w:pPr>
        <w:jc w:val="both"/>
        <w:rPr>
          <w:rFonts w:asciiTheme="minorHAnsi" w:hAnsiTheme="minorHAnsi" w:cstheme="minorHAnsi"/>
          <w:iCs/>
          <w:sz w:val="22"/>
          <w:szCs w:val="22"/>
        </w:rPr>
      </w:pPr>
    </w:p>
    <w:p w14:paraId="263CF1AE" w14:textId="77777777" w:rsidR="006A2B6C" w:rsidRPr="006A2B6C" w:rsidRDefault="006A2B6C" w:rsidP="006A2B6C">
      <w:pPr>
        <w:jc w:val="both"/>
        <w:rPr>
          <w:rFonts w:asciiTheme="minorHAnsi" w:hAnsiTheme="minorHAnsi" w:cstheme="minorHAnsi"/>
          <w:bCs/>
          <w:sz w:val="22"/>
          <w:szCs w:val="22"/>
        </w:rPr>
      </w:pPr>
      <w:r w:rsidRPr="006A2B6C">
        <w:rPr>
          <w:rFonts w:asciiTheme="minorHAnsi" w:hAnsiTheme="minorHAnsi" w:cstheme="minorHAnsi"/>
          <w:bCs/>
          <w:sz w:val="22"/>
          <w:szCs w:val="22"/>
        </w:rPr>
        <w:t xml:space="preserve">As noted in the referral above, regulators have observed reinsurance transactions that combine both coinsurance and YRT, with interdependent features including an </w:t>
      </w:r>
      <w:r w:rsidRPr="006A2B6C">
        <w:rPr>
          <w:rFonts w:asciiTheme="minorHAnsi" w:hAnsiTheme="minorHAnsi" w:cstheme="minorHAnsi"/>
          <w:b/>
          <w:sz w:val="22"/>
          <w:szCs w:val="22"/>
        </w:rPr>
        <w:t>aggregate experience refund</w:t>
      </w:r>
      <w:r w:rsidRPr="006A2B6C">
        <w:rPr>
          <w:rFonts w:asciiTheme="minorHAnsi" w:hAnsiTheme="minorHAnsi" w:cstheme="minorHAnsi"/>
          <w:bCs/>
          <w:sz w:val="22"/>
          <w:szCs w:val="22"/>
        </w:rPr>
        <w:t xml:space="preserve"> and recapture provisions that allow for recapture by the cedant, </w:t>
      </w:r>
      <w:r w:rsidRPr="006A2B6C">
        <w:rPr>
          <w:rFonts w:asciiTheme="minorHAnsi" w:hAnsiTheme="minorHAnsi" w:cstheme="minorHAnsi"/>
          <w:b/>
          <w:sz w:val="22"/>
          <w:szCs w:val="22"/>
        </w:rPr>
        <w:t>but only if both components are recaptured simultaneously</w:t>
      </w:r>
      <w:r w:rsidRPr="006A2B6C">
        <w:rPr>
          <w:rFonts w:asciiTheme="minorHAnsi" w:hAnsiTheme="minorHAnsi" w:cstheme="minorHAnsi"/>
          <w:bCs/>
          <w:sz w:val="22"/>
          <w:szCs w:val="22"/>
        </w:rPr>
        <w:t xml:space="preserve">. </w:t>
      </w:r>
    </w:p>
    <w:p w14:paraId="0B1065BF" w14:textId="77777777" w:rsidR="006A2B6C" w:rsidRPr="006A2B6C" w:rsidRDefault="006A2B6C" w:rsidP="006A2B6C">
      <w:pPr>
        <w:jc w:val="both"/>
        <w:rPr>
          <w:rFonts w:asciiTheme="minorHAnsi" w:hAnsiTheme="minorHAnsi" w:cstheme="minorHAnsi"/>
          <w:bCs/>
          <w:sz w:val="22"/>
          <w:szCs w:val="22"/>
        </w:rPr>
      </w:pPr>
    </w:p>
    <w:p w14:paraId="0F1C1972" w14:textId="77777777" w:rsidR="006A2B6C" w:rsidRPr="006A2B6C" w:rsidRDefault="006A2B6C" w:rsidP="006A2B6C">
      <w:pPr>
        <w:jc w:val="both"/>
        <w:rPr>
          <w:rFonts w:asciiTheme="minorHAnsi" w:hAnsiTheme="minorHAnsi" w:cstheme="minorHAnsi"/>
          <w:bCs/>
          <w:sz w:val="22"/>
          <w:szCs w:val="22"/>
        </w:rPr>
      </w:pPr>
      <w:r w:rsidRPr="006A2B6C">
        <w:rPr>
          <w:rFonts w:asciiTheme="minorHAnsi" w:hAnsiTheme="minorHAnsi" w:cstheme="minorHAnsi"/>
          <w:bCs/>
          <w:sz w:val="22"/>
          <w:szCs w:val="22"/>
        </w:rPr>
        <w:t xml:space="preserve">VAWG observed that some insurers have assessed these components under A-791 as if they were </w:t>
      </w:r>
      <w:r w:rsidRPr="006A2B6C">
        <w:rPr>
          <w:rFonts w:asciiTheme="minorHAnsi" w:hAnsiTheme="minorHAnsi" w:cstheme="minorHAnsi"/>
          <w:b/>
          <w:sz w:val="22"/>
          <w:szCs w:val="22"/>
        </w:rPr>
        <w:t>separate agreements</w:t>
      </w:r>
      <w:r w:rsidRPr="006A2B6C">
        <w:rPr>
          <w:rFonts w:asciiTheme="minorHAnsi" w:hAnsiTheme="minorHAnsi" w:cstheme="minorHAnsi"/>
          <w:bCs/>
          <w:sz w:val="22"/>
          <w:szCs w:val="22"/>
        </w:rPr>
        <w:t xml:space="preserve">, concluding that the requirements for risk transfer are met for each. Reserve credit was then taken on each component; a proportional credit for the quota share on the coinsured policies, and a YRT credit for the YRT component. Note that YRT contracts ordinarily cover a percentage of the one-year mortality risk for the net amount at risk on a policy. A simple way to describe net amount at risk is the difference between the policy reserve held and the face value of the policy. </w:t>
      </w:r>
    </w:p>
    <w:p w14:paraId="20F05FA3" w14:textId="77777777" w:rsidR="00C91231" w:rsidRDefault="00C91231" w:rsidP="00CD0271">
      <w:pPr>
        <w:jc w:val="both"/>
        <w:rPr>
          <w:rFonts w:asciiTheme="minorHAnsi" w:hAnsiTheme="minorHAnsi" w:cstheme="minorHAnsi"/>
          <w:bCs/>
          <w:sz w:val="22"/>
          <w:szCs w:val="22"/>
          <w:highlight w:val="yellow"/>
        </w:rPr>
      </w:pPr>
    </w:p>
    <w:p w14:paraId="7F770DE9" w14:textId="5682D25C" w:rsidR="00C010A0" w:rsidRPr="00B06917" w:rsidRDefault="00C91231" w:rsidP="00CD0271">
      <w:pPr>
        <w:jc w:val="both"/>
        <w:rPr>
          <w:rFonts w:asciiTheme="minorHAnsi" w:hAnsiTheme="minorHAnsi" w:cstheme="minorHAnsi"/>
          <w:bCs/>
          <w:sz w:val="22"/>
          <w:szCs w:val="22"/>
        </w:rPr>
      </w:pPr>
      <w:r w:rsidRPr="00B06917">
        <w:rPr>
          <w:rFonts w:asciiTheme="minorHAnsi" w:hAnsiTheme="minorHAnsi" w:cstheme="minorHAnsi"/>
          <w:bCs/>
          <w:sz w:val="22"/>
          <w:szCs w:val="22"/>
        </w:rPr>
        <w:t>Prior discussions:</w:t>
      </w:r>
    </w:p>
    <w:p w14:paraId="2009E367" w14:textId="6F6D2835" w:rsidR="00CD0271" w:rsidRPr="00B06917" w:rsidRDefault="00CD0271" w:rsidP="00CD0271">
      <w:pPr>
        <w:jc w:val="both"/>
        <w:rPr>
          <w:rFonts w:asciiTheme="minorHAnsi" w:hAnsiTheme="minorHAnsi" w:cstheme="minorHAnsi"/>
          <w:sz w:val="22"/>
          <w:szCs w:val="22"/>
        </w:rPr>
      </w:pPr>
      <w:r w:rsidRPr="00B06917">
        <w:rPr>
          <w:rFonts w:asciiTheme="minorHAnsi" w:hAnsiTheme="minorHAnsi" w:cstheme="minorHAnsi"/>
          <w:bCs/>
          <w:sz w:val="22"/>
          <w:szCs w:val="22"/>
        </w:rPr>
        <w:t xml:space="preserve">In </w:t>
      </w:r>
      <w:r w:rsidRPr="00B06917">
        <w:rPr>
          <w:rFonts w:asciiTheme="minorHAnsi" w:hAnsiTheme="minorHAnsi" w:cstheme="minorHAnsi"/>
          <w:b/>
          <w:sz w:val="22"/>
          <w:szCs w:val="22"/>
        </w:rPr>
        <w:t>March 2024,</w:t>
      </w:r>
      <w:r w:rsidRPr="00B06917">
        <w:rPr>
          <w:rFonts w:asciiTheme="minorHAnsi" w:hAnsiTheme="minorHAnsi" w:cstheme="minorHAnsi"/>
          <w:bCs/>
          <w:sz w:val="22"/>
          <w:szCs w:val="22"/>
        </w:rPr>
        <w:t xml:space="preserve"> the Working Group exposed revisions </w:t>
      </w:r>
      <w:r w:rsidRPr="00B06917">
        <w:rPr>
          <w:rFonts w:asciiTheme="minorHAnsi" w:hAnsiTheme="minorHAnsi" w:cstheme="minorHAnsi"/>
          <w:bCs/>
          <w:i/>
          <w:iCs/>
          <w:sz w:val="22"/>
          <w:szCs w:val="22"/>
        </w:rPr>
        <w:t xml:space="preserve">SSAP No. 61—Life, Deposit-Type and Accident and Health Reinsurance </w:t>
      </w:r>
      <w:r w:rsidRPr="00B06917">
        <w:rPr>
          <w:rFonts w:asciiTheme="minorHAnsi" w:hAnsiTheme="minorHAnsi" w:cstheme="minorHAnsi"/>
          <w:bCs/>
          <w:sz w:val="22"/>
          <w:szCs w:val="22"/>
        </w:rPr>
        <w:t xml:space="preserve">to address the risk transfer aspect from the VAWG referral. The SSAP No. 61 </w:t>
      </w:r>
      <w:r w:rsidR="00B06917" w:rsidRPr="00B06917">
        <w:rPr>
          <w:rFonts w:asciiTheme="minorHAnsi" w:hAnsiTheme="minorHAnsi" w:cstheme="minorHAnsi"/>
          <w:bCs/>
          <w:sz w:val="22"/>
          <w:szCs w:val="22"/>
        </w:rPr>
        <w:t>revisions</w:t>
      </w:r>
      <w:r w:rsidRPr="00B06917">
        <w:rPr>
          <w:rFonts w:asciiTheme="minorHAnsi" w:hAnsiTheme="minorHAnsi" w:cstheme="minorHAnsi"/>
          <w:bCs/>
          <w:sz w:val="22"/>
          <w:szCs w:val="22"/>
        </w:rPr>
        <w:t xml:space="preserve"> were narrowly focused and incorporated guidance noting that interdependent contract </w:t>
      </w:r>
      <w:r w:rsidRPr="00B06917">
        <w:rPr>
          <w:rFonts w:asciiTheme="minorHAnsi" w:hAnsiTheme="minorHAnsi" w:cstheme="minorHAnsi"/>
          <w:sz w:val="22"/>
          <w:szCs w:val="22"/>
        </w:rPr>
        <w:t xml:space="preserve">features such as shared experience refunds must be analyzed in the aggregate when determining risk transfer. </w:t>
      </w:r>
    </w:p>
    <w:p w14:paraId="59561F63" w14:textId="77777777" w:rsidR="00C01BCA" w:rsidRPr="00B06917" w:rsidRDefault="00C01BCA" w:rsidP="00C01BCA">
      <w:pPr>
        <w:jc w:val="both"/>
        <w:rPr>
          <w:rFonts w:asciiTheme="minorHAnsi" w:hAnsiTheme="minorHAnsi" w:cstheme="minorHAnsi"/>
          <w:sz w:val="22"/>
          <w:szCs w:val="22"/>
        </w:rPr>
      </w:pPr>
    </w:p>
    <w:p w14:paraId="3EAA33C4" w14:textId="11B39DFE" w:rsidR="007B5CF1" w:rsidRPr="00B06917" w:rsidRDefault="00C010A0" w:rsidP="007B5CF1">
      <w:pPr>
        <w:jc w:val="both"/>
        <w:rPr>
          <w:rFonts w:asciiTheme="minorHAnsi" w:hAnsiTheme="minorHAnsi" w:cstheme="minorHAnsi"/>
          <w:sz w:val="22"/>
          <w:szCs w:val="22"/>
        </w:rPr>
      </w:pPr>
      <w:r w:rsidRPr="00B06917">
        <w:rPr>
          <w:rFonts w:asciiTheme="minorHAnsi" w:hAnsiTheme="minorHAnsi" w:cstheme="minorHAnsi"/>
          <w:sz w:val="22"/>
          <w:szCs w:val="22"/>
        </w:rPr>
        <w:t xml:space="preserve">At the </w:t>
      </w:r>
      <w:r w:rsidRPr="00B06917">
        <w:rPr>
          <w:rFonts w:asciiTheme="minorHAnsi" w:hAnsiTheme="minorHAnsi" w:cstheme="minorHAnsi"/>
          <w:b/>
          <w:bCs/>
          <w:sz w:val="22"/>
          <w:szCs w:val="22"/>
        </w:rPr>
        <w:t>2024 Summer National Meeting</w:t>
      </w:r>
      <w:r w:rsidRPr="00B06917">
        <w:rPr>
          <w:rFonts w:asciiTheme="minorHAnsi" w:hAnsiTheme="minorHAnsi" w:cstheme="minorHAnsi"/>
          <w:sz w:val="22"/>
          <w:szCs w:val="22"/>
        </w:rPr>
        <w:t>, the Working Group reviewed two letters</w:t>
      </w:r>
      <w:r w:rsidR="0010775E" w:rsidRPr="00B06917">
        <w:rPr>
          <w:rFonts w:asciiTheme="minorHAnsi" w:hAnsiTheme="minorHAnsi" w:cstheme="minorHAnsi"/>
          <w:sz w:val="22"/>
          <w:szCs w:val="22"/>
        </w:rPr>
        <w:t xml:space="preserve"> and re-exposed the prior revisions to allow for further discussion</w:t>
      </w:r>
      <w:r w:rsidRPr="00B06917">
        <w:rPr>
          <w:rFonts w:asciiTheme="minorHAnsi" w:hAnsiTheme="minorHAnsi" w:cstheme="minorHAnsi"/>
          <w:sz w:val="22"/>
          <w:szCs w:val="22"/>
        </w:rPr>
        <w:t xml:space="preserve">. One that was in support of the exposed revisions (Claire Thinking) and </w:t>
      </w:r>
      <w:r w:rsidRPr="00B06917">
        <w:rPr>
          <w:rFonts w:asciiTheme="minorHAnsi" w:hAnsiTheme="minorHAnsi" w:cstheme="minorHAnsi"/>
          <w:sz w:val="22"/>
          <w:szCs w:val="22"/>
        </w:rPr>
        <w:lastRenderedPageBreak/>
        <w:t xml:space="preserve">comments from interested parties’ / ACLI that requested further discussion. </w:t>
      </w:r>
      <w:r w:rsidR="007B5CF1" w:rsidRPr="00B06917">
        <w:rPr>
          <w:rFonts w:asciiTheme="minorHAnsi" w:hAnsiTheme="minorHAnsi" w:cstheme="minorHAnsi"/>
          <w:sz w:val="22"/>
          <w:szCs w:val="22"/>
        </w:rPr>
        <w:t>The Working Group direct NAIC staff to forward the comments received to the Valuation Analysis (E) Working Group, Life Actuarial (A) Task Force and the Reinsurance (E) Task Force.</w:t>
      </w:r>
    </w:p>
    <w:p w14:paraId="7762EDBB" w14:textId="77777777" w:rsidR="007B5CF1" w:rsidRPr="00B06917" w:rsidRDefault="007B5CF1" w:rsidP="007B5CF1">
      <w:pPr>
        <w:jc w:val="both"/>
        <w:rPr>
          <w:rFonts w:asciiTheme="minorHAnsi" w:hAnsiTheme="minorHAnsi" w:cstheme="minorHAnsi"/>
          <w:sz w:val="22"/>
          <w:szCs w:val="22"/>
        </w:rPr>
      </w:pPr>
    </w:p>
    <w:p w14:paraId="59565E37" w14:textId="6EDAC21F" w:rsidR="00C01BCA" w:rsidRPr="00B06917" w:rsidRDefault="00C01BCA" w:rsidP="00C01BCA">
      <w:pPr>
        <w:jc w:val="both"/>
        <w:rPr>
          <w:rFonts w:asciiTheme="minorHAnsi" w:hAnsiTheme="minorHAnsi" w:cstheme="minorHAnsi"/>
          <w:sz w:val="22"/>
          <w:szCs w:val="22"/>
        </w:rPr>
      </w:pPr>
      <w:r w:rsidRPr="00B06917">
        <w:rPr>
          <w:rFonts w:asciiTheme="minorHAnsi" w:hAnsiTheme="minorHAnsi" w:cstheme="minorHAnsi"/>
          <w:sz w:val="22"/>
          <w:szCs w:val="22"/>
        </w:rPr>
        <w:t xml:space="preserve">On December 17, 2024, the Statutory Accounting Principles (E) Working Group received a preliminary overview of the comments received from the August 2024 re-exposure. </w:t>
      </w:r>
    </w:p>
    <w:p w14:paraId="6AADB632" w14:textId="77777777" w:rsidR="00F00BDE" w:rsidRPr="00B06917" w:rsidRDefault="00F00BDE" w:rsidP="00C01BCA">
      <w:pPr>
        <w:jc w:val="both"/>
        <w:rPr>
          <w:rFonts w:asciiTheme="minorHAnsi" w:hAnsiTheme="minorHAnsi" w:cstheme="minorHAnsi"/>
          <w:sz w:val="22"/>
          <w:szCs w:val="22"/>
        </w:rPr>
      </w:pPr>
    </w:p>
    <w:p w14:paraId="6C56AEDC" w14:textId="77777777" w:rsidR="00F00BDE" w:rsidRPr="00B06917" w:rsidRDefault="00F00BDE" w:rsidP="00F00BDE">
      <w:pPr>
        <w:jc w:val="both"/>
        <w:rPr>
          <w:rFonts w:asciiTheme="minorHAnsi" w:hAnsiTheme="minorHAnsi" w:cstheme="minorHAnsi"/>
          <w:bCs/>
          <w:sz w:val="22"/>
          <w:szCs w:val="22"/>
        </w:rPr>
      </w:pPr>
      <w:r w:rsidRPr="00B06917">
        <w:rPr>
          <w:rFonts w:asciiTheme="minorHAnsi" w:hAnsiTheme="minorHAnsi" w:cstheme="minorHAnsi"/>
          <w:bCs/>
          <w:sz w:val="22"/>
          <w:szCs w:val="22"/>
        </w:rPr>
        <w:t xml:space="preserve">On April 10, 2025, the Statutory Accounting Principles (E) Working Group and the Life Actuarial (A) Task Force held a joint meeting. The meeting discussed this agenda item and agenda item 2024-05: A-791 Paragraph 2.c.;  heard a presentation from the American Council of Life Insurers (ACLI) on statutory risk transfer considerations and heard a presentation on combined coinsurance funds withheld YRT agreements from the LATF chair. </w:t>
      </w:r>
    </w:p>
    <w:p w14:paraId="61694460" w14:textId="77777777" w:rsidR="00C01BCA" w:rsidRPr="006A2B6C" w:rsidRDefault="00C01BCA" w:rsidP="00C01BCA">
      <w:pPr>
        <w:jc w:val="both"/>
        <w:rPr>
          <w:rFonts w:asciiTheme="minorHAnsi" w:hAnsiTheme="minorHAnsi" w:cstheme="minorHAnsi"/>
          <w:bCs/>
          <w:sz w:val="22"/>
          <w:szCs w:val="22"/>
          <w:highlight w:val="yellow"/>
        </w:rPr>
      </w:pPr>
    </w:p>
    <w:p w14:paraId="3FBDE64D" w14:textId="26E8133E" w:rsidR="00275A3E" w:rsidRPr="00F00E36" w:rsidRDefault="00C43678" w:rsidP="00275A3E">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Pr>
          <w:rFonts w:asciiTheme="minorHAnsi" w:hAnsiTheme="minorHAnsi" w:cstheme="minorHAnsi"/>
          <w:bCs/>
          <w:i/>
          <w:sz w:val="22"/>
          <w:szCs w:val="22"/>
          <w:u w:val="single"/>
        </w:rPr>
        <w:t>American Council of Life Insurers (ACLI) Comments:</w:t>
      </w:r>
    </w:p>
    <w:p w14:paraId="5A3DDCC4" w14:textId="00A91030" w:rsidR="001D3161" w:rsidRPr="001D3161" w:rsidRDefault="001D3161" w:rsidP="000D2FD9">
      <w:pPr>
        <w:tabs>
          <w:tab w:val="left" w:pos="837"/>
        </w:tabs>
        <w:jc w:val="both"/>
        <w:rPr>
          <w:rFonts w:asciiTheme="minorHAnsi" w:hAnsiTheme="minorHAnsi"/>
          <w:color w:val="000000" w:themeColor="text1"/>
          <w:sz w:val="22"/>
          <w:szCs w:val="22"/>
        </w:rPr>
      </w:pPr>
      <w:r w:rsidRPr="001D3161">
        <w:rPr>
          <w:rFonts w:asciiTheme="minorHAnsi" w:hAnsiTheme="minorHAnsi"/>
          <w:color w:val="000000" w:themeColor="text1"/>
          <w:sz w:val="22"/>
          <w:szCs w:val="22"/>
        </w:rPr>
        <w:t>ACLI also values the thoughtful discussions and your consideration of our feedback and recommendations. Throughout this process, we have collectively sought to understand our respective concerns − regulatory concerns with combination reinsurance agreements and ACLI concerns with the SAPWG exposures on this topic – to arrive at a mutual understanding about how combination reinsurance agreements could achieve risk transfer.</w:t>
      </w:r>
    </w:p>
    <w:p w14:paraId="124B427E" w14:textId="77777777" w:rsidR="001D3161" w:rsidRPr="001D3161" w:rsidRDefault="001D3161" w:rsidP="001D3161">
      <w:pPr>
        <w:tabs>
          <w:tab w:val="left" w:pos="837"/>
        </w:tabs>
        <w:rPr>
          <w:rFonts w:asciiTheme="minorHAnsi" w:hAnsiTheme="minorHAnsi"/>
          <w:color w:val="000000" w:themeColor="text1"/>
          <w:sz w:val="22"/>
          <w:szCs w:val="22"/>
        </w:rPr>
      </w:pPr>
    </w:p>
    <w:p w14:paraId="6C4295D7" w14:textId="493AF97A" w:rsidR="001D3161" w:rsidRPr="001D3161" w:rsidRDefault="001D3161" w:rsidP="000D2FD9">
      <w:pPr>
        <w:tabs>
          <w:tab w:val="left" w:pos="837"/>
        </w:tabs>
        <w:jc w:val="both"/>
        <w:rPr>
          <w:rFonts w:asciiTheme="minorHAnsi" w:hAnsiTheme="minorHAnsi"/>
          <w:color w:val="000000" w:themeColor="text1"/>
          <w:sz w:val="22"/>
          <w:szCs w:val="22"/>
        </w:rPr>
      </w:pPr>
      <w:r w:rsidRPr="001D3161">
        <w:rPr>
          <w:rFonts w:asciiTheme="minorHAnsi" w:hAnsiTheme="minorHAnsi"/>
          <w:color w:val="000000" w:themeColor="text1"/>
          <w:sz w:val="22"/>
          <w:szCs w:val="22"/>
        </w:rPr>
        <w:t>The original draft of the SAPWG 2024-06 exposure suggested that all combination reinsurance agreements are non-proportional. Through our dialog, we concluded that, while this would be true for some combination agreements, it would not be true for others. We also concluded that:</w:t>
      </w:r>
    </w:p>
    <w:p w14:paraId="517B508A" w14:textId="77777777" w:rsidR="001D3161" w:rsidRPr="001D3161" w:rsidRDefault="001D3161" w:rsidP="001D3161">
      <w:pPr>
        <w:tabs>
          <w:tab w:val="left" w:pos="837"/>
        </w:tabs>
        <w:rPr>
          <w:rFonts w:asciiTheme="minorHAnsi" w:hAnsiTheme="minorHAnsi"/>
          <w:color w:val="000000" w:themeColor="text1"/>
          <w:sz w:val="22"/>
          <w:szCs w:val="22"/>
        </w:rPr>
      </w:pPr>
    </w:p>
    <w:p w14:paraId="02CDACA8" w14:textId="77777777" w:rsidR="001D3161" w:rsidRPr="001D3161" w:rsidRDefault="001D3161" w:rsidP="001D3161">
      <w:pPr>
        <w:pStyle w:val="ListParagraph"/>
        <w:numPr>
          <w:ilvl w:val="0"/>
          <w:numId w:val="35"/>
        </w:numPr>
        <w:tabs>
          <w:tab w:val="left" w:pos="837"/>
        </w:tabs>
        <w:spacing w:line="280" w:lineRule="exact"/>
        <w:rPr>
          <w:rFonts w:asciiTheme="minorHAnsi" w:hAnsiTheme="minorHAnsi"/>
          <w:sz w:val="22"/>
          <w:szCs w:val="22"/>
        </w:rPr>
      </w:pPr>
      <w:r w:rsidRPr="001D3161">
        <w:rPr>
          <w:rFonts w:asciiTheme="minorHAnsi" w:hAnsiTheme="minorHAnsi"/>
          <w:color w:val="000000" w:themeColor="text1"/>
          <w:sz w:val="22"/>
          <w:szCs w:val="22"/>
        </w:rPr>
        <w:t xml:space="preserve">Each agreement must be evaluated individually with each component (i.e., the coinsurance component and the YRT component) evaluated against its respective requirements under SSAP No. 61, and then </w:t>
      </w:r>
    </w:p>
    <w:p w14:paraId="27655970" w14:textId="77777777" w:rsidR="001D3161" w:rsidRPr="001D3161" w:rsidRDefault="001D3161" w:rsidP="001D3161">
      <w:pPr>
        <w:pStyle w:val="ListParagraph"/>
        <w:numPr>
          <w:ilvl w:val="0"/>
          <w:numId w:val="35"/>
        </w:numPr>
        <w:tabs>
          <w:tab w:val="left" w:pos="837"/>
        </w:tabs>
        <w:spacing w:line="280" w:lineRule="exact"/>
        <w:rPr>
          <w:rFonts w:asciiTheme="minorHAnsi" w:hAnsiTheme="minorHAnsi"/>
          <w:sz w:val="22"/>
          <w:szCs w:val="22"/>
        </w:rPr>
      </w:pPr>
      <w:r w:rsidRPr="001D3161">
        <w:rPr>
          <w:rFonts w:asciiTheme="minorHAnsi" w:hAnsiTheme="minorHAnsi"/>
          <w:color w:val="000000" w:themeColor="text1"/>
          <w:sz w:val="22"/>
          <w:szCs w:val="22"/>
        </w:rPr>
        <w:t xml:space="preserve">Collectively as a contract to ensure no deprivation of ceding insurer surplus could occur (rather than applying a likelihood of loss standard). </w:t>
      </w:r>
    </w:p>
    <w:p w14:paraId="7624DE33" w14:textId="77777777" w:rsidR="001D3161" w:rsidRPr="001D3161" w:rsidRDefault="001D3161" w:rsidP="001D3161">
      <w:pPr>
        <w:tabs>
          <w:tab w:val="left" w:pos="837"/>
        </w:tabs>
        <w:rPr>
          <w:rFonts w:asciiTheme="minorHAnsi" w:hAnsiTheme="minorHAnsi"/>
          <w:color w:val="000000" w:themeColor="text1"/>
          <w:sz w:val="22"/>
          <w:szCs w:val="22"/>
        </w:rPr>
      </w:pPr>
    </w:p>
    <w:p w14:paraId="7F6D4A6D" w14:textId="161A7304" w:rsidR="001D3161" w:rsidRPr="001D3161" w:rsidRDefault="001D3161" w:rsidP="00A24D9C">
      <w:pPr>
        <w:tabs>
          <w:tab w:val="left" w:pos="837"/>
        </w:tabs>
        <w:jc w:val="both"/>
        <w:rPr>
          <w:rFonts w:asciiTheme="minorHAnsi" w:hAnsiTheme="minorHAnsi"/>
          <w:sz w:val="22"/>
          <w:szCs w:val="22"/>
        </w:rPr>
      </w:pPr>
      <w:r w:rsidRPr="001D3161">
        <w:rPr>
          <w:rFonts w:asciiTheme="minorHAnsi" w:hAnsiTheme="minorHAnsi"/>
          <w:color w:val="000000" w:themeColor="text1"/>
          <w:sz w:val="22"/>
          <w:szCs w:val="22"/>
        </w:rPr>
        <w:t xml:space="preserve">In contemplating the evolution of thought noted above, we respectfully recommend </w:t>
      </w:r>
      <w:r w:rsidRPr="001D3161">
        <w:rPr>
          <w:rFonts w:asciiTheme="minorHAnsi" w:hAnsiTheme="minorHAnsi"/>
          <w:sz w:val="22"/>
          <w:szCs w:val="22"/>
        </w:rPr>
        <w:t xml:space="preserve">that any final guidance be made to apply on a prospective basis only. We note that the proposal for prospective application of any new guidance is not intended to shield in force transactions that are clearly in violation of risk transfer rules (e.g., those having automatic recapture provisions), and we would support language to that effect. </w:t>
      </w:r>
    </w:p>
    <w:p w14:paraId="1ECD3A33" w14:textId="77777777" w:rsidR="001D3161" w:rsidRPr="001D3161" w:rsidRDefault="001D3161" w:rsidP="00A24D9C">
      <w:pPr>
        <w:tabs>
          <w:tab w:val="left" w:pos="837"/>
        </w:tabs>
        <w:jc w:val="both"/>
        <w:rPr>
          <w:rFonts w:asciiTheme="minorHAnsi" w:hAnsiTheme="minorHAnsi"/>
          <w:color w:val="000000" w:themeColor="text1"/>
          <w:sz w:val="22"/>
          <w:szCs w:val="22"/>
        </w:rPr>
      </w:pPr>
    </w:p>
    <w:p w14:paraId="423E8115" w14:textId="69B05B4E" w:rsidR="001D3161" w:rsidRPr="001D3161" w:rsidRDefault="001D3161" w:rsidP="00A24D9C">
      <w:pPr>
        <w:tabs>
          <w:tab w:val="left" w:pos="837"/>
        </w:tabs>
        <w:jc w:val="both"/>
        <w:rPr>
          <w:rFonts w:asciiTheme="minorHAnsi" w:hAnsiTheme="minorHAnsi"/>
          <w:color w:val="000000" w:themeColor="text1"/>
          <w:sz w:val="22"/>
          <w:szCs w:val="22"/>
        </w:rPr>
      </w:pPr>
      <w:r w:rsidRPr="001D3161">
        <w:rPr>
          <w:rFonts w:asciiTheme="minorHAnsi" w:hAnsiTheme="minorHAnsi"/>
          <w:color w:val="000000" w:themeColor="text1"/>
          <w:sz w:val="22"/>
          <w:szCs w:val="22"/>
        </w:rPr>
        <w:t xml:space="preserve">We additionally suggest revisions to the proposed SSAP No. 61 and Appendix, A-791 language as documented in the attached version of the exposure. We note it would be helpful for the historical record to document the evolution of thought which led to the contemplated changes reflected in the exposure. This will help regulators, companies, and auditors better understand the intent behind the proposed changes to SSAP No. 61 and Appendix A-791 should any ambiguity in the interpretation of the new language persist. We have included footnotes in the attached version of the exposure for this purpose. </w:t>
      </w:r>
    </w:p>
    <w:p w14:paraId="72EAD233" w14:textId="77777777" w:rsidR="001D3161" w:rsidRPr="001D3161" w:rsidRDefault="001D3161" w:rsidP="00A24D9C">
      <w:pPr>
        <w:tabs>
          <w:tab w:val="left" w:pos="837"/>
        </w:tabs>
        <w:jc w:val="both"/>
        <w:rPr>
          <w:rFonts w:asciiTheme="minorHAnsi" w:hAnsiTheme="minorHAnsi"/>
          <w:b/>
          <w:bCs/>
          <w:sz w:val="22"/>
          <w:szCs w:val="22"/>
        </w:rPr>
      </w:pPr>
    </w:p>
    <w:p w14:paraId="358EEAFC" w14:textId="77777777" w:rsidR="001D3161" w:rsidRPr="001D3161" w:rsidRDefault="001D3161" w:rsidP="00A24D9C">
      <w:pPr>
        <w:tabs>
          <w:tab w:val="left" w:pos="837"/>
        </w:tabs>
        <w:jc w:val="both"/>
        <w:rPr>
          <w:rFonts w:asciiTheme="minorHAnsi" w:hAnsiTheme="minorHAnsi"/>
          <w:sz w:val="22"/>
          <w:szCs w:val="22"/>
        </w:rPr>
      </w:pPr>
      <w:r w:rsidRPr="001D3161">
        <w:rPr>
          <w:rFonts w:asciiTheme="minorHAnsi" w:hAnsiTheme="minorHAnsi"/>
          <w:sz w:val="22"/>
          <w:szCs w:val="22"/>
        </w:rPr>
        <w:t>In summary we request SAPWG adopt any changes to existing guidance prospectively; make the changes to the proposed language to SSAP No. 61 and Appendix A-791; include the proposed footnotes documenting the “historical record”; and re-expose such changes to allow time for stakeholders to evaluate the final proposed revisions to ensure no unintended consequences arise.</w:t>
      </w:r>
    </w:p>
    <w:p w14:paraId="7338F6FB" w14:textId="77777777" w:rsidR="00275A3E" w:rsidRDefault="00275A3E" w:rsidP="00275A3E">
      <w:pPr>
        <w:jc w:val="both"/>
        <w:rPr>
          <w:rFonts w:asciiTheme="minorHAnsi" w:hAnsiTheme="minorHAnsi" w:cstheme="minorHAnsi"/>
          <w:sz w:val="22"/>
          <w:szCs w:val="22"/>
        </w:rPr>
      </w:pPr>
    </w:p>
    <w:p w14:paraId="5E56E327" w14:textId="77777777" w:rsidR="005D5A14" w:rsidRDefault="005D5A14" w:rsidP="00275A3E">
      <w:pPr>
        <w:jc w:val="both"/>
        <w:rPr>
          <w:rFonts w:asciiTheme="minorHAnsi" w:hAnsiTheme="minorHAnsi" w:cstheme="minorHAnsi"/>
          <w:i/>
          <w:kern w:val="32"/>
          <w:sz w:val="22"/>
          <w:szCs w:val="22"/>
          <w:u w:val="single"/>
        </w:rPr>
      </w:pPr>
    </w:p>
    <w:p w14:paraId="015C187A" w14:textId="77777777" w:rsidR="00904467" w:rsidRDefault="00904467" w:rsidP="00275A3E">
      <w:pPr>
        <w:jc w:val="both"/>
        <w:rPr>
          <w:rFonts w:asciiTheme="minorHAnsi" w:hAnsiTheme="minorHAnsi" w:cstheme="minorHAnsi"/>
          <w:i/>
          <w:kern w:val="32"/>
          <w:sz w:val="22"/>
          <w:szCs w:val="22"/>
          <w:u w:val="single"/>
        </w:rPr>
      </w:pPr>
    </w:p>
    <w:p w14:paraId="06480431" w14:textId="77777777" w:rsidR="00904467" w:rsidRDefault="00904467" w:rsidP="00275A3E">
      <w:pPr>
        <w:jc w:val="both"/>
        <w:rPr>
          <w:rFonts w:asciiTheme="minorHAnsi" w:hAnsiTheme="minorHAnsi" w:cstheme="minorHAnsi"/>
          <w:i/>
          <w:kern w:val="32"/>
          <w:sz w:val="22"/>
          <w:szCs w:val="22"/>
          <w:u w:val="single"/>
        </w:rPr>
      </w:pPr>
    </w:p>
    <w:p w14:paraId="6B67E14F" w14:textId="1784D7C8" w:rsidR="00275A3E" w:rsidRPr="00F00E36" w:rsidRDefault="00275A3E" w:rsidP="00275A3E">
      <w:pPr>
        <w:jc w:val="both"/>
        <w:rPr>
          <w:rFonts w:asciiTheme="minorHAnsi" w:hAnsiTheme="minorHAnsi" w:cstheme="minorHAnsi"/>
          <w:sz w:val="22"/>
          <w:szCs w:val="22"/>
        </w:rPr>
      </w:pPr>
      <w:r w:rsidRPr="00F00E36">
        <w:rPr>
          <w:rFonts w:asciiTheme="minorHAnsi" w:hAnsiTheme="minorHAnsi" w:cstheme="minorHAnsi"/>
          <w:i/>
          <w:kern w:val="32"/>
          <w:sz w:val="22"/>
          <w:szCs w:val="22"/>
          <w:u w:val="single"/>
        </w:rPr>
        <w:lastRenderedPageBreak/>
        <w:t>Recommendation:</w:t>
      </w:r>
    </w:p>
    <w:p w14:paraId="0ADCADDD" w14:textId="77777777" w:rsidR="002C2FFD" w:rsidRDefault="003B52EA" w:rsidP="0011295D">
      <w:pPr>
        <w:jc w:val="both"/>
        <w:rPr>
          <w:rFonts w:asciiTheme="minorHAnsi" w:hAnsiTheme="minorHAnsi" w:cstheme="minorHAnsi"/>
          <w:b/>
          <w:sz w:val="22"/>
          <w:szCs w:val="22"/>
        </w:rPr>
      </w:pPr>
      <w:r w:rsidRPr="00BF1257">
        <w:rPr>
          <w:rFonts w:asciiTheme="minorHAnsi" w:hAnsiTheme="minorHAnsi" w:cstheme="minorHAnsi"/>
          <w:b/>
          <w:sz w:val="22"/>
          <w:szCs w:val="22"/>
        </w:rPr>
        <w:t>NAIC staff recommend that the Working Group</w:t>
      </w:r>
      <w:r w:rsidR="002C2FFD">
        <w:rPr>
          <w:rFonts w:asciiTheme="minorHAnsi" w:hAnsiTheme="minorHAnsi" w:cstheme="minorHAnsi"/>
          <w:b/>
          <w:sz w:val="22"/>
          <w:szCs w:val="22"/>
        </w:rPr>
        <w:t xml:space="preserve">: </w:t>
      </w:r>
    </w:p>
    <w:p w14:paraId="005830C4" w14:textId="77777777" w:rsidR="002C2FFD" w:rsidRDefault="002C2FFD" w:rsidP="0011295D">
      <w:pPr>
        <w:jc w:val="both"/>
        <w:rPr>
          <w:rFonts w:asciiTheme="minorHAnsi" w:hAnsiTheme="minorHAnsi" w:cstheme="minorHAnsi"/>
          <w:b/>
          <w:sz w:val="22"/>
          <w:szCs w:val="22"/>
        </w:rPr>
      </w:pPr>
    </w:p>
    <w:p w14:paraId="342989B0" w14:textId="0462F57D" w:rsidR="002C2FFD" w:rsidRPr="002C2FFD" w:rsidRDefault="002C2FFD" w:rsidP="0011295D">
      <w:pPr>
        <w:pStyle w:val="ListParagraph"/>
        <w:numPr>
          <w:ilvl w:val="0"/>
          <w:numId w:val="40"/>
        </w:numPr>
        <w:jc w:val="both"/>
        <w:rPr>
          <w:rFonts w:asciiTheme="minorHAnsi" w:hAnsiTheme="minorHAnsi" w:cstheme="minorHAnsi"/>
          <w:sz w:val="22"/>
          <w:szCs w:val="22"/>
        </w:rPr>
      </w:pPr>
      <w:r w:rsidRPr="00983190">
        <w:rPr>
          <w:rFonts w:asciiTheme="minorHAnsi" w:hAnsiTheme="minorHAnsi" w:cstheme="minorHAnsi"/>
          <w:b/>
          <w:sz w:val="22"/>
          <w:szCs w:val="22"/>
        </w:rPr>
        <w:t>A</w:t>
      </w:r>
      <w:r w:rsidR="003B52EA" w:rsidRPr="00983190">
        <w:rPr>
          <w:rFonts w:asciiTheme="minorHAnsi" w:hAnsiTheme="minorHAnsi" w:cstheme="minorHAnsi"/>
          <w:b/>
          <w:sz w:val="22"/>
          <w:szCs w:val="22"/>
        </w:rPr>
        <w:t>dopt</w:t>
      </w:r>
      <w:r w:rsidR="003B52EA">
        <w:rPr>
          <w:rFonts w:asciiTheme="minorHAnsi" w:hAnsiTheme="minorHAnsi" w:cstheme="minorHAnsi"/>
          <w:b/>
          <w:sz w:val="22"/>
          <w:szCs w:val="22"/>
        </w:rPr>
        <w:t xml:space="preserve"> the exposed revisions </w:t>
      </w:r>
      <w:r w:rsidR="0041237A" w:rsidRPr="00983190">
        <w:rPr>
          <w:rFonts w:asciiTheme="minorHAnsi" w:hAnsiTheme="minorHAnsi" w:cstheme="minorHAnsi"/>
          <w:b/>
          <w:sz w:val="22"/>
          <w:szCs w:val="22"/>
        </w:rPr>
        <w:t>to SSAP No. 61</w:t>
      </w:r>
      <w:r w:rsidR="00A61259" w:rsidRPr="00983190">
        <w:rPr>
          <w:rFonts w:asciiTheme="minorHAnsi" w:hAnsiTheme="minorHAnsi" w:cstheme="minorHAnsi"/>
          <w:b/>
          <w:sz w:val="22"/>
          <w:szCs w:val="22"/>
        </w:rPr>
        <w:t xml:space="preserve"> </w:t>
      </w:r>
      <w:r w:rsidR="003B52EA">
        <w:rPr>
          <w:rFonts w:asciiTheme="minorHAnsi" w:hAnsiTheme="minorHAnsi" w:cstheme="minorHAnsi"/>
          <w:b/>
          <w:sz w:val="22"/>
          <w:szCs w:val="22"/>
        </w:rPr>
        <w:t xml:space="preserve">with </w:t>
      </w:r>
      <w:r w:rsidR="00A61259" w:rsidRPr="00983190">
        <w:rPr>
          <w:rFonts w:asciiTheme="minorHAnsi" w:hAnsiTheme="minorHAnsi" w:cstheme="minorHAnsi"/>
          <w:b/>
          <w:sz w:val="22"/>
          <w:szCs w:val="22"/>
        </w:rPr>
        <w:t xml:space="preserve">the </w:t>
      </w:r>
      <w:r w:rsidRPr="00983190">
        <w:rPr>
          <w:rFonts w:asciiTheme="minorHAnsi" w:hAnsiTheme="minorHAnsi" w:cstheme="minorHAnsi"/>
          <w:b/>
          <w:sz w:val="22"/>
          <w:szCs w:val="22"/>
        </w:rPr>
        <w:t xml:space="preserve">editorial paragraph </w:t>
      </w:r>
      <w:r w:rsidR="00016574">
        <w:rPr>
          <w:rFonts w:asciiTheme="minorHAnsi" w:hAnsiTheme="minorHAnsi" w:cstheme="minorHAnsi"/>
          <w:b/>
          <w:sz w:val="22"/>
          <w:szCs w:val="22"/>
        </w:rPr>
        <w:t xml:space="preserve">break </w:t>
      </w:r>
      <w:r w:rsidRPr="00983190">
        <w:rPr>
          <w:rFonts w:asciiTheme="minorHAnsi" w:hAnsiTheme="minorHAnsi" w:cstheme="minorHAnsi"/>
          <w:b/>
          <w:sz w:val="22"/>
          <w:szCs w:val="22"/>
        </w:rPr>
        <w:t xml:space="preserve">revision which does not change </w:t>
      </w:r>
      <w:r w:rsidR="001455E0">
        <w:rPr>
          <w:rFonts w:asciiTheme="minorHAnsi" w:hAnsiTheme="minorHAnsi" w:cstheme="minorHAnsi"/>
          <w:b/>
          <w:sz w:val="22"/>
          <w:szCs w:val="22"/>
        </w:rPr>
        <w:t xml:space="preserve">the exposed </w:t>
      </w:r>
      <w:r w:rsidRPr="00983190">
        <w:rPr>
          <w:rFonts w:asciiTheme="minorHAnsi" w:hAnsiTheme="minorHAnsi" w:cstheme="minorHAnsi"/>
          <w:b/>
          <w:sz w:val="22"/>
          <w:szCs w:val="22"/>
        </w:rPr>
        <w:t xml:space="preserve">wording as </w:t>
      </w:r>
      <w:r w:rsidR="00A61259" w:rsidRPr="00983190">
        <w:rPr>
          <w:rFonts w:asciiTheme="minorHAnsi" w:hAnsiTheme="minorHAnsi" w:cstheme="minorHAnsi"/>
          <w:b/>
          <w:sz w:val="22"/>
          <w:szCs w:val="22"/>
        </w:rPr>
        <w:t>discussed below</w:t>
      </w:r>
      <w:r w:rsidR="00EB64BD" w:rsidRPr="002C2FFD">
        <w:rPr>
          <w:rFonts w:asciiTheme="minorHAnsi" w:hAnsiTheme="minorHAnsi" w:cstheme="minorHAnsi"/>
          <w:b/>
          <w:sz w:val="22"/>
          <w:szCs w:val="22"/>
        </w:rPr>
        <w:t xml:space="preserve">, </w:t>
      </w:r>
      <w:r w:rsidR="003B52EA" w:rsidRPr="004C6AE2">
        <w:rPr>
          <w:rFonts w:asciiTheme="minorHAnsi" w:hAnsiTheme="minorHAnsi" w:cstheme="minorHAnsi"/>
          <w:b/>
          <w:sz w:val="22"/>
          <w:szCs w:val="22"/>
          <w:u w:val="single"/>
        </w:rPr>
        <w:t xml:space="preserve">with </w:t>
      </w:r>
      <w:r w:rsidR="00D33D95" w:rsidRPr="004C6AE2">
        <w:rPr>
          <w:rFonts w:asciiTheme="minorHAnsi" w:hAnsiTheme="minorHAnsi" w:cstheme="minorHAnsi"/>
          <w:b/>
          <w:sz w:val="22"/>
          <w:szCs w:val="22"/>
          <w:u w:val="single"/>
        </w:rPr>
        <w:t>a Working Group specified</w:t>
      </w:r>
      <w:r w:rsidR="003B52EA" w:rsidRPr="004C6AE2">
        <w:rPr>
          <w:rFonts w:asciiTheme="minorHAnsi" w:hAnsiTheme="minorHAnsi" w:cstheme="minorHAnsi"/>
          <w:b/>
          <w:sz w:val="22"/>
          <w:szCs w:val="22"/>
          <w:u w:val="single"/>
        </w:rPr>
        <w:t xml:space="preserve"> effective </w:t>
      </w:r>
      <w:r w:rsidR="000200C8" w:rsidRPr="004C6AE2">
        <w:rPr>
          <w:rFonts w:asciiTheme="minorHAnsi" w:hAnsiTheme="minorHAnsi" w:cstheme="minorHAnsi"/>
          <w:b/>
          <w:sz w:val="22"/>
          <w:szCs w:val="22"/>
          <w:u w:val="single"/>
        </w:rPr>
        <w:t>date</w:t>
      </w:r>
      <w:r w:rsidR="00D33D95" w:rsidRPr="002C2FFD">
        <w:rPr>
          <w:rFonts w:asciiTheme="minorHAnsi" w:hAnsiTheme="minorHAnsi" w:cstheme="minorHAnsi"/>
          <w:b/>
          <w:sz w:val="22"/>
          <w:szCs w:val="22"/>
        </w:rPr>
        <w:t xml:space="preserve">. </w:t>
      </w:r>
    </w:p>
    <w:p w14:paraId="4D413852" w14:textId="63A2E79C" w:rsidR="00D94601" w:rsidRDefault="00C919BF" w:rsidP="0011295D">
      <w:pPr>
        <w:pStyle w:val="ListParagraph"/>
        <w:numPr>
          <w:ilvl w:val="0"/>
          <w:numId w:val="40"/>
        </w:numPr>
        <w:jc w:val="both"/>
        <w:rPr>
          <w:rFonts w:asciiTheme="minorHAnsi" w:hAnsiTheme="minorHAnsi" w:cstheme="minorHAnsi"/>
          <w:sz w:val="22"/>
          <w:szCs w:val="22"/>
        </w:rPr>
      </w:pPr>
      <w:r>
        <w:rPr>
          <w:rFonts w:asciiTheme="minorHAnsi" w:hAnsiTheme="minorHAnsi" w:cstheme="minorHAnsi"/>
          <w:b/>
          <w:sz w:val="22"/>
          <w:szCs w:val="22"/>
        </w:rPr>
        <w:t>Adopt the exposed re</w:t>
      </w:r>
      <w:r w:rsidR="00694EDB" w:rsidRPr="002C2FFD">
        <w:rPr>
          <w:rFonts w:asciiTheme="minorHAnsi" w:hAnsiTheme="minorHAnsi" w:cstheme="minorHAnsi"/>
          <w:b/>
          <w:sz w:val="22"/>
          <w:szCs w:val="22"/>
        </w:rPr>
        <w:t xml:space="preserve">visions to A-791 </w:t>
      </w:r>
      <w:r>
        <w:rPr>
          <w:rFonts w:asciiTheme="minorHAnsi" w:hAnsiTheme="minorHAnsi" w:cstheme="minorHAnsi"/>
          <w:b/>
          <w:sz w:val="22"/>
          <w:szCs w:val="22"/>
        </w:rPr>
        <w:t xml:space="preserve">without the </w:t>
      </w:r>
      <w:r w:rsidR="007B0FF9" w:rsidRPr="002C2FFD">
        <w:rPr>
          <w:rFonts w:asciiTheme="minorHAnsi" w:hAnsiTheme="minorHAnsi" w:cstheme="minorHAnsi"/>
          <w:b/>
          <w:sz w:val="22"/>
          <w:szCs w:val="22"/>
        </w:rPr>
        <w:t xml:space="preserve">ACLI proposed revisions as discussed </w:t>
      </w:r>
      <w:r w:rsidR="00A61259" w:rsidRPr="002C2FFD">
        <w:rPr>
          <w:rFonts w:asciiTheme="minorHAnsi" w:hAnsiTheme="minorHAnsi" w:cstheme="minorHAnsi"/>
          <w:b/>
          <w:sz w:val="22"/>
          <w:szCs w:val="22"/>
        </w:rPr>
        <w:t>below</w:t>
      </w:r>
      <w:r w:rsidR="00EB64BD" w:rsidRPr="002C2FFD">
        <w:rPr>
          <w:rFonts w:asciiTheme="minorHAnsi" w:hAnsiTheme="minorHAnsi" w:cstheme="minorHAnsi"/>
          <w:b/>
          <w:sz w:val="22"/>
          <w:szCs w:val="22"/>
        </w:rPr>
        <w:t>.</w:t>
      </w:r>
      <w:r w:rsidR="000200C8">
        <w:rPr>
          <w:rFonts w:asciiTheme="minorHAnsi" w:hAnsiTheme="minorHAnsi" w:cstheme="minorHAnsi"/>
          <w:b/>
          <w:sz w:val="22"/>
          <w:szCs w:val="22"/>
        </w:rPr>
        <w:t xml:space="preserve"> </w:t>
      </w:r>
    </w:p>
    <w:p w14:paraId="6A420C05" w14:textId="30DB7375" w:rsidR="00033DA4" w:rsidRPr="002C2FFD" w:rsidRDefault="00033DA4" w:rsidP="0011295D">
      <w:pPr>
        <w:pStyle w:val="ListParagraph"/>
        <w:numPr>
          <w:ilvl w:val="0"/>
          <w:numId w:val="40"/>
        </w:numPr>
        <w:jc w:val="both"/>
        <w:rPr>
          <w:rFonts w:asciiTheme="minorHAnsi" w:hAnsiTheme="minorHAnsi" w:cstheme="minorHAnsi"/>
          <w:sz w:val="22"/>
          <w:szCs w:val="22"/>
        </w:rPr>
      </w:pPr>
      <w:r>
        <w:rPr>
          <w:rFonts w:asciiTheme="minorHAnsi" w:hAnsiTheme="minorHAnsi" w:cstheme="minorHAnsi"/>
          <w:b/>
          <w:sz w:val="22"/>
          <w:szCs w:val="22"/>
        </w:rPr>
        <w:t>NAIC staff does not recommend incor</w:t>
      </w:r>
      <w:r w:rsidR="00983190">
        <w:rPr>
          <w:rFonts w:asciiTheme="minorHAnsi" w:hAnsiTheme="minorHAnsi" w:cstheme="minorHAnsi"/>
          <w:b/>
          <w:sz w:val="22"/>
          <w:szCs w:val="22"/>
        </w:rPr>
        <w:t xml:space="preserve">porating the ACLI proposed footnotes to the body of the agenda item. </w:t>
      </w:r>
    </w:p>
    <w:p w14:paraId="69BFEB25" w14:textId="77777777" w:rsidR="00EB64BD" w:rsidRDefault="00EB64BD" w:rsidP="0011295D">
      <w:pPr>
        <w:jc w:val="both"/>
        <w:rPr>
          <w:rFonts w:asciiTheme="minorHAnsi" w:hAnsiTheme="minorHAnsi" w:cstheme="minorHAnsi"/>
          <w:bCs/>
          <w:sz w:val="22"/>
          <w:szCs w:val="22"/>
          <w:highlight w:val="yellow"/>
        </w:rPr>
      </w:pPr>
    </w:p>
    <w:p w14:paraId="3EE3C2DB" w14:textId="3BF180E6" w:rsidR="00EB64BD" w:rsidRPr="00983190" w:rsidRDefault="000F352D" w:rsidP="00EB64BD">
      <w:pPr>
        <w:rPr>
          <w:rFonts w:ascii="Calibri" w:hAnsi="Calibri" w:cs="Calibri"/>
          <w:b/>
          <w:bCs/>
          <w:sz w:val="22"/>
          <w:szCs w:val="22"/>
        </w:rPr>
      </w:pPr>
      <w:r w:rsidRPr="00983190">
        <w:rPr>
          <w:rFonts w:ascii="Calibri" w:hAnsi="Calibri" w:cs="Calibri"/>
          <w:b/>
          <w:bCs/>
          <w:sz w:val="22"/>
          <w:szCs w:val="22"/>
        </w:rPr>
        <w:t>Summary o</w:t>
      </w:r>
      <w:r w:rsidR="00983190" w:rsidRPr="00983190">
        <w:rPr>
          <w:rFonts w:ascii="Calibri" w:hAnsi="Calibri" w:cs="Calibri"/>
          <w:b/>
          <w:bCs/>
          <w:sz w:val="22"/>
          <w:szCs w:val="22"/>
        </w:rPr>
        <w:t>f</w:t>
      </w:r>
      <w:r w:rsidRPr="00983190">
        <w:rPr>
          <w:rFonts w:ascii="Calibri" w:hAnsi="Calibri" w:cs="Calibri"/>
          <w:b/>
          <w:bCs/>
          <w:sz w:val="22"/>
          <w:szCs w:val="22"/>
        </w:rPr>
        <w:t xml:space="preserve"> key comments and proposed action</w:t>
      </w:r>
      <w:r w:rsidR="00CE0ACE">
        <w:rPr>
          <w:rFonts w:ascii="Calibri" w:hAnsi="Calibri" w:cs="Calibri"/>
          <w:b/>
          <w:bCs/>
          <w:sz w:val="22"/>
          <w:szCs w:val="22"/>
        </w:rPr>
        <w:t>s</w:t>
      </w:r>
      <w:r w:rsidRPr="00983190">
        <w:rPr>
          <w:rFonts w:ascii="Calibri" w:hAnsi="Calibri" w:cs="Calibri"/>
          <w:b/>
          <w:bCs/>
          <w:sz w:val="22"/>
          <w:szCs w:val="22"/>
        </w:rPr>
        <w:t>:</w:t>
      </w:r>
    </w:p>
    <w:p w14:paraId="6F117EFC" w14:textId="77777777" w:rsidR="000F352D" w:rsidRPr="000F352D" w:rsidRDefault="000F352D" w:rsidP="00EB64BD">
      <w:pPr>
        <w:rPr>
          <w:rFonts w:ascii="Calibri" w:hAnsi="Calibri" w:cs="Calibri"/>
          <w:sz w:val="22"/>
          <w:szCs w:val="22"/>
        </w:rPr>
      </w:pPr>
    </w:p>
    <w:p w14:paraId="09E9B057" w14:textId="096C4F01" w:rsidR="00BB3DAD" w:rsidRPr="00E87E85" w:rsidRDefault="00BB3DAD" w:rsidP="00BB3DAD">
      <w:pPr>
        <w:pStyle w:val="ListParagraph"/>
        <w:numPr>
          <w:ilvl w:val="0"/>
          <w:numId w:val="43"/>
        </w:numPr>
        <w:contextualSpacing w:val="0"/>
        <w:jc w:val="both"/>
        <w:rPr>
          <w:rFonts w:ascii="Calibri" w:eastAsia="Times New Roman" w:hAnsi="Calibri" w:cs="Calibri"/>
          <w:sz w:val="22"/>
          <w:szCs w:val="22"/>
        </w:rPr>
      </w:pPr>
      <w:r w:rsidRPr="00E87E85">
        <w:rPr>
          <w:rFonts w:ascii="Calibri" w:eastAsia="Times New Roman" w:hAnsi="Calibri" w:cs="Calibri"/>
          <w:b/>
          <w:bCs/>
          <w:sz w:val="22"/>
          <w:szCs w:val="22"/>
        </w:rPr>
        <w:t>SSAP No. 61, exposure:</w:t>
      </w:r>
      <w:r w:rsidRPr="00E87E85">
        <w:rPr>
          <w:rFonts w:ascii="Calibri" w:eastAsia="Times New Roman" w:hAnsi="Calibri" w:cs="Calibri"/>
          <w:sz w:val="22"/>
          <w:szCs w:val="22"/>
        </w:rPr>
        <w:t xml:space="preserve"> </w:t>
      </w:r>
      <w:r w:rsidRPr="009E19B5">
        <w:rPr>
          <w:rFonts w:ascii="Calibri" w:eastAsia="Times New Roman" w:hAnsi="Calibri" w:cs="Calibri"/>
          <w:b/>
          <w:bCs/>
          <w:sz w:val="22"/>
          <w:szCs w:val="22"/>
        </w:rPr>
        <w:t xml:space="preserve">NAIC staff recommend adopting </w:t>
      </w:r>
      <w:r w:rsidR="00EC531D" w:rsidRPr="009E19B5">
        <w:rPr>
          <w:rFonts w:asciiTheme="minorHAnsi" w:hAnsiTheme="minorHAnsi" w:cstheme="minorHAnsi"/>
          <w:b/>
          <w:bCs/>
          <w:sz w:val="22"/>
          <w:szCs w:val="22"/>
        </w:rPr>
        <w:t>the exposed revisions to SSAP No. 61 with the editorial paragraph break revision</w:t>
      </w:r>
      <w:r w:rsidR="00EC531D" w:rsidRPr="009E19B5">
        <w:rPr>
          <w:rFonts w:ascii="Calibri" w:eastAsia="Times New Roman" w:hAnsi="Calibri" w:cs="Calibri"/>
          <w:b/>
          <w:bCs/>
          <w:sz w:val="22"/>
          <w:szCs w:val="22"/>
        </w:rPr>
        <w:t>.</w:t>
      </w:r>
      <w:r w:rsidR="00EC531D">
        <w:rPr>
          <w:rFonts w:ascii="Calibri" w:eastAsia="Times New Roman" w:hAnsi="Calibri" w:cs="Calibri"/>
          <w:sz w:val="22"/>
          <w:szCs w:val="22"/>
        </w:rPr>
        <w:t xml:space="preserve"> </w:t>
      </w:r>
      <w:r w:rsidRPr="00E87E85">
        <w:rPr>
          <w:rFonts w:ascii="Calibri" w:eastAsia="Times New Roman" w:hAnsi="Calibri" w:cs="Calibri"/>
          <w:sz w:val="22"/>
          <w:szCs w:val="22"/>
        </w:rPr>
        <w:t xml:space="preserve">The ACLI </w:t>
      </w:r>
      <w:r w:rsidR="00EC531D">
        <w:rPr>
          <w:rFonts w:ascii="Calibri" w:eastAsia="Times New Roman" w:hAnsi="Calibri" w:cs="Calibri"/>
          <w:sz w:val="22"/>
          <w:szCs w:val="22"/>
        </w:rPr>
        <w:t xml:space="preserve">only </w:t>
      </w:r>
      <w:r w:rsidRPr="00E87E85">
        <w:rPr>
          <w:rFonts w:ascii="Calibri" w:eastAsia="Times New Roman" w:hAnsi="Calibri" w:cs="Calibri"/>
          <w:sz w:val="22"/>
          <w:szCs w:val="22"/>
        </w:rPr>
        <w:t>proposed an editorial paragraph break to divide the exposed revisions in paragraph 17b into two paragraphs. NAIC staff concur with dividing paragraph 17b into paragraph 17b and 17c. This division does not change the exposed language</w:t>
      </w:r>
      <w:r w:rsidR="00EC531D">
        <w:rPr>
          <w:rFonts w:ascii="Calibri" w:eastAsia="Times New Roman" w:hAnsi="Calibri" w:cs="Calibri"/>
          <w:sz w:val="22"/>
          <w:szCs w:val="22"/>
        </w:rPr>
        <w:t xml:space="preserve"> and </w:t>
      </w:r>
      <w:r w:rsidR="009E19B5">
        <w:rPr>
          <w:rFonts w:ascii="Calibri" w:eastAsia="Times New Roman" w:hAnsi="Calibri" w:cs="Calibri"/>
          <w:sz w:val="22"/>
          <w:szCs w:val="22"/>
        </w:rPr>
        <w:t>improves readability</w:t>
      </w:r>
      <w:r w:rsidR="00EC531D">
        <w:rPr>
          <w:rFonts w:ascii="Calibri" w:eastAsia="Times New Roman" w:hAnsi="Calibri" w:cs="Calibri"/>
          <w:sz w:val="22"/>
          <w:szCs w:val="22"/>
        </w:rPr>
        <w:t xml:space="preserve">. </w:t>
      </w:r>
      <w:r w:rsidR="00D017C5">
        <w:rPr>
          <w:rFonts w:ascii="Calibri" w:eastAsia="Times New Roman" w:hAnsi="Calibri" w:cs="Calibri"/>
          <w:sz w:val="22"/>
          <w:szCs w:val="22"/>
        </w:rPr>
        <w:t xml:space="preserve">ACLI comments support the exposed language and the approach of evaluating </w:t>
      </w:r>
      <w:r w:rsidR="00B71739">
        <w:rPr>
          <w:rFonts w:ascii="Calibri" w:eastAsia="Times New Roman" w:hAnsi="Calibri" w:cs="Calibri"/>
          <w:sz w:val="22"/>
          <w:szCs w:val="22"/>
        </w:rPr>
        <w:t xml:space="preserve">interdependent contracts individually and in aggregate. </w:t>
      </w:r>
    </w:p>
    <w:p w14:paraId="4C99738A" w14:textId="77777777" w:rsidR="00BB3DAD" w:rsidRPr="00BB3DAD" w:rsidRDefault="00BB3DAD" w:rsidP="00BB3DAD">
      <w:pPr>
        <w:pStyle w:val="ListParagraph"/>
        <w:ind w:left="765"/>
        <w:contextualSpacing w:val="0"/>
        <w:jc w:val="both"/>
        <w:rPr>
          <w:rFonts w:ascii="Calibri" w:eastAsia="Times New Roman" w:hAnsi="Calibri" w:cs="Calibri"/>
          <w:sz w:val="22"/>
          <w:szCs w:val="22"/>
        </w:rPr>
      </w:pPr>
    </w:p>
    <w:p w14:paraId="0C5EE529" w14:textId="77777777" w:rsidR="00D017C5" w:rsidRPr="00D017C5" w:rsidRDefault="002769EA" w:rsidP="00BB3DAD">
      <w:pPr>
        <w:pStyle w:val="ListParagraph"/>
        <w:numPr>
          <w:ilvl w:val="0"/>
          <w:numId w:val="43"/>
        </w:numPr>
        <w:contextualSpacing w:val="0"/>
        <w:jc w:val="both"/>
        <w:rPr>
          <w:rFonts w:ascii="Calibri" w:eastAsia="Times New Roman" w:hAnsi="Calibri" w:cs="Calibri"/>
          <w:sz w:val="22"/>
          <w:szCs w:val="22"/>
        </w:rPr>
      </w:pPr>
      <w:r w:rsidRPr="00BB3DAD">
        <w:rPr>
          <w:rFonts w:ascii="Calibri" w:hAnsi="Calibri" w:cs="Calibri"/>
          <w:b/>
          <w:sz w:val="22"/>
          <w:szCs w:val="22"/>
        </w:rPr>
        <w:t>Effective date</w:t>
      </w:r>
      <w:r w:rsidRPr="00BB3DAD">
        <w:rPr>
          <w:rFonts w:ascii="Calibri" w:hAnsi="Calibri" w:cs="Calibri"/>
          <w:sz w:val="22"/>
          <w:szCs w:val="22"/>
        </w:rPr>
        <w:t xml:space="preserve">: </w:t>
      </w:r>
      <w:r w:rsidR="009E19B5" w:rsidRPr="00D017C5">
        <w:rPr>
          <w:rFonts w:ascii="Calibri" w:hAnsi="Calibri" w:cs="Calibri"/>
          <w:b/>
          <w:bCs/>
          <w:sz w:val="22"/>
          <w:szCs w:val="22"/>
        </w:rPr>
        <w:t xml:space="preserve">NAIC </w:t>
      </w:r>
      <w:r w:rsidR="007D5550" w:rsidRPr="00D017C5">
        <w:rPr>
          <w:rFonts w:ascii="Calibri" w:hAnsi="Calibri" w:cs="Calibri"/>
          <w:b/>
          <w:bCs/>
          <w:sz w:val="22"/>
          <w:szCs w:val="22"/>
        </w:rPr>
        <w:t xml:space="preserve">staff </w:t>
      </w:r>
      <w:r w:rsidR="00D017C5" w:rsidRPr="00D017C5">
        <w:rPr>
          <w:rFonts w:ascii="Calibri" w:hAnsi="Calibri" w:cs="Calibri"/>
          <w:b/>
          <w:bCs/>
          <w:sz w:val="22"/>
          <w:szCs w:val="22"/>
        </w:rPr>
        <w:t>requests Working Group feedback on a</w:t>
      </w:r>
      <w:r w:rsidR="007D5550" w:rsidRPr="00D017C5">
        <w:rPr>
          <w:rFonts w:ascii="Calibri" w:hAnsi="Calibri" w:cs="Calibri"/>
          <w:b/>
          <w:bCs/>
          <w:sz w:val="22"/>
          <w:szCs w:val="22"/>
        </w:rPr>
        <w:t xml:space="preserve"> year-end 2025 effective date</w:t>
      </w:r>
      <w:r w:rsidR="00D017C5" w:rsidRPr="00D017C5">
        <w:rPr>
          <w:rFonts w:ascii="Calibri" w:hAnsi="Calibri" w:cs="Calibri"/>
          <w:b/>
          <w:bCs/>
          <w:sz w:val="22"/>
          <w:szCs w:val="22"/>
        </w:rPr>
        <w:t xml:space="preserve">. </w:t>
      </w:r>
    </w:p>
    <w:p w14:paraId="3412244D" w14:textId="33CFFE1E" w:rsidR="00500AAC" w:rsidRDefault="00EB64BD" w:rsidP="00D017C5">
      <w:pPr>
        <w:pStyle w:val="ListParagraph"/>
        <w:ind w:left="765"/>
        <w:contextualSpacing w:val="0"/>
        <w:jc w:val="both"/>
        <w:rPr>
          <w:rFonts w:ascii="Calibri" w:eastAsia="Times New Roman" w:hAnsi="Calibri" w:cs="Calibri"/>
          <w:sz w:val="22"/>
          <w:szCs w:val="22"/>
        </w:rPr>
      </w:pPr>
      <w:r w:rsidRPr="00BB3DAD">
        <w:rPr>
          <w:rFonts w:ascii="Calibri" w:hAnsi="Calibri" w:cs="Calibri"/>
          <w:sz w:val="22"/>
          <w:szCs w:val="22"/>
        </w:rPr>
        <w:t xml:space="preserve">The </w:t>
      </w:r>
      <w:r w:rsidR="0014692C" w:rsidRPr="00BB3DAD">
        <w:rPr>
          <w:rFonts w:ascii="Calibri" w:hAnsi="Calibri" w:cs="Calibri"/>
          <w:sz w:val="22"/>
          <w:szCs w:val="22"/>
        </w:rPr>
        <w:t xml:space="preserve">ACLI comments </w:t>
      </w:r>
      <w:r w:rsidRPr="00BB3DAD">
        <w:rPr>
          <w:rFonts w:ascii="Calibri" w:hAnsi="Calibri" w:cs="Calibri"/>
          <w:sz w:val="22"/>
          <w:szCs w:val="22"/>
        </w:rPr>
        <w:t xml:space="preserve">requests a prospective application, which would essentially grandfather </w:t>
      </w:r>
      <w:r w:rsidR="0014692C" w:rsidRPr="00BB3DAD">
        <w:rPr>
          <w:rFonts w:ascii="Calibri" w:hAnsi="Calibri" w:cs="Calibri"/>
          <w:sz w:val="22"/>
          <w:szCs w:val="22"/>
        </w:rPr>
        <w:t xml:space="preserve">existing </w:t>
      </w:r>
      <w:r w:rsidRPr="00BB3DAD">
        <w:rPr>
          <w:rFonts w:ascii="Calibri" w:hAnsi="Calibri" w:cs="Calibri"/>
          <w:sz w:val="22"/>
          <w:szCs w:val="22"/>
        </w:rPr>
        <w:t xml:space="preserve">contracts, </w:t>
      </w:r>
      <w:r w:rsidR="00D33D95" w:rsidRPr="00BB3DAD">
        <w:rPr>
          <w:rFonts w:ascii="Calibri" w:hAnsi="Calibri" w:cs="Calibri"/>
          <w:sz w:val="22"/>
          <w:szCs w:val="22"/>
        </w:rPr>
        <w:t xml:space="preserve">NAIC staff </w:t>
      </w:r>
      <w:r w:rsidR="00E024CA" w:rsidRPr="00BB3DAD">
        <w:rPr>
          <w:rFonts w:ascii="Calibri" w:hAnsi="Calibri" w:cs="Calibri"/>
          <w:sz w:val="22"/>
          <w:szCs w:val="22"/>
        </w:rPr>
        <w:t>view</w:t>
      </w:r>
      <w:r w:rsidR="00D33D95" w:rsidRPr="00BB3DAD">
        <w:rPr>
          <w:rFonts w:ascii="Calibri" w:hAnsi="Calibri" w:cs="Calibri"/>
          <w:sz w:val="22"/>
          <w:szCs w:val="22"/>
        </w:rPr>
        <w:t xml:space="preserve"> grandfathering as problematic</w:t>
      </w:r>
      <w:r w:rsidR="00BE287C">
        <w:rPr>
          <w:rFonts w:ascii="Calibri" w:hAnsi="Calibri" w:cs="Calibri"/>
          <w:sz w:val="22"/>
          <w:szCs w:val="22"/>
        </w:rPr>
        <w:t>. The</w:t>
      </w:r>
      <w:r w:rsidR="0014692C" w:rsidRPr="00BB3DAD">
        <w:rPr>
          <w:rFonts w:ascii="Calibri" w:hAnsi="Calibri" w:cs="Calibri"/>
          <w:sz w:val="22"/>
          <w:szCs w:val="22"/>
        </w:rPr>
        <w:t xml:space="preserve"> </w:t>
      </w:r>
      <w:r w:rsidR="00085E3F">
        <w:rPr>
          <w:rFonts w:ascii="Calibri" w:hAnsi="Calibri" w:cs="Calibri"/>
          <w:sz w:val="22"/>
          <w:szCs w:val="22"/>
        </w:rPr>
        <w:t xml:space="preserve">original VAWG </w:t>
      </w:r>
      <w:r w:rsidR="0014692C" w:rsidRPr="00BB3DAD">
        <w:rPr>
          <w:rFonts w:ascii="Calibri" w:hAnsi="Calibri" w:cs="Calibri"/>
          <w:sz w:val="22"/>
          <w:szCs w:val="22"/>
        </w:rPr>
        <w:t xml:space="preserve">referral raised concerns with </w:t>
      </w:r>
      <w:r w:rsidR="0092340F" w:rsidRPr="00BB3DAD">
        <w:rPr>
          <w:rFonts w:ascii="Calibri" w:hAnsi="Calibri" w:cs="Calibri"/>
          <w:sz w:val="22"/>
          <w:szCs w:val="22"/>
        </w:rPr>
        <w:t>existing</w:t>
      </w:r>
      <w:r w:rsidR="0014692C" w:rsidRPr="00BB3DAD">
        <w:rPr>
          <w:rFonts w:ascii="Calibri" w:hAnsi="Calibri" w:cs="Calibri"/>
          <w:sz w:val="22"/>
          <w:szCs w:val="22"/>
        </w:rPr>
        <w:t xml:space="preserve"> contracts</w:t>
      </w:r>
      <w:r w:rsidR="005974E1">
        <w:rPr>
          <w:rFonts w:ascii="Calibri" w:hAnsi="Calibri" w:cs="Calibri"/>
          <w:sz w:val="22"/>
          <w:szCs w:val="22"/>
        </w:rPr>
        <w:t xml:space="preserve"> and the application of </w:t>
      </w:r>
      <w:r w:rsidR="00E439F8">
        <w:rPr>
          <w:rFonts w:ascii="Calibri" w:hAnsi="Calibri" w:cs="Calibri"/>
          <w:sz w:val="22"/>
          <w:szCs w:val="22"/>
        </w:rPr>
        <w:t xml:space="preserve">current guidance in </w:t>
      </w:r>
      <w:r w:rsidR="005974E1">
        <w:rPr>
          <w:rFonts w:ascii="Calibri" w:hAnsi="Calibri" w:cs="Calibri"/>
          <w:sz w:val="22"/>
          <w:szCs w:val="22"/>
        </w:rPr>
        <w:t>SSAP No. 61 and A-791</w:t>
      </w:r>
      <w:r w:rsidR="005722F4" w:rsidRPr="00BB3DAD">
        <w:rPr>
          <w:rFonts w:ascii="Calibri" w:hAnsi="Calibri" w:cs="Calibri"/>
          <w:sz w:val="22"/>
          <w:szCs w:val="22"/>
        </w:rPr>
        <w:t xml:space="preserve">. </w:t>
      </w:r>
      <w:r w:rsidR="006358A5" w:rsidRPr="00BB3DAD">
        <w:rPr>
          <w:rFonts w:ascii="Calibri" w:hAnsi="Calibri" w:cs="Calibri"/>
          <w:sz w:val="22"/>
          <w:szCs w:val="22"/>
        </w:rPr>
        <w:t xml:space="preserve">As the proposed edits are </w:t>
      </w:r>
      <w:r w:rsidR="002C10DF" w:rsidRPr="00BB3DAD">
        <w:rPr>
          <w:rFonts w:ascii="Calibri" w:hAnsi="Calibri" w:cs="Calibri"/>
          <w:sz w:val="22"/>
          <w:szCs w:val="22"/>
        </w:rPr>
        <w:t xml:space="preserve">consistent with the application of </w:t>
      </w:r>
      <w:r w:rsidR="005B1524" w:rsidRPr="00BB3DAD">
        <w:rPr>
          <w:rFonts w:ascii="Calibri" w:hAnsi="Calibri" w:cs="Calibri"/>
          <w:sz w:val="22"/>
          <w:szCs w:val="22"/>
        </w:rPr>
        <w:t xml:space="preserve">existing </w:t>
      </w:r>
      <w:r w:rsidR="006358A5" w:rsidRPr="00BB3DAD">
        <w:rPr>
          <w:rFonts w:ascii="Calibri" w:hAnsi="Calibri" w:cs="Calibri"/>
          <w:sz w:val="22"/>
          <w:szCs w:val="22"/>
        </w:rPr>
        <w:t xml:space="preserve">concepts, they </w:t>
      </w:r>
      <w:r w:rsidR="00745C90" w:rsidRPr="00BB3DAD">
        <w:rPr>
          <w:rFonts w:ascii="Calibri" w:hAnsi="Calibri" w:cs="Calibri"/>
          <w:sz w:val="22"/>
          <w:szCs w:val="22"/>
        </w:rPr>
        <w:t>qualify as SAP clarifications</w:t>
      </w:r>
      <w:r w:rsidR="007C2E5E" w:rsidRPr="00BB3DAD">
        <w:rPr>
          <w:rFonts w:ascii="Calibri" w:hAnsi="Calibri" w:cs="Calibri"/>
          <w:sz w:val="22"/>
          <w:szCs w:val="22"/>
        </w:rPr>
        <w:t xml:space="preserve"> and can be effective upon adoption. However, </w:t>
      </w:r>
      <w:r w:rsidR="004332F0" w:rsidRPr="00BB3DAD">
        <w:rPr>
          <w:rFonts w:ascii="Calibri" w:hAnsi="Calibri" w:cs="Calibri"/>
          <w:sz w:val="22"/>
          <w:szCs w:val="22"/>
        </w:rPr>
        <w:t>if a</w:t>
      </w:r>
      <w:r w:rsidR="002807B3" w:rsidRPr="00BB3DAD">
        <w:rPr>
          <w:rFonts w:ascii="Calibri" w:hAnsi="Calibri" w:cs="Calibri"/>
          <w:sz w:val="22"/>
          <w:szCs w:val="22"/>
        </w:rPr>
        <w:t xml:space="preserve"> specific effective date is desired, then </w:t>
      </w:r>
      <w:r w:rsidR="0092340F" w:rsidRPr="00BB3DAD">
        <w:rPr>
          <w:rFonts w:ascii="Calibri" w:hAnsi="Calibri" w:cs="Calibri"/>
          <w:sz w:val="22"/>
          <w:szCs w:val="22"/>
        </w:rPr>
        <w:t xml:space="preserve">NAIC staff recommend an </w:t>
      </w:r>
      <w:r w:rsidR="00307E97" w:rsidRPr="00BB3DAD">
        <w:rPr>
          <w:rFonts w:ascii="Calibri" w:hAnsi="Calibri" w:cs="Calibri"/>
          <w:sz w:val="22"/>
          <w:szCs w:val="22"/>
        </w:rPr>
        <w:t>effective date</w:t>
      </w:r>
      <w:r w:rsidR="0085218E" w:rsidRPr="00BB3DAD">
        <w:rPr>
          <w:rFonts w:ascii="Calibri" w:hAnsi="Calibri" w:cs="Calibri"/>
          <w:sz w:val="22"/>
          <w:szCs w:val="22"/>
        </w:rPr>
        <w:t xml:space="preserve"> of December 31, 2025</w:t>
      </w:r>
      <w:r w:rsidR="00307E97" w:rsidRPr="00BB3DAD">
        <w:rPr>
          <w:rFonts w:ascii="Calibri" w:hAnsi="Calibri" w:cs="Calibri"/>
          <w:sz w:val="22"/>
          <w:szCs w:val="22"/>
        </w:rPr>
        <w:t xml:space="preserve">. </w:t>
      </w:r>
      <w:r w:rsidR="008D0AFF" w:rsidRPr="00BB3DAD">
        <w:rPr>
          <w:rFonts w:ascii="Calibri" w:hAnsi="Calibri" w:cs="Calibri"/>
          <w:sz w:val="22"/>
          <w:szCs w:val="22"/>
        </w:rPr>
        <w:t>Discussions</w:t>
      </w:r>
      <w:r w:rsidR="00307E97" w:rsidRPr="00BB3DAD">
        <w:rPr>
          <w:rFonts w:ascii="Calibri" w:hAnsi="Calibri" w:cs="Calibri"/>
          <w:sz w:val="22"/>
          <w:szCs w:val="22"/>
        </w:rPr>
        <w:t xml:space="preserve"> on this item began in </w:t>
      </w:r>
      <w:r w:rsidR="00DA1DA1" w:rsidRPr="00BB3DAD">
        <w:rPr>
          <w:rFonts w:ascii="Calibri" w:hAnsi="Calibri" w:cs="Calibri"/>
          <w:sz w:val="22"/>
          <w:szCs w:val="22"/>
        </w:rPr>
        <w:t xml:space="preserve">Spring 2024 based on a 2023 referral. </w:t>
      </w:r>
      <w:r w:rsidR="00D017C5">
        <w:rPr>
          <w:rFonts w:ascii="Calibri" w:hAnsi="Calibri" w:cs="Calibri"/>
          <w:sz w:val="22"/>
          <w:szCs w:val="22"/>
        </w:rPr>
        <w:t>Potential effective</w:t>
      </w:r>
      <w:r w:rsidR="0085218E" w:rsidRPr="00BB3DAD">
        <w:rPr>
          <w:rFonts w:ascii="Calibri" w:hAnsi="Calibri" w:cs="Calibri"/>
          <w:sz w:val="22"/>
          <w:szCs w:val="22"/>
        </w:rPr>
        <w:t xml:space="preserve"> language on the</w:t>
      </w:r>
      <w:r w:rsidR="0058777F" w:rsidRPr="00BB3DAD">
        <w:rPr>
          <w:rFonts w:ascii="Calibri" w:hAnsi="Calibri" w:cs="Calibri"/>
          <w:sz w:val="22"/>
          <w:szCs w:val="22"/>
        </w:rPr>
        <w:t xml:space="preserve"> SSAP No. 61</w:t>
      </w:r>
      <w:r w:rsidR="0085218E" w:rsidRPr="00BB3DAD">
        <w:rPr>
          <w:rFonts w:ascii="Calibri" w:hAnsi="Calibri" w:cs="Calibri"/>
          <w:sz w:val="22"/>
          <w:szCs w:val="22"/>
        </w:rPr>
        <w:t xml:space="preserve"> effective date is shown below. </w:t>
      </w:r>
    </w:p>
    <w:p w14:paraId="0ED1241B" w14:textId="77777777" w:rsidR="008D0AFF" w:rsidRDefault="008D0AFF" w:rsidP="0058777F">
      <w:pPr>
        <w:pStyle w:val="ListParagraph"/>
        <w:ind w:left="1440"/>
        <w:contextualSpacing w:val="0"/>
        <w:rPr>
          <w:rFonts w:ascii="Calibri" w:eastAsia="Times New Roman" w:hAnsi="Calibri" w:cs="Calibri"/>
          <w:b/>
          <w:bCs/>
          <w:sz w:val="22"/>
          <w:szCs w:val="22"/>
        </w:rPr>
      </w:pPr>
    </w:p>
    <w:p w14:paraId="1D851513" w14:textId="78A090FF" w:rsidR="0058777F" w:rsidRPr="00983240" w:rsidRDefault="005A768E" w:rsidP="00983240">
      <w:pPr>
        <w:kinsoku w:val="0"/>
        <w:overflowPunct w:val="0"/>
        <w:autoSpaceDE w:val="0"/>
        <w:autoSpaceDN w:val="0"/>
        <w:adjustRightInd w:val="0"/>
        <w:spacing w:line="244" w:lineRule="exact"/>
        <w:ind w:left="1440"/>
        <w:jc w:val="both"/>
        <w:rPr>
          <w:ins w:id="17" w:author="Marcotte, Robin" w:date="2025-07-16T18:14:00Z" w16du:dateUtc="2025-07-16T23:14:00Z"/>
          <w:rFonts w:asciiTheme="minorHAnsi" w:hAnsiTheme="minorHAnsi" w:cstheme="minorHAnsi"/>
          <w:b/>
          <w:bCs/>
          <w:sz w:val="22"/>
          <w:szCs w:val="22"/>
        </w:rPr>
      </w:pPr>
      <w:r w:rsidRPr="005A768E">
        <w:rPr>
          <w:rFonts w:asciiTheme="minorHAnsi" w:hAnsiTheme="minorHAnsi" w:cstheme="minorHAnsi"/>
          <w:spacing w:val="-4"/>
          <w:sz w:val="22"/>
          <w:szCs w:val="22"/>
        </w:rPr>
        <w:t>94.</w:t>
      </w:r>
      <w:r w:rsidRPr="00983240">
        <w:rPr>
          <w:rFonts w:asciiTheme="minorHAnsi" w:hAnsiTheme="minorHAnsi" w:cstheme="minorHAnsi"/>
          <w:spacing w:val="-4"/>
          <w:sz w:val="22"/>
          <w:szCs w:val="22"/>
        </w:rPr>
        <w:tab/>
      </w:r>
      <w:r w:rsidRPr="005A768E">
        <w:rPr>
          <w:rFonts w:asciiTheme="minorHAnsi" w:hAnsiTheme="minorHAnsi" w:cstheme="minorHAnsi"/>
          <w:sz w:val="22"/>
          <w:szCs w:val="22"/>
        </w:rPr>
        <w:t>The disclosure</w:t>
      </w:r>
      <w:r w:rsidRPr="005A768E">
        <w:rPr>
          <w:rFonts w:asciiTheme="minorHAnsi" w:hAnsiTheme="minorHAnsi" w:cstheme="minorHAnsi"/>
          <w:spacing w:val="5"/>
          <w:sz w:val="22"/>
          <w:szCs w:val="22"/>
        </w:rPr>
        <w:t xml:space="preserve"> </w:t>
      </w:r>
      <w:r w:rsidRPr="005A768E">
        <w:rPr>
          <w:rFonts w:asciiTheme="minorHAnsi" w:hAnsiTheme="minorHAnsi" w:cstheme="minorHAnsi"/>
          <w:sz w:val="22"/>
          <w:szCs w:val="22"/>
        </w:rPr>
        <w:t>for</w:t>
      </w:r>
      <w:r w:rsidRPr="005A768E">
        <w:rPr>
          <w:rFonts w:asciiTheme="minorHAnsi" w:hAnsiTheme="minorHAnsi" w:cstheme="minorHAnsi"/>
          <w:spacing w:val="6"/>
          <w:sz w:val="22"/>
          <w:szCs w:val="22"/>
        </w:rPr>
        <w:t xml:space="preserve"> </w:t>
      </w:r>
      <w:r w:rsidRPr="005A768E">
        <w:rPr>
          <w:rFonts w:asciiTheme="minorHAnsi" w:hAnsiTheme="minorHAnsi" w:cstheme="minorHAnsi"/>
          <w:sz w:val="22"/>
          <w:szCs w:val="22"/>
        </w:rPr>
        <w:t>compliance with</w:t>
      </w:r>
      <w:r w:rsidRPr="005A768E">
        <w:rPr>
          <w:rFonts w:asciiTheme="minorHAnsi" w:hAnsiTheme="minorHAnsi" w:cstheme="minorHAnsi"/>
          <w:spacing w:val="6"/>
          <w:sz w:val="22"/>
          <w:szCs w:val="22"/>
        </w:rPr>
        <w:t xml:space="preserve"> </w:t>
      </w:r>
      <w:r w:rsidRPr="005A768E">
        <w:rPr>
          <w:rFonts w:asciiTheme="minorHAnsi" w:hAnsiTheme="minorHAnsi" w:cstheme="minorHAnsi"/>
          <w:sz w:val="22"/>
          <w:szCs w:val="22"/>
        </w:rPr>
        <w:t>Model #787</w:t>
      </w:r>
      <w:r w:rsidRPr="005A768E">
        <w:rPr>
          <w:rFonts w:asciiTheme="minorHAnsi" w:hAnsiTheme="minorHAnsi" w:cstheme="minorHAnsi"/>
          <w:spacing w:val="6"/>
          <w:sz w:val="22"/>
          <w:szCs w:val="22"/>
        </w:rPr>
        <w:t xml:space="preserve"> </w:t>
      </w:r>
      <w:r w:rsidRPr="005A768E">
        <w:rPr>
          <w:rFonts w:asciiTheme="minorHAnsi" w:hAnsiTheme="minorHAnsi" w:cstheme="minorHAnsi"/>
          <w:sz w:val="22"/>
          <w:szCs w:val="22"/>
        </w:rPr>
        <w:t>or AG 48 shall</w:t>
      </w:r>
      <w:r w:rsidRPr="005A768E">
        <w:rPr>
          <w:rFonts w:asciiTheme="minorHAnsi" w:hAnsiTheme="minorHAnsi" w:cstheme="minorHAnsi"/>
          <w:spacing w:val="6"/>
          <w:sz w:val="22"/>
          <w:szCs w:val="22"/>
        </w:rPr>
        <w:t xml:space="preserve"> </w:t>
      </w:r>
      <w:r w:rsidRPr="005A768E">
        <w:rPr>
          <w:rFonts w:asciiTheme="minorHAnsi" w:hAnsiTheme="minorHAnsi" w:cstheme="minorHAnsi"/>
          <w:sz w:val="22"/>
          <w:szCs w:val="22"/>
        </w:rPr>
        <w:t>be effective for reporting periods</w:t>
      </w:r>
      <w:r w:rsidRPr="005A768E">
        <w:rPr>
          <w:rFonts w:asciiTheme="minorHAnsi" w:hAnsiTheme="minorHAnsi" w:cstheme="minorHAnsi"/>
          <w:spacing w:val="-1"/>
          <w:sz w:val="22"/>
          <w:szCs w:val="22"/>
        </w:rPr>
        <w:t xml:space="preserve"> </w:t>
      </w:r>
      <w:r w:rsidRPr="005A768E">
        <w:rPr>
          <w:rFonts w:asciiTheme="minorHAnsi" w:hAnsiTheme="minorHAnsi" w:cstheme="minorHAnsi"/>
          <w:sz w:val="22"/>
          <w:szCs w:val="22"/>
        </w:rPr>
        <w:t>ending</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on</w:t>
      </w:r>
      <w:r w:rsidRPr="005A768E">
        <w:rPr>
          <w:rFonts w:asciiTheme="minorHAnsi" w:hAnsiTheme="minorHAnsi" w:cstheme="minorHAnsi"/>
          <w:spacing w:val="33"/>
          <w:sz w:val="22"/>
          <w:szCs w:val="22"/>
        </w:rPr>
        <w:t xml:space="preserve"> </w:t>
      </w:r>
      <w:r w:rsidRPr="005A768E">
        <w:rPr>
          <w:rFonts w:asciiTheme="minorHAnsi" w:hAnsiTheme="minorHAnsi" w:cstheme="minorHAnsi"/>
          <w:sz w:val="22"/>
          <w:szCs w:val="22"/>
        </w:rPr>
        <w:t>or</w:t>
      </w:r>
      <w:r w:rsidRPr="005A768E">
        <w:rPr>
          <w:rFonts w:asciiTheme="minorHAnsi" w:hAnsiTheme="minorHAnsi" w:cstheme="minorHAnsi"/>
          <w:spacing w:val="34"/>
          <w:sz w:val="22"/>
          <w:szCs w:val="22"/>
        </w:rPr>
        <w:t xml:space="preserve"> </w:t>
      </w:r>
      <w:r w:rsidRPr="005A768E">
        <w:rPr>
          <w:rFonts w:asciiTheme="minorHAnsi" w:hAnsiTheme="minorHAnsi" w:cstheme="minorHAnsi"/>
          <w:sz w:val="22"/>
          <w:szCs w:val="22"/>
        </w:rPr>
        <w:t>after</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December</w:t>
      </w:r>
      <w:r w:rsidRPr="005A768E">
        <w:rPr>
          <w:rFonts w:asciiTheme="minorHAnsi" w:hAnsiTheme="minorHAnsi" w:cstheme="minorHAnsi"/>
          <w:spacing w:val="36"/>
          <w:sz w:val="22"/>
          <w:szCs w:val="22"/>
        </w:rPr>
        <w:t xml:space="preserve"> </w:t>
      </w:r>
      <w:r w:rsidRPr="005A768E">
        <w:rPr>
          <w:rFonts w:asciiTheme="minorHAnsi" w:hAnsiTheme="minorHAnsi" w:cstheme="minorHAnsi"/>
          <w:sz w:val="22"/>
          <w:szCs w:val="22"/>
        </w:rPr>
        <w:t>31,</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2015.</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The</w:t>
      </w:r>
      <w:r w:rsidRPr="005A768E">
        <w:rPr>
          <w:rFonts w:asciiTheme="minorHAnsi" w:hAnsiTheme="minorHAnsi" w:cstheme="minorHAnsi"/>
          <w:spacing w:val="34"/>
          <w:sz w:val="22"/>
          <w:szCs w:val="22"/>
        </w:rPr>
        <w:t xml:space="preserve"> </w:t>
      </w:r>
      <w:r w:rsidRPr="005A768E">
        <w:rPr>
          <w:rFonts w:asciiTheme="minorHAnsi" w:hAnsiTheme="minorHAnsi" w:cstheme="minorHAnsi"/>
          <w:sz w:val="22"/>
          <w:szCs w:val="22"/>
        </w:rPr>
        <w:t>revisions</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adopted</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in</w:t>
      </w:r>
      <w:r w:rsidRPr="005A768E">
        <w:rPr>
          <w:rFonts w:asciiTheme="minorHAnsi" w:hAnsiTheme="minorHAnsi" w:cstheme="minorHAnsi"/>
          <w:spacing w:val="37"/>
          <w:sz w:val="22"/>
          <w:szCs w:val="22"/>
        </w:rPr>
        <w:t xml:space="preserve"> </w:t>
      </w:r>
      <w:r w:rsidRPr="005A768E">
        <w:rPr>
          <w:rFonts w:asciiTheme="minorHAnsi" w:hAnsiTheme="minorHAnsi" w:cstheme="minorHAnsi"/>
          <w:sz w:val="22"/>
          <w:szCs w:val="22"/>
        </w:rPr>
        <w:t>November</w:t>
      </w:r>
      <w:r w:rsidRPr="005A768E">
        <w:rPr>
          <w:rFonts w:asciiTheme="minorHAnsi" w:hAnsiTheme="minorHAnsi" w:cstheme="minorHAnsi"/>
          <w:spacing w:val="33"/>
          <w:sz w:val="22"/>
          <w:szCs w:val="22"/>
        </w:rPr>
        <w:t xml:space="preserve"> </w:t>
      </w:r>
      <w:r w:rsidRPr="005A768E">
        <w:rPr>
          <w:rFonts w:asciiTheme="minorHAnsi" w:hAnsiTheme="minorHAnsi" w:cstheme="minorHAnsi"/>
          <w:sz w:val="22"/>
          <w:szCs w:val="22"/>
        </w:rPr>
        <w:t>2018</w:t>
      </w:r>
      <w:r w:rsidRPr="005A768E">
        <w:rPr>
          <w:rFonts w:asciiTheme="minorHAnsi" w:hAnsiTheme="minorHAnsi" w:cstheme="minorHAnsi"/>
          <w:spacing w:val="37"/>
          <w:sz w:val="22"/>
          <w:szCs w:val="22"/>
        </w:rPr>
        <w:t xml:space="preserve"> </w:t>
      </w:r>
      <w:r w:rsidRPr="005A768E">
        <w:rPr>
          <w:rFonts w:asciiTheme="minorHAnsi" w:hAnsiTheme="minorHAnsi" w:cstheme="minorHAnsi"/>
          <w:sz w:val="22"/>
          <w:szCs w:val="22"/>
        </w:rPr>
        <w:t>to</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expand</w:t>
      </w:r>
      <w:r w:rsidRPr="005A768E">
        <w:rPr>
          <w:rFonts w:asciiTheme="minorHAnsi" w:hAnsiTheme="minorHAnsi" w:cstheme="minorHAnsi"/>
          <w:spacing w:val="33"/>
          <w:sz w:val="22"/>
          <w:szCs w:val="22"/>
        </w:rPr>
        <w:t xml:space="preserve"> </w:t>
      </w:r>
      <w:r w:rsidRPr="005A768E">
        <w:rPr>
          <w:rFonts w:asciiTheme="minorHAnsi" w:hAnsiTheme="minorHAnsi" w:cstheme="minorHAnsi"/>
          <w:sz w:val="22"/>
          <w:szCs w:val="22"/>
        </w:rPr>
        <w:t>liquidity disclosures are effective year-end 2019, concurrent with the inclusion of data-captured financial statement disclosures.</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The</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disclosures</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captured</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in</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paragraphs</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78-84</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which</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help</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to</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identify</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certain</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reinsurance</w:t>
      </w:r>
      <w:r w:rsidRPr="00983240">
        <w:rPr>
          <w:rFonts w:asciiTheme="minorHAnsi" w:hAnsiTheme="minorHAnsi" w:cstheme="minorHAnsi"/>
          <w:sz w:val="22"/>
          <w:szCs w:val="22"/>
        </w:rPr>
        <w:t xml:space="preserve"> </w:t>
      </w:r>
      <w:r w:rsidRPr="005A768E">
        <w:rPr>
          <w:rFonts w:asciiTheme="minorHAnsi" w:hAnsiTheme="minorHAnsi" w:cstheme="minorHAnsi"/>
          <w:sz w:val="22"/>
          <w:szCs w:val="22"/>
        </w:rPr>
        <w:t>contract features are effective for reporting periods ending on or after December 31, 2020.</w:t>
      </w:r>
      <w:r w:rsidRPr="00983240">
        <w:rPr>
          <w:rFonts w:asciiTheme="minorHAnsi" w:hAnsiTheme="minorHAnsi" w:cstheme="minorHAnsi"/>
          <w:sz w:val="22"/>
          <w:szCs w:val="22"/>
        </w:rPr>
        <w:t xml:space="preserve"> </w:t>
      </w:r>
      <w:ins w:id="18" w:author="Marcotte, Robin" w:date="2025-07-16T18:14:00Z">
        <w:r w:rsidRPr="00983240">
          <w:rPr>
            <w:rFonts w:asciiTheme="minorHAnsi" w:hAnsiTheme="minorHAnsi" w:cstheme="minorHAnsi"/>
            <w:b/>
            <w:bCs/>
            <w:sz w:val="22"/>
            <w:szCs w:val="22"/>
          </w:rPr>
          <w:t xml:space="preserve">Clarifications </w:t>
        </w:r>
      </w:ins>
      <w:ins w:id="19" w:author="Marcotte, Robin" w:date="2025-07-24T16:27:00Z" w16du:dateUtc="2025-07-24T21:27:00Z">
        <w:r w:rsidR="0098451E">
          <w:rPr>
            <w:rFonts w:asciiTheme="minorHAnsi" w:hAnsiTheme="minorHAnsi" w:cstheme="minorHAnsi"/>
            <w:b/>
            <w:bCs/>
            <w:sz w:val="22"/>
            <w:szCs w:val="22"/>
          </w:rPr>
          <w:t>of existing guidance</w:t>
        </w:r>
      </w:ins>
      <w:ins w:id="20" w:author="Marcotte, Robin" w:date="2025-07-16T18:14:00Z">
        <w:r w:rsidRPr="00983240">
          <w:rPr>
            <w:rFonts w:asciiTheme="minorHAnsi" w:hAnsiTheme="minorHAnsi" w:cstheme="minorHAnsi"/>
            <w:b/>
            <w:bCs/>
            <w:sz w:val="22"/>
            <w:szCs w:val="22"/>
          </w:rPr>
          <w:t xml:space="preserve"> </w:t>
        </w:r>
      </w:ins>
      <w:ins w:id="21" w:author="Marcotte, Robin" w:date="2025-07-25T08:46:00Z" w16du:dateUtc="2025-07-25T13:46:00Z">
        <w:r w:rsidR="0067405A">
          <w:rPr>
            <w:rFonts w:asciiTheme="minorHAnsi" w:hAnsiTheme="minorHAnsi" w:cstheme="minorHAnsi"/>
            <w:b/>
            <w:sz w:val="22"/>
            <w:szCs w:val="22"/>
          </w:rPr>
          <w:t xml:space="preserve">adopted in </w:t>
        </w:r>
        <w:r w:rsidR="0067405A" w:rsidRPr="00E55DE4">
          <w:rPr>
            <w:rFonts w:asciiTheme="minorHAnsi" w:hAnsiTheme="minorHAnsi" w:cstheme="minorHAnsi"/>
            <w:b/>
            <w:sz w:val="22"/>
            <w:szCs w:val="22"/>
            <w:highlight w:val="lightGray"/>
          </w:rPr>
          <w:t>August 2025</w:t>
        </w:r>
      </w:ins>
      <w:ins w:id="22" w:author="Gann, Julie" w:date="2025-07-25T08:10:00Z" w16du:dateUtc="2025-07-25T13:10:00Z">
        <w:r w:rsidR="0067405A">
          <w:rPr>
            <w:rFonts w:asciiTheme="minorHAnsi" w:hAnsiTheme="minorHAnsi" w:cstheme="minorHAnsi"/>
            <w:b/>
            <w:bCs/>
            <w:sz w:val="22"/>
            <w:szCs w:val="22"/>
          </w:rPr>
          <w:t xml:space="preserve"> </w:t>
        </w:r>
      </w:ins>
      <w:ins w:id="23" w:author="Marcotte, Robin" w:date="2025-07-16T18:14:00Z">
        <w:r w:rsidRPr="00983240">
          <w:rPr>
            <w:rFonts w:asciiTheme="minorHAnsi" w:hAnsiTheme="minorHAnsi" w:cstheme="minorHAnsi"/>
            <w:b/>
            <w:bCs/>
            <w:sz w:val="22"/>
            <w:szCs w:val="22"/>
          </w:rPr>
          <w:t xml:space="preserve">regarding risk transfer on </w:t>
        </w:r>
      </w:ins>
      <w:ins w:id="24" w:author="Marcotte, Robin" w:date="2025-07-17T10:43:00Z" w16du:dateUtc="2025-07-17T15:43:00Z">
        <w:r w:rsidR="00CA5F9D">
          <w:rPr>
            <w:rFonts w:asciiTheme="minorHAnsi" w:hAnsiTheme="minorHAnsi" w:cstheme="minorHAnsi"/>
            <w:b/>
            <w:bCs/>
            <w:sz w:val="22"/>
            <w:szCs w:val="22"/>
          </w:rPr>
          <w:t>interdependent</w:t>
        </w:r>
      </w:ins>
      <w:ins w:id="25" w:author="Marcotte, Robin" w:date="2025-07-17T10:21:00Z" w16du:dateUtc="2025-07-17T15:21:00Z">
        <w:r w:rsidR="00EF1234">
          <w:rPr>
            <w:rFonts w:asciiTheme="minorHAnsi" w:hAnsiTheme="minorHAnsi" w:cstheme="minorHAnsi"/>
            <w:b/>
            <w:bCs/>
            <w:sz w:val="22"/>
            <w:szCs w:val="22"/>
          </w:rPr>
          <w:t xml:space="preserve"> </w:t>
        </w:r>
      </w:ins>
      <w:ins w:id="26" w:author="Marcotte, Robin" w:date="2025-07-16T18:14:00Z">
        <w:r w:rsidRPr="00983240">
          <w:rPr>
            <w:rFonts w:asciiTheme="minorHAnsi" w:hAnsiTheme="minorHAnsi" w:cstheme="minorHAnsi"/>
            <w:b/>
            <w:bCs/>
            <w:sz w:val="22"/>
            <w:szCs w:val="22"/>
          </w:rPr>
          <w:t xml:space="preserve">reinsurance agreements </w:t>
        </w:r>
      </w:ins>
      <w:ins w:id="27" w:author="Marcotte, Robin" w:date="2025-07-16T18:20:00Z" w16du:dateUtc="2025-07-16T23:20:00Z">
        <w:r w:rsidR="001267CB">
          <w:rPr>
            <w:rFonts w:asciiTheme="minorHAnsi" w:hAnsiTheme="minorHAnsi" w:cstheme="minorHAnsi"/>
            <w:b/>
            <w:bCs/>
            <w:sz w:val="22"/>
            <w:szCs w:val="22"/>
          </w:rPr>
          <w:t>in</w:t>
        </w:r>
      </w:ins>
      <w:ins w:id="28" w:author="Marcotte, Robin" w:date="2025-07-16T18:14:00Z" w16du:dateUtc="2025-07-16T23:14:00Z">
        <w:r w:rsidR="0058777F" w:rsidRPr="00983240">
          <w:rPr>
            <w:rFonts w:asciiTheme="minorHAnsi" w:hAnsiTheme="minorHAnsi" w:cstheme="minorHAnsi"/>
            <w:b/>
            <w:bCs/>
            <w:sz w:val="22"/>
            <w:szCs w:val="22"/>
          </w:rPr>
          <w:t xml:space="preserve"> </w:t>
        </w:r>
      </w:ins>
      <w:ins w:id="29" w:author="Marcotte, Robin" w:date="2025-07-16T18:14:00Z">
        <w:r w:rsidRPr="00983240">
          <w:rPr>
            <w:rFonts w:asciiTheme="minorHAnsi" w:hAnsiTheme="minorHAnsi" w:cstheme="minorHAnsi"/>
            <w:b/>
            <w:bCs/>
            <w:sz w:val="22"/>
            <w:szCs w:val="22"/>
          </w:rPr>
          <w:t>paragraph</w:t>
        </w:r>
      </w:ins>
      <w:ins w:id="30" w:author="Marcotte, Robin" w:date="2025-07-16T18:19:00Z" w16du:dateUtc="2025-07-16T23:19:00Z">
        <w:r w:rsidR="00983240">
          <w:rPr>
            <w:rFonts w:asciiTheme="minorHAnsi" w:hAnsiTheme="minorHAnsi" w:cstheme="minorHAnsi"/>
            <w:b/>
            <w:bCs/>
            <w:sz w:val="22"/>
            <w:szCs w:val="22"/>
          </w:rPr>
          <w:t>s</w:t>
        </w:r>
      </w:ins>
      <w:ins w:id="31" w:author="Marcotte, Robin" w:date="2025-07-16T18:14:00Z">
        <w:r w:rsidRPr="00983240">
          <w:rPr>
            <w:rFonts w:asciiTheme="minorHAnsi" w:hAnsiTheme="minorHAnsi" w:cstheme="minorHAnsi"/>
            <w:b/>
            <w:bCs/>
            <w:sz w:val="22"/>
            <w:szCs w:val="22"/>
          </w:rPr>
          <w:t xml:space="preserve"> 17</w:t>
        </w:r>
      </w:ins>
      <w:ins w:id="32" w:author="Marcotte, Robin" w:date="2025-07-16T18:20:00Z" w16du:dateUtc="2025-07-16T23:20:00Z">
        <w:r w:rsidR="001267CB">
          <w:rPr>
            <w:rFonts w:asciiTheme="minorHAnsi" w:hAnsiTheme="minorHAnsi" w:cstheme="minorHAnsi"/>
            <w:b/>
            <w:bCs/>
            <w:sz w:val="22"/>
            <w:szCs w:val="22"/>
          </w:rPr>
          <w:t xml:space="preserve"> and 19</w:t>
        </w:r>
      </w:ins>
      <w:ins w:id="33" w:author="Marcotte, Robin" w:date="2025-07-16T18:14:00Z">
        <w:r w:rsidRPr="00983240">
          <w:rPr>
            <w:rFonts w:asciiTheme="minorHAnsi" w:hAnsiTheme="minorHAnsi" w:cstheme="minorHAnsi"/>
            <w:b/>
            <w:bCs/>
            <w:sz w:val="22"/>
            <w:szCs w:val="22"/>
          </w:rPr>
          <w:t xml:space="preserve"> </w:t>
        </w:r>
      </w:ins>
      <w:ins w:id="34" w:author="Marcotte, Robin" w:date="2025-07-17T10:09:00Z" w16du:dateUtc="2025-07-17T15:09:00Z">
        <w:r w:rsidR="0044164B" w:rsidRPr="008336B7">
          <w:rPr>
            <w:rFonts w:asciiTheme="minorHAnsi" w:hAnsiTheme="minorHAnsi" w:cstheme="minorHAnsi"/>
            <w:b/>
            <w:sz w:val="22"/>
            <w:szCs w:val="22"/>
          </w:rPr>
          <w:t xml:space="preserve">are required to be </w:t>
        </w:r>
      </w:ins>
      <w:ins w:id="35" w:author="Marcotte, Robin" w:date="2025-07-25T08:47:00Z" w16du:dateUtc="2025-07-25T13:47:00Z">
        <w:r w:rsidR="00E55DE4">
          <w:rPr>
            <w:rFonts w:asciiTheme="minorHAnsi" w:hAnsiTheme="minorHAnsi" w:cstheme="minorHAnsi"/>
            <w:b/>
            <w:sz w:val="22"/>
            <w:szCs w:val="22"/>
          </w:rPr>
          <w:t>applied</w:t>
        </w:r>
      </w:ins>
      <w:ins w:id="36" w:author="Marcotte, Robin" w:date="2025-07-17T10:09:00Z" w16du:dateUtc="2025-07-17T15:09:00Z">
        <w:r w:rsidR="0044164B" w:rsidRPr="008336B7">
          <w:rPr>
            <w:rFonts w:asciiTheme="minorHAnsi" w:hAnsiTheme="minorHAnsi" w:cstheme="minorHAnsi"/>
            <w:b/>
            <w:sz w:val="22"/>
            <w:szCs w:val="22"/>
          </w:rPr>
          <w:t xml:space="preserve"> </w:t>
        </w:r>
      </w:ins>
      <w:ins w:id="37" w:author="Marcotte, Robin" w:date="2025-07-24T16:28:00Z" w16du:dateUtc="2025-07-24T21:28:00Z">
        <w:r w:rsidR="002B1F78">
          <w:rPr>
            <w:rFonts w:asciiTheme="minorHAnsi" w:hAnsiTheme="minorHAnsi" w:cstheme="minorHAnsi"/>
            <w:b/>
            <w:sz w:val="22"/>
            <w:szCs w:val="22"/>
          </w:rPr>
          <w:t xml:space="preserve">to existing contracts </w:t>
        </w:r>
      </w:ins>
      <w:ins w:id="38" w:author="Marcotte, Robin" w:date="2025-07-25T08:47:00Z" w16du:dateUtc="2025-07-25T13:47:00Z">
        <w:r w:rsidR="00E55DE4">
          <w:rPr>
            <w:rFonts w:asciiTheme="minorHAnsi" w:hAnsiTheme="minorHAnsi" w:cstheme="minorHAnsi"/>
            <w:b/>
            <w:sz w:val="22"/>
            <w:szCs w:val="22"/>
          </w:rPr>
          <w:t>as</w:t>
        </w:r>
        <w:r w:rsidR="001D7754">
          <w:rPr>
            <w:rFonts w:asciiTheme="minorHAnsi" w:hAnsiTheme="minorHAnsi" w:cstheme="minorHAnsi"/>
            <w:b/>
            <w:sz w:val="22"/>
            <w:szCs w:val="22"/>
          </w:rPr>
          <w:t xml:space="preserve"> of</w:t>
        </w:r>
      </w:ins>
      <w:ins w:id="39" w:author="Marcotte, Robin" w:date="2025-07-17T10:09:00Z" w16du:dateUtc="2025-07-17T15:09:00Z">
        <w:r w:rsidR="001E7931" w:rsidRPr="008336B7">
          <w:rPr>
            <w:rFonts w:asciiTheme="minorHAnsi" w:hAnsiTheme="minorHAnsi" w:cstheme="minorHAnsi"/>
            <w:b/>
            <w:sz w:val="22"/>
            <w:szCs w:val="22"/>
          </w:rPr>
          <w:t xml:space="preserve"> the </w:t>
        </w:r>
        <w:r w:rsidR="001E7931" w:rsidRPr="00652D03">
          <w:rPr>
            <w:rFonts w:asciiTheme="minorHAnsi" w:hAnsiTheme="minorHAnsi" w:cstheme="minorHAnsi"/>
            <w:b/>
            <w:sz w:val="22"/>
            <w:szCs w:val="22"/>
            <w:highlight w:val="lightGray"/>
          </w:rPr>
          <w:t>year-end 2025</w:t>
        </w:r>
        <w:r w:rsidR="001E7931" w:rsidRPr="008336B7">
          <w:rPr>
            <w:rFonts w:asciiTheme="minorHAnsi" w:hAnsiTheme="minorHAnsi" w:cstheme="minorHAnsi"/>
            <w:b/>
            <w:sz w:val="22"/>
            <w:szCs w:val="22"/>
          </w:rPr>
          <w:t xml:space="preserve"> financial statements</w:t>
        </w:r>
      </w:ins>
      <w:ins w:id="40" w:author="Marcotte, Robin" w:date="2025-07-24T16:28:00Z" w16du:dateUtc="2025-07-24T21:28:00Z">
        <w:r w:rsidR="007E4456">
          <w:rPr>
            <w:rFonts w:asciiTheme="minorHAnsi" w:hAnsiTheme="minorHAnsi" w:cstheme="minorHAnsi"/>
            <w:b/>
            <w:sz w:val="22"/>
            <w:szCs w:val="22"/>
          </w:rPr>
          <w:t xml:space="preserve"> and new contracts thereafter</w:t>
        </w:r>
      </w:ins>
      <w:ins w:id="41" w:author="Marcotte, Robin" w:date="2025-07-17T10:09:00Z" w16du:dateUtc="2025-07-17T15:09:00Z">
        <w:r w:rsidR="001E7931" w:rsidRPr="008336B7">
          <w:rPr>
            <w:rFonts w:asciiTheme="minorHAnsi" w:hAnsiTheme="minorHAnsi" w:cstheme="minorHAnsi"/>
            <w:b/>
            <w:sz w:val="22"/>
            <w:szCs w:val="22"/>
          </w:rPr>
          <w:t>.</w:t>
        </w:r>
      </w:ins>
    </w:p>
    <w:p w14:paraId="00AB21EA" w14:textId="1C91B979" w:rsidR="008D0AFF" w:rsidRPr="008336B7" w:rsidRDefault="005A768E" w:rsidP="00983240">
      <w:pPr>
        <w:kinsoku w:val="0"/>
        <w:overflowPunct w:val="0"/>
        <w:autoSpaceDE w:val="0"/>
        <w:autoSpaceDN w:val="0"/>
        <w:adjustRightInd w:val="0"/>
        <w:spacing w:line="244" w:lineRule="exact"/>
        <w:ind w:left="1440"/>
        <w:jc w:val="both"/>
        <w:rPr>
          <w:ins w:id="42" w:author="Marcotte, Robin" w:date="2025-07-16T09:49:00Z" w16du:dateUtc="2025-07-16T14:49:00Z"/>
          <w:rFonts w:asciiTheme="minorHAnsi" w:hAnsiTheme="minorHAnsi" w:cstheme="minorHAnsi"/>
          <w:b/>
          <w:sz w:val="22"/>
          <w:szCs w:val="22"/>
        </w:rPr>
      </w:pPr>
      <w:ins w:id="43" w:author="Marcotte, Robin" w:date="2025-07-16T18:14:00Z">
        <w:r w:rsidRPr="00983240">
          <w:rPr>
            <w:rFonts w:asciiTheme="minorHAnsi" w:hAnsiTheme="minorHAnsi" w:cstheme="minorHAnsi"/>
            <w:b/>
            <w:bCs/>
            <w:sz w:val="22"/>
            <w:szCs w:val="22"/>
          </w:rPr>
          <w:t xml:space="preserve"> </w:t>
        </w:r>
      </w:ins>
    </w:p>
    <w:p w14:paraId="316C780E" w14:textId="07B45AAE" w:rsidR="00D017C5" w:rsidRPr="002F20C8" w:rsidRDefault="00EB64BD" w:rsidP="00BB3DAD">
      <w:pPr>
        <w:pStyle w:val="ListParagraph"/>
        <w:numPr>
          <w:ilvl w:val="0"/>
          <w:numId w:val="43"/>
        </w:numPr>
        <w:contextualSpacing w:val="0"/>
        <w:jc w:val="both"/>
        <w:rPr>
          <w:rFonts w:ascii="Calibri" w:hAnsi="Calibri" w:cs="Calibri"/>
          <w:b/>
          <w:bCs/>
          <w:sz w:val="22"/>
          <w:szCs w:val="22"/>
        </w:rPr>
      </w:pPr>
      <w:r w:rsidRPr="00E87E85">
        <w:rPr>
          <w:rFonts w:ascii="Calibri" w:eastAsia="Times New Roman" w:hAnsi="Calibri" w:cs="Calibri"/>
          <w:b/>
          <w:bCs/>
          <w:sz w:val="22"/>
          <w:szCs w:val="22"/>
        </w:rPr>
        <w:t>A-791 QA</w:t>
      </w:r>
      <w:r w:rsidR="00310899" w:rsidRPr="00E87E85">
        <w:rPr>
          <w:rFonts w:ascii="Calibri" w:eastAsia="Times New Roman" w:hAnsi="Calibri" w:cs="Calibri"/>
          <w:b/>
          <w:bCs/>
          <w:sz w:val="22"/>
          <w:szCs w:val="22"/>
        </w:rPr>
        <w:t xml:space="preserve"> exposure</w:t>
      </w:r>
      <w:r w:rsidR="001C06F2" w:rsidRPr="00E87E85">
        <w:rPr>
          <w:rFonts w:ascii="Calibri" w:eastAsia="Times New Roman" w:hAnsi="Calibri" w:cs="Calibri"/>
          <w:b/>
          <w:bCs/>
          <w:sz w:val="22"/>
          <w:szCs w:val="22"/>
        </w:rPr>
        <w:t>:</w:t>
      </w:r>
      <w:r w:rsidRPr="00E87E85">
        <w:rPr>
          <w:rFonts w:ascii="Calibri" w:eastAsia="Times New Roman" w:hAnsi="Calibri" w:cs="Calibri"/>
          <w:sz w:val="22"/>
          <w:szCs w:val="22"/>
        </w:rPr>
        <w:t xml:space="preserve"> </w:t>
      </w:r>
      <w:r w:rsidR="00D017C5" w:rsidRPr="00C954C6">
        <w:rPr>
          <w:rFonts w:ascii="Calibri" w:eastAsia="Times New Roman" w:hAnsi="Calibri" w:cs="Calibri"/>
          <w:b/>
          <w:sz w:val="22"/>
          <w:szCs w:val="22"/>
          <w:u w:val="single"/>
        </w:rPr>
        <w:t xml:space="preserve">NAIC Staff recommend adopting the revisions </w:t>
      </w:r>
      <w:r w:rsidR="00C97876" w:rsidRPr="00C954C6">
        <w:rPr>
          <w:rFonts w:ascii="Calibri" w:eastAsia="Times New Roman" w:hAnsi="Calibri" w:cs="Calibri"/>
          <w:b/>
          <w:bCs/>
          <w:sz w:val="22"/>
          <w:szCs w:val="22"/>
          <w:u w:val="single"/>
        </w:rPr>
        <w:t>as exposed</w:t>
      </w:r>
      <w:r w:rsidR="00D017C5" w:rsidRPr="002F20C8">
        <w:rPr>
          <w:rFonts w:ascii="Calibri" w:eastAsia="Times New Roman" w:hAnsi="Calibri" w:cs="Calibri"/>
          <w:b/>
          <w:sz w:val="22"/>
          <w:szCs w:val="22"/>
        </w:rPr>
        <w:t xml:space="preserve"> </w:t>
      </w:r>
      <w:r w:rsidR="00D017C5" w:rsidRPr="00C954C6">
        <w:rPr>
          <w:rFonts w:ascii="Calibri" w:eastAsia="Times New Roman" w:hAnsi="Calibri" w:cs="Calibri"/>
          <w:b/>
          <w:sz w:val="22"/>
          <w:szCs w:val="22"/>
          <w:u w:val="single"/>
        </w:rPr>
        <w:t xml:space="preserve">the A-791 QA </w:t>
      </w:r>
      <w:r w:rsidR="00C97876">
        <w:rPr>
          <w:rFonts w:ascii="Calibri" w:eastAsia="Times New Roman" w:hAnsi="Calibri" w:cs="Calibri"/>
          <w:b/>
          <w:bCs/>
          <w:sz w:val="22"/>
          <w:szCs w:val="22"/>
          <w:u w:val="single"/>
        </w:rPr>
        <w:t>(see below)</w:t>
      </w:r>
    </w:p>
    <w:p w14:paraId="6958AEAF" w14:textId="17E50979" w:rsidR="00904467" w:rsidRPr="00904467" w:rsidRDefault="00904467" w:rsidP="00904467">
      <w:pPr>
        <w:pStyle w:val="ListParagraph"/>
        <w:jc w:val="both"/>
        <w:rPr>
          <w:rFonts w:ascii="Calibri" w:hAnsi="Calibri" w:cs="Calibri"/>
          <w:sz w:val="22"/>
          <w:szCs w:val="22"/>
        </w:rPr>
      </w:pPr>
      <w:r w:rsidRPr="00904467">
        <w:rPr>
          <w:rFonts w:ascii="Calibri" w:hAnsi="Calibri" w:cs="Calibri"/>
          <w:bCs/>
          <w:sz w:val="22"/>
          <w:szCs w:val="22"/>
        </w:rPr>
        <w:t xml:space="preserve">Appendix </w:t>
      </w:r>
      <w:r w:rsidRPr="00904467">
        <w:rPr>
          <w:rFonts w:ascii="Calibri" w:hAnsi="Calibri" w:cs="Calibri"/>
          <w:bCs/>
          <w:i/>
          <w:iCs/>
          <w:sz w:val="22"/>
          <w:szCs w:val="22"/>
        </w:rPr>
        <w:t xml:space="preserve">A-791, Life and Health Reinsurance Agreements </w:t>
      </w:r>
      <w:r w:rsidRPr="00904467">
        <w:rPr>
          <w:rFonts w:ascii="Calibri" w:hAnsi="Calibri" w:cs="Calibri"/>
          <w:bCs/>
          <w:sz w:val="22"/>
          <w:szCs w:val="22"/>
        </w:rPr>
        <w:t>exposed revisions to the</w:t>
      </w:r>
      <w:r w:rsidRPr="00904467">
        <w:rPr>
          <w:rFonts w:ascii="Calibri" w:hAnsi="Calibri" w:cs="Calibri"/>
          <w:bCs/>
          <w:i/>
          <w:iCs/>
          <w:sz w:val="22"/>
          <w:szCs w:val="22"/>
        </w:rPr>
        <w:t xml:space="preserve"> </w:t>
      </w:r>
      <w:r w:rsidRPr="00904467">
        <w:rPr>
          <w:rFonts w:ascii="Calibri" w:hAnsi="Calibri" w:cs="Calibri"/>
          <w:bCs/>
          <w:sz w:val="22"/>
          <w:szCs w:val="22"/>
        </w:rPr>
        <w:t>first Q&amp;A</w:t>
      </w:r>
      <w:r w:rsidR="008E090B">
        <w:rPr>
          <w:rFonts w:ascii="Calibri" w:hAnsi="Calibri" w:cs="Calibri"/>
          <w:bCs/>
          <w:i/>
          <w:iCs/>
          <w:sz w:val="22"/>
          <w:szCs w:val="22"/>
        </w:rPr>
        <w:t>.</w:t>
      </w:r>
    </w:p>
    <w:p w14:paraId="5D65421F" w14:textId="21A2155E" w:rsidR="00520F06" w:rsidRDefault="004D62BA" w:rsidP="004D62BA">
      <w:pPr>
        <w:pStyle w:val="ListParagraph"/>
        <w:ind w:left="403" w:firstLine="317"/>
        <w:contextualSpacing w:val="0"/>
        <w:jc w:val="both"/>
        <w:rPr>
          <w:rFonts w:ascii="Calibri" w:eastAsia="Times New Roman" w:hAnsi="Calibri" w:cs="Calibri"/>
          <w:b/>
          <w:sz w:val="22"/>
          <w:szCs w:val="22"/>
          <w:u w:val="single"/>
        </w:rPr>
      </w:pPr>
      <w:r w:rsidRPr="00C954C6">
        <w:rPr>
          <w:rFonts w:ascii="Calibri" w:eastAsia="Times New Roman" w:hAnsi="Calibri" w:cs="Calibri"/>
          <w:b/>
          <w:sz w:val="22"/>
          <w:szCs w:val="22"/>
          <w:u w:val="single"/>
        </w:rPr>
        <w:t>NAIC staff does not recommend incorporating any of ACLI proposed revisions to the A-791 QA guidance.</w:t>
      </w:r>
    </w:p>
    <w:p w14:paraId="197A9D5B" w14:textId="77777777" w:rsidR="004D62BA" w:rsidRDefault="004D62BA" w:rsidP="004D62BA">
      <w:pPr>
        <w:pStyle w:val="ListParagraph"/>
        <w:ind w:left="403" w:firstLine="317"/>
        <w:contextualSpacing w:val="0"/>
        <w:jc w:val="both"/>
        <w:rPr>
          <w:rFonts w:ascii="Calibri" w:hAnsi="Calibri" w:cs="Calibri"/>
          <w:sz w:val="22"/>
          <w:szCs w:val="22"/>
        </w:rPr>
      </w:pPr>
    </w:p>
    <w:p w14:paraId="200F40B5" w14:textId="77777777" w:rsidR="00C97876" w:rsidRPr="00C97876" w:rsidRDefault="00C97876" w:rsidP="00C97876">
      <w:pPr>
        <w:pStyle w:val="ListParagraph"/>
        <w:numPr>
          <w:ilvl w:val="0"/>
          <w:numId w:val="45"/>
        </w:numPr>
        <w:rPr>
          <w:sz w:val="22"/>
          <w:szCs w:val="22"/>
        </w:rPr>
      </w:pPr>
      <w:r w:rsidRPr="00C97876">
        <w:rPr>
          <w:bCs/>
          <w:sz w:val="22"/>
          <w:szCs w:val="22"/>
        </w:rPr>
        <w:t xml:space="preserve">Appendix </w:t>
      </w:r>
      <w:r w:rsidRPr="00C97876">
        <w:rPr>
          <w:bCs/>
          <w:i/>
          <w:iCs/>
          <w:sz w:val="22"/>
          <w:szCs w:val="22"/>
        </w:rPr>
        <w:t xml:space="preserve">A-791, Life and Health Reinsurance Agreements </w:t>
      </w:r>
      <w:r w:rsidRPr="004D62BA">
        <w:rPr>
          <w:b/>
          <w:sz w:val="22"/>
          <w:szCs w:val="22"/>
        </w:rPr>
        <w:t>exposed revisions</w:t>
      </w:r>
      <w:r w:rsidRPr="00C97876">
        <w:rPr>
          <w:bCs/>
          <w:sz w:val="22"/>
          <w:szCs w:val="22"/>
        </w:rPr>
        <w:t xml:space="preserve"> to the</w:t>
      </w:r>
      <w:r w:rsidRPr="00C97876">
        <w:rPr>
          <w:bCs/>
          <w:i/>
          <w:iCs/>
          <w:sz w:val="22"/>
          <w:szCs w:val="22"/>
        </w:rPr>
        <w:t xml:space="preserve"> </w:t>
      </w:r>
      <w:r w:rsidRPr="00C97876">
        <w:rPr>
          <w:bCs/>
          <w:sz w:val="22"/>
          <w:szCs w:val="22"/>
        </w:rPr>
        <w:t>first Q&amp;A</w:t>
      </w:r>
      <w:r w:rsidRPr="00C97876">
        <w:rPr>
          <w:bCs/>
          <w:i/>
          <w:iCs/>
          <w:sz w:val="22"/>
          <w:szCs w:val="22"/>
        </w:rPr>
        <w:t xml:space="preserve"> </w:t>
      </w:r>
    </w:p>
    <w:p w14:paraId="04321B8D" w14:textId="77777777" w:rsidR="00C97876" w:rsidRDefault="00C97876" w:rsidP="00C97876">
      <w:pPr>
        <w:rPr>
          <w:sz w:val="16"/>
          <w:szCs w:val="16"/>
        </w:rPr>
      </w:pPr>
    </w:p>
    <w:p w14:paraId="15E57A43" w14:textId="77777777" w:rsidR="00C97876" w:rsidRPr="00F37F25" w:rsidRDefault="00C97876" w:rsidP="006A2DCD">
      <w:pPr>
        <w:kinsoku w:val="0"/>
        <w:overflowPunct w:val="0"/>
        <w:autoSpaceDE w:val="0"/>
        <w:autoSpaceDN w:val="0"/>
        <w:adjustRightInd w:val="0"/>
        <w:ind w:left="1440"/>
        <w:jc w:val="both"/>
        <w:rPr>
          <w:rFonts w:ascii="Arial" w:hAnsi="Arial" w:cs="Arial"/>
        </w:rPr>
      </w:pPr>
    </w:p>
    <w:p w14:paraId="1F9020D4" w14:textId="77777777" w:rsidR="00C97876" w:rsidRPr="00F37F25"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1440"/>
        <w:rPr>
          <w:rFonts w:ascii="Arial" w:hAnsi="Arial" w:cs="Arial"/>
          <w:b/>
          <w:bCs/>
        </w:rPr>
      </w:pPr>
      <w:r w:rsidRPr="00F37F25">
        <w:rPr>
          <w:rFonts w:ascii="Arial" w:hAnsi="Arial" w:cs="Arial"/>
          <w:b/>
          <w:bCs/>
        </w:rPr>
        <w:t>Q</w:t>
      </w:r>
      <w:r w:rsidRPr="000C64A6">
        <w:rPr>
          <w:rFonts w:ascii="Arial" w:hAnsi="Arial" w:cs="Arial"/>
          <w:b/>
          <w:bCs/>
        </w:rPr>
        <w:t xml:space="preserve"> </w:t>
      </w:r>
      <w:r w:rsidRPr="00F37F25">
        <w:rPr>
          <w:rFonts w:ascii="Arial" w:hAnsi="Arial" w:cs="Arial"/>
          <w:b/>
          <w:bCs/>
        </w:rPr>
        <w:t>–</w:t>
      </w:r>
      <w:r w:rsidRPr="000C64A6">
        <w:rPr>
          <w:rFonts w:ascii="Arial" w:hAnsi="Arial" w:cs="Arial"/>
          <w:b/>
          <w:bCs/>
        </w:rPr>
        <w:t xml:space="preserve"> </w:t>
      </w:r>
      <w:r w:rsidRPr="00F37F25">
        <w:rPr>
          <w:rFonts w:ascii="Arial" w:hAnsi="Arial" w:cs="Arial"/>
          <w:b/>
          <w:bCs/>
        </w:rPr>
        <w:t>Aside</w:t>
      </w:r>
      <w:r w:rsidRPr="000C64A6">
        <w:rPr>
          <w:rFonts w:ascii="Arial" w:hAnsi="Arial" w:cs="Arial"/>
          <w:b/>
          <w:bCs/>
        </w:rPr>
        <w:t xml:space="preserve"> </w:t>
      </w:r>
      <w:r w:rsidRPr="00F37F25">
        <w:rPr>
          <w:rFonts w:ascii="Arial" w:hAnsi="Arial" w:cs="Arial"/>
          <w:b/>
          <w:bCs/>
        </w:rPr>
        <w:t>from</w:t>
      </w:r>
      <w:r w:rsidRPr="000C64A6">
        <w:rPr>
          <w:rFonts w:ascii="Arial" w:hAnsi="Arial" w:cs="Arial"/>
          <w:b/>
          <w:bCs/>
        </w:rPr>
        <w:t xml:space="preserve"> </w:t>
      </w:r>
      <w:r w:rsidRPr="00F37F25">
        <w:rPr>
          <w:rFonts w:ascii="Arial" w:hAnsi="Arial" w:cs="Arial"/>
          <w:b/>
          <w:bCs/>
        </w:rPr>
        <w:t>assumption</w:t>
      </w:r>
      <w:r w:rsidRPr="000C64A6">
        <w:rPr>
          <w:rFonts w:ascii="Arial" w:hAnsi="Arial" w:cs="Arial"/>
          <w:b/>
          <w:bCs/>
        </w:rPr>
        <w:t xml:space="preserve"> </w:t>
      </w:r>
      <w:r w:rsidRPr="00F37F25">
        <w:rPr>
          <w:rFonts w:ascii="Arial" w:hAnsi="Arial" w:cs="Arial"/>
          <w:b/>
          <w:bCs/>
        </w:rPr>
        <w:t>reinsurance,</w:t>
      </w:r>
      <w:r w:rsidRPr="000C64A6">
        <w:rPr>
          <w:rFonts w:ascii="Arial" w:hAnsi="Arial" w:cs="Arial"/>
          <w:b/>
          <w:bCs/>
        </w:rPr>
        <w:t xml:space="preserve"> </w:t>
      </w:r>
      <w:r w:rsidRPr="00F37F25">
        <w:rPr>
          <w:rFonts w:ascii="Arial" w:hAnsi="Arial" w:cs="Arial"/>
          <w:b/>
          <w:bCs/>
        </w:rPr>
        <w:t>what</w:t>
      </w:r>
      <w:r w:rsidRPr="000C64A6">
        <w:rPr>
          <w:rFonts w:ascii="Arial" w:hAnsi="Arial" w:cs="Arial"/>
          <w:b/>
          <w:bCs/>
        </w:rPr>
        <w:t xml:space="preserve"> </w:t>
      </w:r>
      <w:r w:rsidRPr="00F37F25">
        <w:rPr>
          <w:rFonts w:ascii="Arial" w:hAnsi="Arial" w:cs="Arial"/>
          <w:b/>
          <w:bCs/>
        </w:rPr>
        <w:t>other</w:t>
      </w:r>
      <w:r w:rsidRPr="000C64A6">
        <w:rPr>
          <w:rFonts w:ascii="Arial" w:hAnsi="Arial" w:cs="Arial"/>
          <w:b/>
          <w:bCs/>
        </w:rPr>
        <w:t xml:space="preserve"> </w:t>
      </w:r>
      <w:r w:rsidRPr="00F37F25">
        <w:rPr>
          <w:rFonts w:ascii="Arial" w:hAnsi="Arial" w:cs="Arial"/>
          <w:b/>
          <w:bCs/>
        </w:rPr>
        <w:t>types</w:t>
      </w:r>
      <w:r w:rsidRPr="000C64A6">
        <w:rPr>
          <w:rFonts w:ascii="Arial" w:hAnsi="Arial" w:cs="Arial"/>
          <w:b/>
          <w:bCs/>
        </w:rPr>
        <w:t xml:space="preserve"> </w:t>
      </w:r>
      <w:r w:rsidRPr="00F37F25">
        <w:rPr>
          <w:rFonts w:ascii="Arial" w:hAnsi="Arial" w:cs="Arial"/>
          <w:b/>
          <w:bCs/>
        </w:rPr>
        <w:t>of</w:t>
      </w:r>
      <w:r w:rsidRPr="000C64A6">
        <w:rPr>
          <w:rFonts w:ascii="Arial" w:hAnsi="Arial" w:cs="Arial"/>
          <w:b/>
          <w:bCs/>
        </w:rPr>
        <w:t xml:space="preserve"> </w:t>
      </w:r>
      <w:r w:rsidRPr="00F37F25">
        <w:rPr>
          <w:rFonts w:ascii="Arial" w:hAnsi="Arial" w:cs="Arial"/>
          <w:b/>
          <w:bCs/>
        </w:rPr>
        <w:t>reinsurance</w:t>
      </w:r>
      <w:r w:rsidRPr="000C64A6">
        <w:rPr>
          <w:rFonts w:ascii="Arial" w:hAnsi="Arial" w:cs="Arial"/>
          <w:b/>
          <w:bCs/>
        </w:rPr>
        <w:t xml:space="preserve"> </w:t>
      </w:r>
      <w:r w:rsidRPr="00F37F25">
        <w:rPr>
          <w:rFonts w:ascii="Arial" w:hAnsi="Arial" w:cs="Arial"/>
          <w:b/>
          <w:bCs/>
        </w:rPr>
        <w:t>are</w:t>
      </w:r>
      <w:r w:rsidRPr="000C64A6">
        <w:rPr>
          <w:rFonts w:ascii="Arial" w:hAnsi="Arial" w:cs="Arial"/>
          <w:b/>
          <w:bCs/>
        </w:rPr>
        <w:t xml:space="preserve"> </w:t>
      </w:r>
      <w:r w:rsidRPr="00F37F25">
        <w:rPr>
          <w:rFonts w:ascii="Arial" w:hAnsi="Arial" w:cs="Arial"/>
          <w:b/>
          <w:bCs/>
        </w:rPr>
        <w:t>exempt</w:t>
      </w:r>
      <w:r w:rsidRPr="000C64A6">
        <w:rPr>
          <w:rFonts w:ascii="Arial" w:hAnsi="Arial" w:cs="Arial"/>
          <w:b/>
          <w:bCs/>
        </w:rPr>
        <w:t xml:space="preserve"> </w:t>
      </w:r>
      <w:r w:rsidRPr="00F37F25">
        <w:rPr>
          <w:rFonts w:ascii="Arial" w:hAnsi="Arial" w:cs="Arial"/>
          <w:b/>
          <w:bCs/>
        </w:rPr>
        <w:t>from</w:t>
      </w:r>
      <w:r w:rsidRPr="000C64A6">
        <w:rPr>
          <w:rFonts w:ascii="Arial" w:hAnsi="Arial" w:cs="Arial"/>
          <w:b/>
          <w:bCs/>
        </w:rPr>
        <w:t xml:space="preserve"> </w:t>
      </w:r>
      <w:r w:rsidRPr="00F37F25">
        <w:rPr>
          <w:rFonts w:ascii="Arial" w:hAnsi="Arial" w:cs="Arial"/>
          <w:b/>
          <w:bCs/>
        </w:rPr>
        <w:t>the accounting requirements?</w:t>
      </w:r>
    </w:p>
    <w:p w14:paraId="7748193D" w14:textId="77777777" w:rsidR="00C97876" w:rsidRPr="000C64A6"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1440"/>
        <w:jc w:val="both"/>
        <w:rPr>
          <w:rFonts w:ascii="Arial" w:hAnsi="Arial" w:cs="Arial"/>
          <w:b/>
          <w:bCs/>
        </w:rPr>
      </w:pPr>
      <w:r w:rsidRPr="00F37F25">
        <w:rPr>
          <w:rFonts w:ascii="Arial" w:hAnsi="Arial" w:cs="Arial"/>
          <w:b/>
          <w:bCs/>
        </w:rPr>
        <w:t>A</w:t>
      </w:r>
      <w:r w:rsidRPr="000C64A6">
        <w:rPr>
          <w:rFonts w:ascii="Arial" w:hAnsi="Arial" w:cs="Arial"/>
          <w:b/>
          <w:bCs/>
        </w:rPr>
        <w:t xml:space="preserve"> – Yearly renewable term (YRT) and certain nonproportional reinsurance arrangements, such as stop loss and catastrophe reinsurance are exempt because these do not normally provide significant surplus relief and therefore are outside the scope of this Appendix. If a catastrophe arrangement takes a reserve credit for actual losses beyond the attachment </w:t>
      </w:r>
      <w:r w:rsidRPr="000C64A6">
        <w:rPr>
          <w:rFonts w:ascii="Arial" w:hAnsi="Arial" w:cs="Arial"/>
          <w:b/>
          <w:bCs/>
        </w:rPr>
        <w:lastRenderedPageBreak/>
        <w:t>point or the unearned premium reserve (UPR) of the current year's premium, there will most likely be no regulatory concern.</w:t>
      </w:r>
    </w:p>
    <w:p w14:paraId="23FD2A27" w14:textId="77777777" w:rsidR="00C97876" w:rsidRPr="000C64A6"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1440"/>
        <w:jc w:val="both"/>
        <w:rPr>
          <w:rFonts w:ascii="Arial" w:hAnsi="Arial" w:cs="Arial"/>
          <w:b/>
          <w:bCs/>
        </w:rPr>
      </w:pPr>
      <w:r w:rsidRPr="000C64A6">
        <w:rPr>
          <w:rFonts w:ascii="Arial" w:hAnsi="Arial" w:cs="Arial"/>
          <w:b/>
          <w:bCs/>
        </w:rPr>
        <w:t>Similarly, if a YRT treaty provides incidental reserve credits for the ceding insurer’s net amount at risk for the year with no other allowance to enhance surplus, there will most likely be no regulatory concern. For purposes of this exemption, a treaty labeled as YRT does not meet the intended definition of YRT if the surplus relief in the first year is greater than that provided by a YRT treaty with zero first year reinsurance premium and no additional allowance from the reinsurer.</w:t>
      </w:r>
    </w:p>
    <w:p w14:paraId="4246F0B6" w14:textId="77777777" w:rsidR="00C97876" w:rsidRPr="000C64A6"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1440"/>
        <w:jc w:val="both"/>
        <w:rPr>
          <w:ins w:id="44" w:author="Marcotte, Robin" w:date="2025-05-29T16:05:00Z"/>
          <w:rFonts w:ascii="Arial" w:hAnsi="Arial" w:cs="Arial"/>
          <w:b/>
          <w:bCs/>
        </w:rPr>
      </w:pPr>
      <w:ins w:id="45" w:author="Marcotte, Robin" w:date="2025-05-29T16:05:00Z">
        <w:r w:rsidRPr="000C64A6">
          <w:rPr>
            <w:rFonts w:ascii="Arial" w:hAnsi="Arial" w:cs="Arial"/>
            <w:b/>
            <w:bCs/>
          </w:rPr>
          <w:t>For contracts that contemplate reinsurance on both a YRT and coinsurance basis, where there are interdependent features such as a combined experience refund or an inability to independently recapture, risk transfer can only occur if there is no potential for payments out of surplus at the reinsurer’s option or automatically upon the occurrence of some event, meaning that in all cases there would be an established liability to absorb any possible payments. The YRT premium simply being at or below the valuation net premium does not ensure that payments from surplus are not possible.</w:t>
        </w:r>
      </w:ins>
    </w:p>
    <w:p w14:paraId="02C95B38" w14:textId="77777777" w:rsidR="00C97876" w:rsidRPr="000C64A6"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pacing w:after="0"/>
        <w:ind w:left="1440"/>
        <w:jc w:val="both"/>
        <w:rPr>
          <w:rFonts w:ascii="Arial" w:hAnsi="Arial" w:cs="Arial"/>
          <w:b/>
          <w:bCs/>
        </w:rPr>
      </w:pPr>
    </w:p>
    <w:p w14:paraId="56094E18" w14:textId="29BAEAAB" w:rsidR="00C97876" w:rsidRPr="000C64A6"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pacing w:after="0"/>
        <w:ind w:left="1440"/>
        <w:jc w:val="both"/>
        <w:rPr>
          <w:rFonts w:ascii="Arial" w:hAnsi="Arial" w:cs="Arial"/>
          <w:b/>
          <w:bCs/>
        </w:rPr>
      </w:pPr>
      <w:r w:rsidRPr="000C64A6">
        <w:rPr>
          <w:rFonts w:ascii="Arial" w:hAnsi="Arial" w:cs="Arial"/>
          <w:b/>
          <w:bCs/>
        </w:rPr>
        <w:t>Additional pertinent information applicable to all YRT treaties and to non-proportional reinsurance</w:t>
      </w:r>
      <w:r w:rsidR="004D62BA">
        <w:rPr>
          <w:rFonts w:ascii="Arial" w:hAnsi="Arial" w:cs="Arial"/>
          <w:b/>
          <w:bCs/>
        </w:rPr>
        <w:t xml:space="preserve"> </w:t>
      </w:r>
      <w:r w:rsidRPr="000C64A6">
        <w:rPr>
          <w:rFonts w:ascii="Arial" w:hAnsi="Arial" w:cs="Arial"/>
          <w:b/>
          <w:bCs/>
        </w:rPr>
        <w:t>arrangements is contained in paragraphs 19 and 20 of SSAP No. 61.</w:t>
      </w:r>
    </w:p>
    <w:p w14:paraId="3E05D2F9" w14:textId="77777777" w:rsidR="00C97876" w:rsidRDefault="00C97876" w:rsidP="006A2DCD">
      <w:pPr>
        <w:ind w:left="720"/>
        <w:rPr>
          <w:sz w:val="16"/>
          <w:szCs w:val="16"/>
        </w:rPr>
      </w:pPr>
    </w:p>
    <w:p w14:paraId="5C079D85" w14:textId="77777777" w:rsidR="00CD4D68" w:rsidRDefault="00CD4D68" w:rsidP="00D017C5">
      <w:pPr>
        <w:pStyle w:val="ListParagraph"/>
        <w:ind w:left="765"/>
        <w:contextualSpacing w:val="0"/>
        <w:jc w:val="both"/>
        <w:rPr>
          <w:rFonts w:ascii="Calibri" w:eastAsia="Times New Roman" w:hAnsi="Calibri" w:cs="Calibri"/>
          <w:b/>
          <w:sz w:val="22"/>
          <w:szCs w:val="22"/>
          <w:u w:val="single"/>
        </w:rPr>
      </w:pPr>
    </w:p>
    <w:p w14:paraId="100F94C3" w14:textId="50EE2D65" w:rsidR="00D017C5" w:rsidRDefault="006E0254" w:rsidP="00D017C5">
      <w:pPr>
        <w:pStyle w:val="ListParagraph"/>
        <w:ind w:left="765"/>
        <w:contextualSpacing w:val="0"/>
        <w:jc w:val="both"/>
        <w:rPr>
          <w:rFonts w:ascii="Calibri" w:eastAsia="Times New Roman" w:hAnsi="Calibri" w:cs="Calibri"/>
          <w:sz w:val="22"/>
          <w:szCs w:val="22"/>
        </w:rPr>
      </w:pPr>
      <w:r w:rsidRPr="00C954C6">
        <w:rPr>
          <w:rFonts w:ascii="Calibri" w:eastAsia="Times New Roman" w:hAnsi="Calibri" w:cs="Calibri"/>
          <w:b/>
          <w:sz w:val="22"/>
          <w:szCs w:val="22"/>
          <w:u w:val="single"/>
        </w:rPr>
        <w:t xml:space="preserve">NAIC staff does not recommend </w:t>
      </w:r>
      <w:r w:rsidR="00B37EF4" w:rsidRPr="00C954C6">
        <w:rPr>
          <w:rFonts w:ascii="Calibri" w:eastAsia="Times New Roman" w:hAnsi="Calibri" w:cs="Calibri"/>
          <w:b/>
          <w:sz w:val="22"/>
          <w:szCs w:val="22"/>
          <w:u w:val="single"/>
        </w:rPr>
        <w:t>incorporating</w:t>
      </w:r>
      <w:r w:rsidR="00ED31E9" w:rsidRPr="00C954C6">
        <w:rPr>
          <w:rFonts w:ascii="Calibri" w:eastAsia="Times New Roman" w:hAnsi="Calibri" w:cs="Calibri"/>
          <w:b/>
          <w:sz w:val="22"/>
          <w:szCs w:val="22"/>
          <w:u w:val="single"/>
        </w:rPr>
        <w:t xml:space="preserve"> </w:t>
      </w:r>
      <w:r w:rsidR="00794857" w:rsidRPr="00C954C6">
        <w:rPr>
          <w:rFonts w:ascii="Calibri" w:eastAsia="Times New Roman" w:hAnsi="Calibri" w:cs="Calibri"/>
          <w:b/>
          <w:sz w:val="22"/>
          <w:szCs w:val="22"/>
          <w:u w:val="single"/>
        </w:rPr>
        <w:t xml:space="preserve">any of </w:t>
      </w:r>
      <w:r w:rsidR="00ED31E9" w:rsidRPr="00C954C6">
        <w:rPr>
          <w:rFonts w:ascii="Calibri" w:eastAsia="Times New Roman" w:hAnsi="Calibri" w:cs="Calibri"/>
          <w:b/>
          <w:sz w:val="22"/>
          <w:szCs w:val="22"/>
          <w:u w:val="single"/>
        </w:rPr>
        <w:t>ACLI proposed revisions to the A-791 QA guidance</w:t>
      </w:r>
      <w:r w:rsidR="0003631C">
        <w:rPr>
          <w:rFonts w:ascii="Calibri" w:eastAsia="Times New Roman" w:hAnsi="Calibri" w:cs="Calibri"/>
          <w:b/>
          <w:sz w:val="22"/>
          <w:szCs w:val="22"/>
          <w:u w:val="single"/>
        </w:rPr>
        <w:t>.</w:t>
      </w:r>
      <w:r w:rsidR="004D62BA">
        <w:rPr>
          <w:rFonts w:ascii="Calibri" w:eastAsia="Times New Roman" w:hAnsi="Calibri" w:cs="Calibri"/>
          <w:b/>
          <w:sz w:val="22"/>
          <w:szCs w:val="22"/>
          <w:u w:val="single"/>
        </w:rPr>
        <w:t xml:space="preserve"> </w:t>
      </w:r>
      <w:r w:rsidR="004D62BA" w:rsidRPr="00A656FC">
        <w:rPr>
          <w:rFonts w:ascii="Calibri" w:eastAsia="Times New Roman" w:hAnsi="Calibri" w:cs="Calibri"/>
          <w:b/>
          <w:sz w:val="22"/>
          <w:szCs w:val="22"/>
          <w:highlight w:val="lightGray"/>
          <w:u w:val="single"/>
        </w:rPr>
        <w:t>The ACLI proposed revisions are shown as shaded tracked text below</w:t>
      </w:r>
      <w:r w:rsidR="00545AE1" w:rsidRPr="00A656FC">
        <w:rPr>
          <w:rFonts w:ascii="Calibri" w:eastAsia="Times New Roman" w:hAnsi="Calibri" w:cs="Calibri"/>
          <w:b/>
          <w:sz w:val="22"/>
          <w:szCs w:val="22"/>
          <w:highlight w:val="lightGray"/>
          <w:u w:val="single"/>
        </w:rPr>
        <w:t>.</w:t>
      </w:r>
      <w:r w:rsidRPr="00C954C6">
        <w:rPr>
          <w:rFonts w:ascii="Calibri" w:eastAsia="Times New Roman" w:hAnsi="Calibri" w:cs="Calibri"/>
          <w:sz w:val="22"/>
          <w:szCs w:val="22"/>
          <w:u w:val="single"/>
        </w:rPr>
        <w:t xml:space="preserve"> </w:t>
      </w:r>
      <w:r w:rsidR="007D6CA7">
        <w:rPr>
          <w:rFonts w:ascii="Calibri" w:eastAsia="Times New Roman" w:hAnsi="Calibri" w:cs="Calibri"/>
          <w:sz w:val="22"/>
          <w:szCs w:val="22"/>
        </w:rPr>
        <w:t>T</w:t>
      </w:r>
      <w:r w:rsidR="00E74F59">
        <w:rPr>
          <w:rFonts w:ascii="Calibri" w:eastAsia="Times New Roman" w:hAnsi="Calibri" w:cs="Calibri"/>
          <w:sz w:val="22"/>
          <w:szCs w:val="22"/>
        </w:rPr>
        <w:t>he</w:t>
      </w:r>
      <w:r w:rsidR="00B37EF4">
        <w:rPr>
          <w:rFonts w:ascii="Calibri" w:eastAsia="Times New Roman" w:hAnsi="Calibri" w:cs="Calibri"/>
          <w:sz w:val="22"/>
          <w:szCs w:val="22"/>
        </w:rPr>
        <w:t xml:space="preserve"> proposed </w:t>
      </w:r>
      <w:r w:rsidR="00AD2444">
        <w:rPr>
          <w:rFonts w:ascii="Calibri" w:eastAsia="Times New Roman" w:hAnsi="Calibri" w:cs="Calibri"/>
          <w:sz w:val="22"/>
          <w:szCs w:val="22"/>
        </w:rPr>
        <w:t>ACLI</w:t>
      </w:r>
      <w:r w:rsidR="00B37EF4">
        <w:rPr>
          <w:rFonts w:ascii="Calibri" w:eastAsia="Times New Roman" w:hAnsi="Calibri" w:cs="Calibri"/>
          <w:sz w:val="22"/>
          <w:szCs w:val="22"/>
        </w:rPr>
        <w:t xml:space="preserve"> </w:t>
      </w:r>
      <w:r w:rsidR="00CD4D68">
        <w:rPr>
          <w:rFonts w:ascii="Calibri" w:eastAsia="Times New Roman" w:hAnsi="Calibri" w:cs="Calibri"/>
          <w:sz w:val="22"/>
          <w:szCs w:val="22"/>
        </w:rPr>
        <w:t>revisions</w:t>
      </w:r>
      <w:r w:rsidR="00C91535">
        <w:rPr>
          <w:rFonts w:ascii="Calibri" w:eastAsia="Times New Roman" w:hAnsi="Calibri" w:cs="Calibri"/>
          <w:sz w:val="22"/>
          <w:szCs w:val="22"/>
        </w:rPr>
        <w:t xml:space="preserve"> would </w:t>
      </w:r>
      <w:r>
        <w:rPr>
          <w:rFonts w:ascii="Calibri" w:eastAsia="Times New Roman" w:hAnsi="Calibri" w:cs="Calibri"/>
          <w:sz w:val="22"/>
          <w:szCs w:val="22"/>
        </w:rPr>
        <w:t>narrow the scope of the proposed guidance</w:t>
      </w:r>
      <w:r w:rsidR="00ED31E9">
        <w:rPr>
          <w:rFonts w:ascii="Calibri" w:eastAsia="Times New Roman" w:hAnsi="Calibri" w:cs="Calibri"/>
          <w:sz w:val="22"/>
          <w:szCs w:val="22"/>
        </w:rPr>
        <w:t xml:space="preserve"> </w:t>
      </w:r>
      <w:r w:rsidR="00B37EF4" w:rsidRPr="00E74F59">
        <w:rPr>
          <w:rFonts w:ascii="Calibri" w:eastAsia="Times New Roman" w:hAnsi="Calibri" w:cs="Calibri"/>
          <w:sz w:val="22"/>
          <w:szCs w:val="22"/>
        </w:rPr>
        <w:t xml:space="preserve">to focus </w:t>
      </w:r>
      <w:r w:rsidR="00C91535">
        <w:rPr>
          <w:rFonts w:ascii="Calibri" w:eastAsia="Times New Roman" w:hAnsi="Calibri" w:cs="Calibri"/>
          <w:sz w:val="22"/>
          <w:szCs w:val="22"/>
        </w:rPr>
        <w:t xml:space="preserve">more </w:t>
      </w:r>
      <w:r w:rsidR="00B37EF4" w:rsidRPr="00E74F59">
        <w:rPr>
          <w:rFonts w:ascii="Calibri" w:eastAsia="Times New Roman" w:hAnsi="Calibri" w:cs="Calibri"/>
          <w:sz w:val="22"/>
          <w:szCs w:val="22"/>
        </w:rPr>
        <w:t xml:space="preserve">on YRT </w:t>
      </w:r>
      <w:r w:rsidR="00CD4D68" w:rsidRPr="00E74F59">
        <w:rPr>
          <w:rFonts w:ascii="Calibri" w:eastAsia="Times New Roman" w:hAnsi="Calibri" w:cs="Calibri"/>
          <w:sz w:val="22"/>
          <w:szCs w:val="22"/>
        </w:rPr>
        <w:t>or YRT premiums</w:t>
      </w:r>
      <w:r w:rsidR="00ED31E9">
        <w:rPr>
          <w:rFonts w:ascii="Calibri" w:eastAsia="Times New Roman" w:hAnsi="Calibri" w:cs="Calibri"/>
          <w:sz w:val="22"/>
          <w:szCs w:val="22"/>
        </w:rPr>
        <w:t xml:space="preserve">. </w:t>
      </w:r>
    </w:p>
    <w:p w14:paraId="5164CFE7" w14:textId="77777777" w:rsidR="00C91535" w:rsidRDefault="00C91535" w:rsidP="00E74F59">
      <w:pPr>
        <w:pStyle w:val="ListParagraph"/>
        <w:contextualSpacing w:val="0"/>
        <w:rPr>
          <w:rFonts w:ascii="Calibri" w:eastAsia="Times New Roman" w:hAnsi="Calibri" w:cs="Calibri"/>
          <w:sz w:val="22"/>
          <w:szCs w:val="22"/>
        </w:rPr>
      </w:pPr>
    </w:p>
    <w:p w14:paraId="293DEFC3" w14:textId="7EAC98F3" w:rsidR="00CD4D68" w:rsidRPr="00E74F59" w:rsidRDefault="00ED31E9" w:rsidP="00C91535">
      <w:pPr>
        <w:pStyle w:val="ListParagraph"/>
        <w:contextualSpacing w:val="0"/>
        <w:jc w:val="both"/>
        <w:rPr>
          <w:rFonts w:ascii="Calibri" w:eastAsia="Times New Roman" w:hAnsi="Calibri" w:cs="Calibri"/>
          <w:sz w:val="22"/>
          <w:szCs w:val="22"/>
        </w:rPr>
      </w:pPr>
      <w:r>
        <w:rPr>
          <w:rFonts w:ascii="Calibri" w:eastAsia="Times New Roman" w:hAnsi="Calibri" w:cs="Calibri"/>
          <w:sz w:val="22"/>
          <w:szCs w:val="22"/>
        </w:rPr>
        <w:t xml:space="preserve">The exposed guidance is </w:t>
      </w:r>
      <w:r w:rsidR="00B37EF4" w:rsidRPr="00E74F59">
        <w:rPr>
          <w:rFonts w:ascii="Calibri" w:eastAsia="Times New Roman" w:hAnsi="Calibri" w:cs="Calibri"/>
          <w:sz w:val="22"/>
          <w:szCs w:val="22"/>
        </w:rPr>
        <w:t xml:space="preserve">focusing on combination </w:t>
      </w:r>
      <w:r w:rsidR="00CD4D68" w:rsidRPr="00E74F59">
        <w:rPr>
          <w:rFonts w:ascii="Calibri" w:eastAsia="Times New Roman" w:hAnsi="Calibri" w:cs="Calibri"/>
          <w:sz w:val="22"/>
          <w:szCs w:val="22"/>
        </w:rPr>
        <w:t>reinsurance</w:t>
      </w:r>
      <w:r w:rsidR="00B37EF4" w:rsidRPr="00E74F59">
        <w:rPr>
          <w:rFonts w:ascii="Calibri" w:eastAsia="Times New Roman" w:hAnsi="Calibri" w:cs="Calibri"/>
          <w:sz w:val="22"/>
          <w:szCs w:val="22"/>
        </w:rPr>
        <w:t xml:space="preserve"> contracts</w:t>
      </w:r>
      <w:r w:rsidR="00545AE1" w:rsidRPr="00E74F59">
        <w:rPr>
          <w:rFonts w:ascii="Calibri" w:eastAsia="Times New Roman" w:hAnsi="Calibri" w:cs="Calibri"/>
          <w:sz w:val="22"/>
          <w:szCs w:val="22"/>
        </w:rPr>
        <w:t xml:space="preserve"> </w:t>
      </w:r>
      <w:r w:rsidR="00F16D64">
        <w:rPr>
          <w:rFonts w:ascii="Calibri" w:eastAsia="Times New Roman" w:hAnsi="Calibri" w:cs="Calibri"/>
          <w:sz w:val="22"/>
          <w:szCs w:val="22"/>
        </w:rPr>
        <w:t>with interdepend</w:t>
      </w:r>
      <w:r w:rsidR="00175DB2">
        <w:rPr>
          <w:rFonts w:ascii="Calibri" w:eastAsia="Times New Roman" w:hAnsi="Calibri" w:cs="Calibri"/>
          <w:sz w:val="22"/>
          <w:szCs w:val="22"/>
        </w:rPr>
        <w:t xml:space="preserve">ent features </w:t>
      </w:r>
      <w:r w:rsidR="00545AE1" w:rsidRPr="00E74F59">
        <w:rPr>
          <w:rFonts w:ascii="Calibri" w:eastAsia="Times New Roman" w:hAnsi="Calibri" w:cs="Calibri"/>
          <w:sz w:val="22"/>
          <w:szCs w:val="22"/>
        </w:rPr>
        <w:t xml:space="preserve">and </w:t>
      </w:r>
      <w:r>
        <w:rPr>
          <w:rFonts w:ascii="Calibri" w:eastAsia="Times New Roman" w:hAnsi="Calibri" w:cs="Calibri"/>
          <w:sz w:val="22"/>
          <w:szCs w:val="22"/>
        </w:rPr>
        <w:t>that the</w:t>
      </w:r>
      <w:r w:rsidR="007D6CA7" w:rsidRPr="00E74F59">
        <w:rPr>
          <w:rFonts w:ascii="Calibri" w:eastAsia="Times New Roman" w:hAnsi="Calibri" w:cs="Calibri"/>
          <w:sz w:val="22"/>
          <w:szCs w:val="22"/>
        </w:rPr>
        <w:t xml:space="preserve"> reinsurance cannot result in the deprivation of surplus</w:t>
      </w:r>
      <w:r w:rsidR="00C91535">
        <w:rPr>
          <w:rFonts w:ascii="Calibri" w:eastAsia="Times New Roman" w:hAnsi="Calibri" w:cs="Calibri"/>
          <w:sz w:val="22"/>
          <w:szCs w:val="22"/>
        </w:rPr>
        <w:t xml:space="preserve">. The </w:t>
      </w:r>
      <w:r w:rsidR="00737150">
        <w:rPr>
          <w:rFonts w:ascii="Calibri" w:eastAsia="Times New Roman" w:hAnsi="Calibri" w:cs="Calibri"/>
          <w:sz w:val="22"/>
          <w:szCs w:val="22"/>
        </w:rPr>
        <w:t>deprivation</w:t>
      </w:r>
      <w:r w:rsidR="00C91535">
        <w:rPr>
          <w:rFonts w:ascii="Calibri" w:eastAsia="Times New Roman" w:hAnsi="Calibri" w:cs="Calibri"/>
          <w:sz w:val="22"/>
          <w:szCs w:val="22"/>
        </w:rPr>
        <w:t xml:space="preserve"> of surplus </w:t>
      </w:r>
      <w:r w:rsidR="00545AE1" w:rsidRPr="00E74F59">
        <w:rPr>
          <w:rFonts w:ascii="Calibri" w:eastAsia="Times New Roman" w:hAnsi="Calibri" w:cs="Calibri"/>
          <w:sz w:val="22"/>
          <w:szCs w:val="22"/>
        </w:rPr>
        <w:t>is required to be evaluated under A-79</w:t>
      </w:r>
      <w:r w:rsidR="00D419B4" w:rsidRPr="00E74F59">
        <w:rPr>
          <w:rFonts w:ascii="Calibri" w:eastAsia="Times New Roman" w:hAnsi="Calibri" w:cs="Calibri"/>
          <w:sz w:val="22"/>
          <w:szCs w:val="22"/>
        </w:rPr>
        <w:t>1</w:t>
      </w:r>
      <w:r w:rsidR="00B37EF4" w:rsidRPr="00E74F59">
        <w:rPr>
          <w:rFonts w:ascii="Calibri" w:eastAsia="Times New Roman" w:hAnsi="Calibri" w:cs="Calibri"/>
          <w:sz w:val="22"/>
          <w:szCs w:val="22"/>
        </w:rPr>
        <w:t>.</w:t>
      </w:r>
      <w:r w:rsidR="004168BD">
        <w:rPr>
          <w:rFonts w:ascii="Calibri" w:eastAsia="Times New Roman" w:hAnsi="Calibri" w:cs="Calibri"/>
          <w:sz w:val="22"/>
          <w:szCs w:val="22"/>
        </w:rPr>
        <w:t xml:space="preserve"> However, the ACLI proposed revision would </w:t>
      </w:r>
      <w:r w:rsidR="009E4DA9">
        <w:rPr>
          <w:rFonts w:ascii="Calibri" w:eastAsia="Times New Roman" w:hAnsi="Calibri" w:cs="Calibri"/>
          <w:sz w:val="22"/>
          <w:szCs w:val="22"/>
        </w:rPr>
        <w:t>change the</w:t>
      </w:r>
      <w:r w:rsidR="004168BD">
        <w:rPr>
          <w:rFonts w:ascii="Calibri" w:eastAsia="Times New Roman" w:hAnsi="Calibri" w:cs="Calibri"/>
          <w:sz w:val="22"/>
          <w:szCs w:val="22"/>
        </w:rPr>
        <w:t xml:space="preserve"> scope of how that</w:t>
      </w:r>
      <w:r w:rsidR="00794857">
        <w:rPr>
          <w:rFonts w:ascii="Calibri" w:eastAsia="Times New Roman" w:hAnsi="Calibri" w:cs="Calibri"/>
          <w:sz w:val="22"/>
          <w:szCs w:val="22"/>
        </w:rPr>
        <w:t xml:space="preserve"> de</w:t>
      </w:r>
      <w:r w:rsidR="00737150">
        <w:rPr>
          <w:rFonts w:ascii="Calibri" w:eastAsia="Times New Roman" w:hAnsi="Calibri" w:cs="Calibri"/>
          <w:sz w:val="22"/>
          <w:szCs w:val="22"/>
        </w:rPr>
        <w:t>pr</w:t>
      </w:r>
      <w:r w:rsidR="00794857">
        <w:rPr>
          <w:rFonts w:ascii="Calibri" w:eastAsia="Times New Roman" w:hAnsi="Calibri" w:cs="Calibri"/>
          <w:sz w:val="22"/>
          <w:szCs w:val="22"/>
        </w:rPr>
        <w:t>ivation of surplus</w:t>
      </w:r>
      <w:r w:rsidR="004168BD">
        <w:rPr>
          <w:rFonts w:ascii="Calibri" w:eastAsia="Times New Roman" w:hAnsi="Calibri" w:cs="Calibri"/>
          <w:sz w:val="22"/>
          <w:szCs w:val="22"/>
        </w:rPr>
        <w:t xml:space="preserve"> is evaluated </w:t>
      </w:r>
      <w:r w:rsidR="009E4DA9">
        <w:rPr>
          <w:rFonts w:ascii="Calibri" w:eastAsia="Times New Roman" w:hAnsi="Calibri" w:cs="Calibri"/>
          <w:sz w:val="22"/>
          <w:szCs w:val="22"/>
        </w:rPr>
        <w:t xml:space="preserve">to be </w:t>
      </w:r>
      <w:r w:rsidR="00794857">
        <w:rPr>
          <w:rFonts w:ascii="Calibri" w:eastAsia="Times New Roman" w:hAnsi="Calibri" w:cs="Calibri"/>
          <w:sz w:val="22"/>
          <w:szCs w:val="22"/>
        </w:rPr>
        <w:t>narrower</w:t>
      </w:r>
      <w:r w:rsidR="009E4DA9">
        <w:rPr>
          <w:rFonts w:ascii="Calibri" w:eastAsia="Times New Roman" w:hAnsi="Calibri" w:cs="Calibri"/>
          <w:sz w:val="22"/>
          <w:szCs w:val="22"/>
        </w:rPr>
        <w:t xml:space="preserve"> and have more focus on YRT</w:t>
      </w:r>
      <w:r w:rsidR="00794857">
        <w:rPr>
          <w:rFonts w:ascii="Calibri" w:eastAsia="Times New Roman" w:hAnsi="Calibri" w:cs="Calibri"/>
          <w:sz w:val="22"/>
          <w:szCs w:val="22"/>
        </w:rPr>
        <w:t xml:space="preserve"> premium</w:t>
      </w:r>
      <w:r w:rsidR="005722F4">
        <w:rPr>
          <w:rFonts w:ascii="Calibri" w:eastAsia="Times New Roman" w:hAnsi="Calibri" w:cs="Calibri"/>
          <w:sz w:val="22"/>
          <w:szCs w:val="22"/>
        </w:rPr>
        <w:t xml:space="preserve">. </w:t>
      </w:r>
      <w:r w:rsidR="00B37EF4" w:rsidRPr="00E74F59">
        <w:rPr>
          <w:rFonts w:ascii="Calibri" w:eastAsia="Times New Roman" w:hAnsi="Calibri" w:cs="Calibri"/>
          <w:sz w:val="22"/>
          <w:szCs w:val="22"/>
        </w:rPr>
        <w:t xml:space="preserve">The </w:t>
      </w:r>
      <w:r w:rsidR="00D419B4" w:rsidRPr="00E74F59">
        <w:rPr>
          <w:rFonts w:ascii="Calibri" w:eastAsia="Times New Roman" w:hAnsi="Calibri" w:cs="Calibri"/>
          <w:sz w:val="22"/>
          <w:szCs w:val="22"/>
        </w:rPr>
        <w:t xml:space="preserve">ACLI </w:t>
      </w:r>
      <w:r w:rsidR="00B37EF4" w:rsidRPr="00E74F59">
        <w:rPr>
          <w:rFonts w:ascii="Calibri" w:eastAsia="Times New Roman" w:hAnsi="Calibri" w:cs="Calibri"/>
          <w:sz w:val="22"/>
          <w:szCs w:val="22"/>
        </w:rPr>
        <w:t xml:space="preserve">proposed revision </w:t>
      </w:r>
      <w:r w:rsidR="006B172F" w:rsidRPr="00E74F59">
        <w:rPr>
          <w:rFonts w:ascii="Calibri" w:eastAsia="Times New Roman" w:hAnsi="Calibri" w:cs="Calibri"/>
          <w:sz w:val="22"/>
          <w:szCs w:val="22"/>
        </w:rPr>
        <w:t xml:space="preserve">of changing “does” to “may” implies that in some </w:t>
      </w:r>
      <w:r w:rsidR="00CD4D68" w:rsidRPr="00E74F59">
        <w:rPr>
          <w:rFonts w:ascii="Calibri" w:eastAsia="Times New Roman" w:hAnsi="Calibri" w:cs="Calibri"/>
          <w:sz w:val="22"/>
          <w:szCs w:val="22"/>
        </w:rPr>
        <w:t>cases</w:t>
      </w:r>
      <w:r w:rsidR="00BF7132" w:rsidRPr="00E74F59">
        <w:rPr>
          <w:rFonts w:ascii="Calibri" w:eastAsia="Times New Roman" w:hAnsi="Calibri" w:cs="Calibri"/>
          <w:sz w:val="22"/>
          <w:szCs w:val="22"/>
        </w:rPr>
        <w:t xml:space="preserve"> it is sufficient to only compare whether the YRT premiums exce</w:t>
      </w:r>
      <w:r w:rsidR="00CD4D68" w:rsidRPr="00E74F59">
        <w:rPr>
          <w:rFonts w:ascii="Calibri" w:eastAsia="Times New Roman" w:hAnsi="Calibri" w:cs="Calibri"/>
          <w:sz w:val="22"/>
          <w:szCs w:val="22"/>
        </w:rPr>
        <w:t xml:space="preserve">ed the valuation net premium which is </w:t>
      </w:r>
      <w:r w:rsidR="006A2DCD">
        <w:rPr>
          <w:rFonts w:ascii="Calibri" w:eastAsia="Times New Roman" w:hAnsi="Calibri" w:cs="Calibri"/>
          <w:sz w:val="22"/>
          <w:szCs w:val="22"/>
        </w:rPr>
        <w:t>in</w:t>
      </w:r>
      <w:r w:rsidR="00CD4D68" w:rsidRPr="00E74F59">
        <w:rPr>
          <w:rFonts w:ascii="Calibri" w:eastAsia="Times New Roman" w:hAnsi="Calibri" w:cs="Calibri"/>
          <w:sz w:val="22"/>
          <w:szCs w:val="22"/>
        </w:rPr>
        <w:t xml:space="preserve">correct. </w:t>
      </w:r>
    </w:p>
    <w:p w14:paraId="4301BB57" w14:textId="77777777" w:rsidR="00CD4D68" w:rsidRDefault="00CD4D68" w:rsidP="00983240">
      <w:pPr>
        <w:pStyle w:val="ListParagraph"/>
        <w:contextualSpacing w:val="0"/>
        <w:rPr>
          <w:rFonts w:ascii="Calibri" w:eastAsia="Times New Roman" w:hAnsi="Calibri" w:cs="Calibri"/>
          <w:sz w:val="22"/>
          <w:szCs w:val="22"/>
        </w:rPr>
      </w:pPr>
    </w:p>
    <w:p w14:paraId="0E1B774F" w14:textId="12839B45" w:rsidR="002F20C8" w:rsidRDefault="00EF1234" w:rsidP="002F20C8">
      <w:pPr>
        <w:pStyle w:val="ListParagraph"/>
        <w:ind w:left="765"/>
        <w:contextualSpacing w:val="0"/>
        <w:jc w:val="both"/>
        <w:rPr>
          <w:rFonts w:ascii="Calibri" w:eastAsia="Times New Roman" w:hAnsi="Calibri" w:cs="Calibri"/>
          <w:sz w:val="22"/>
          <w:szCs w:val="22"/>
        </w:rPr>
      </w:pPr>
      <w:r w:rsidRPr="00E87E85">
        <w:rPr>
          <w:rFonts w:ascii="Calibri" w:eastAsia="Times New Roman" w:hAnsi="Calibri" w:cs="Calibri"/>
          <w:sz w:val="22"/>
          <w:szCs w:val="22"/>
        </w:rPr>
        <w:t xml:space="preserve">The ACLI redline version is included in the comment letter attachment and is shown below. The ACLI comment letter reflected </w:t>
      </w:r>
      <w:r w:rsidR="00343F9C">
        <w:rPr>
          <w:rFonts w:ascii="Calibri" w:eastAsia="Times New Roman" w:hAnsi="Calibri" w:cs="Calibri"/>
          <w:sz w:val="22"/>
          <w:szCs w:val="22"/>
        </w:rPr>
        <w:t xml:space="preserve">the </w:t>
      </w:r>
      <w:r w:rsidRPr="00E87E85">
        <w:rPr>
          <w:rFonts w:ascii="Calibri" w:eastAsia="Times New Roman" w:hAnsi="Calibri" w:cs="Calibri"/>
          <w:sz w:val="22"/>
          <w:szCs w:val="22"/>
        </w:rPr>
        <w:t>exposed revisions as accepted and the</w:t>
      </w:r>
      <w:r w:rsidR="00343F9C">
        <w:rPr>
          <w:rFonts w:ascii="Calibri" w:eastAsia="Times New Roman" w:hAnsi="Calibri" w:cs="Calibri"/>
          <w:sz w:val="22"/>
          <w:szCs w:val="22"/>
        </w:rPr>
        <w:t>ir proposed</w:t>
      </w:r>
      <w:r w:rsidRPr="00E87E85">
        <w:rPr>
          <w:rFonts w:ascii="Calibri" w:eastAsia="Times New Roman" w:hAnsi="Calibri" w:cs="Calibri"/>
          <w:sz w:val="22"/>
          <w:szCs w:val="22"/>
        </w:rPr>
        <w:t xml:space="preserve"> tracked revisions.</w:t>
      </w:r>
      <w:r w:rsidR="002F20C8">
        <w:rPr>
          <w:rFonts w:ascii="Calibri" w:eastAsia="Times New Roman" w:hAnsi="Calibri" w:cs="Calibri"/>
          <w:sz w:val="22"/>
          <w:szCs w:val="22"/>
        </w:rPr>
        <w:t xml:space="preserve"> </w:t>
      </w:r>
    </w:p>
    <w:p w14:paraId="7E07C22D" w14:textId="77777777" w:rsidR="002F20C8" w:rsidRDefault="002F20C8" w:rsidP="002F20C8">
      <w:pPr>
        <w:pStyle w:val="ListParagraph"/>
        <w:ind w:left="765"/>
        <w:contextualSpacing w:val="0"/>
        <w:jc w:val="both"/>
        <w:rPr>
          <w:rFonts w:ascii="Calibri" w:eastAsia="Times New Roman" w:hAnsi="Calibri" w:cs="Calibri"/>
          <w:sz w:val="22"/>
          <w:szCs w:val="22"/>
        </w:rPr>
      </w:pPr>
    </w:p>
    <w:p w14:paraId="7490C95F" w14:textId="20D6B086" w:rsidR="00EB64BD" w:rsidRDefault="00CD4D68" w:rsidP="002F20C8">
      <w:pPr>
        <w:pStyle w:val="ListParagraph"/>
        <w:ind w:left="765"/>
        <w:contextualSpacing w:val="0"/>
        <w:jc w:val="both"/>
        <w:rPr>
          <w:rFonts w:ascii="Calibri" w:eastAsia="Times New Roman" w:hAnsi="Calibri" w:cs="Calibri"/>
          <w:sz w:val="22"/>
          <w:szCs w:val="22"/>
        </w:rPr>
      </w:pPr>
      <w:r>
        <w:rPr>
          <w:rFonts w:ascii="Calibri" w:eastAsia="Times New Roman" w:hAnsi="Calibri" w:cs="Calibri"/>
          <w:sz w:val="22"/>
          <w:szCs w:val="22"/>
        </w:rPr>
        <w:t xml:space="preserve">The excerpt below includes exposed revisions with </w:t>
      </w:r>
      <w:r w:rsidRPr="005616BC">
        <w:rPr>
          <w:rFonts w:ascii="Calibri" w:eastAsia="Times New Roman" w:hAnsi="Calibri" w:cs="Calibri"/>
          <w:sz w:val="22"/>
          <w:szCs w:val="22"/>
          <w:highlight w:val="lightGray"/>
        </w:rPr>
        <w:t>the ACLI proposed revisions to the A-791 QA exposure shown as shaded text</w:t>
      </w:r>
      <w:r w:rsidR="005722F4">
        <w:rPr>
          <w:rFonts w:ascii="Calibri" w:eastAsia="Times New Roman" w:hAnsi="Calibri" w:cs="Calibri"/>
          <w:sz w:val="22"/>
          <w:szCs w:val="22"/>
        </w:rPr>
        <w:t xml:space="preserve">. </w:t>
      </w:r>
    </w:p>
    <w:p w14:paraId="4A2EB25A" w14:textId="77777777" w:rsidR="000F352D" w:rsidRPr="002F20C8" w:rsidDel="00983240" w:rsidRDefault="000F352D" w:rsidP="002F20C8">
      <w:pPr>
        <w:pStyle w:val="ListParagraph"/>
        <w:ind w:left="765"/>
        <w:contextualSpacing w:val="0"/>
        <w:jc w:val="both"/>
        <w:rPr>
          <w:rFonts w:ascii="Calibri" w:eastAsia="Times New Roman" w:hAnsi="Calibri" w:cs="Calibri"/>
          <w:sz w:val="22"/>
          <w:szCs w:val="22"/>
          <w:highlight w:val="yellow"/>
        </w:rPr>
      </w:pPr>
    </w:p>
    <w:p w14:paraId="7DDBF6CA" w14:textId="35DE69A8" w:rsidR="00EB64BD" w:rsidRPr="00500AAC" w:rsidRDefault="00500AAC" w:rsidP="00500AAC">
      <w:pPr>
        <w:overflowPunct w:val="0"/>
        <w:autoSpaceDE w:val="0"/>
        <w:autoSpaceDN w:val="0"/>
        <w:spacing w:before="2"/>
        <w:ind w:left="1440"/>
        <w:rPr>
          <w:rFonts w:ascii="Calibri" w:hAnsi="Calibri" w:cs="Calibri"/>
          <w:b/>
          <w:bCs/>
          <w:sz w:val="22"/>
          <w:szCs w:val="22"/>
        </w:rPr>
      </w:pPr>
      <w:r w:rsidRPr="00500AAC">
        <w:rPr>
          <w:rFonts w:ascii="Calibri" w:hAnsi="Calibri" w:cs="Calibri"/>
          <w:b/>
          <w:bCs/>
          <w:sz w:val="22"/>
          <w:szCs w:val="22"/>
        </w:rPr>
        <w:t>Q</w:t>
      </w:r>
      <w:r w:rsidR="00EB64BD" w:rsidRPr="00500AAC">
        <w:rPr>
          <w:rFonts w:ascii="Calibri" w:hAnsi="Calibri" w:cs="Calibri"/>
          <w:b/>
          <w:bCs/>
          <w:sz w:val="22"/>
          <w:szCs w:val="22"/>
        </w:rPr>
        <w:t>–</w:t>
      </w:r>
      <w:r w:rsidR="00EB64BD" w:rsidRPr="00500AAC">
        <w:rPr>
          <w:rFonts w:ascii="Calibri" w:hAnsi="Calibri" w:cs="Calibri"/>
          <w:b/>
          <w:bCs/>
          <w:spacing w:val="34"/>
          <w:sz w:val="22"/>
          <w:szCs w:val="22"/>
        </w:rPr>
        <w:t xml:space="preserve"> </w:t>
      </w:r>
      <w:r w:rsidR="00EB64BD" w:rsidRPr="00500AAC">
        <w:rPr>
          <w:rFonts w:ascii="Calibri" w:hAnsi="Calibri" w:cs="Calibri"/>
          <w:b/>
          <w:bCs/>
          <w:sz w:val="22"/>
          <w:szCs w:val="22"/>
        </w:rPr>
        <w:t>Aside</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from</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assumption</w:t>
      </w:r>
      <w:r w:rsidR="00EB64BD" w:rsidRPr="00500AAC">
        <w:rPr>
          <w:rFonts w:ascii="Calibri" w:hAnsi="Calibri" w:cs="Calibri"/>
          <w:b/>
          <w:bCs/>
          <w:spacing w:val="36"/>
          <w:sz w:val="22"/>
          <w:szCs w:val="22"/>
        </w:rPr>
        <w:t xml:space="preserve"> </w:t>
      </w:r>
      <w:r w:rsidR="00EB64BD" w:rsidRPr="00500AAC">
        <w:rPr>
          <w:rFonts w:ascii="Calibri" w:hAnsi="Calibri" w:cs="Calibri"/>
          <w:b/>
          <w:bCs/>
          <w:sz w:val="22"/>
          <w:szCs w:val="22"/>
        </w:rPr>
        <w:t>reinsurance,</w:t>
      </w:r>
      <w:r w:rsidR="00EB64BD" w:rsidRPr="00500AAC">
        <w:rPr>
          <w:rFonts w:ascii="Calibri" w:hAnsi="Calibri" w:cs="Calibri"/>
          <w:b/>
          <w:bCs/>
          <w:spacing w:val="34"/>
          <w:sz w:val="22"/>
          <w:szCs w:val="22"/>
        </w:rPr>
        <w:t xml:space="preserve"> </w:t>
      </w:r>
      <w:r w:rsidR="00EB64BD" w:rsidRPr="00500AAC">
        <w:rPr>
          <w:rFonts w:ascii="Calibri" w:hAnsi="Calibri" w:cs="Calibri"/>
          <w:b/>
          <w:bCs/>
          <w:sz w:val="22"/>
          <w:szCs w:val="22"/>
        </w:rPr>
        <w:t>what</w:t>
      </w:r>
      <w:r w:rsidR="00EB64BD" w:rsidRPr="00500AAC">
        <w:rPr>
          <w:rFonts w:ascii="Calibri" w:hAnsi="Calibri" w:cs="Calibri"/>
          <w:b/>
          <w:bCs/>
          <w:spacing w:val="36"/>
          <w:sz w:val="22"/>
          <w:szCs w:val="22"/>
        </w:rPr>
        <w:t xml:space="preserve"> </w:t>
      </w:r>
      <w:r w:rsidR="00EB64BD" w:rsidRPr="00500AAC">
        <w:rPr>
          <w:rFonts w:ascii="Calibri" w:hAnsi="Calibri" w:cs="Calibri"/>
          <w:b/>
          <w:bCs/>
          <w:sz w:val="22"/>
          <w:szCs w:val="22"/>
        </w:rPr>
        <w:t>other</w:t>
      </w:r>
      <w:r w:rsidR="00EB64BD" w:rsidRPr="00500AAC">
        <w:rPr>
          <w:rFonts w:ascii="Calibri" w:hAnsi="Calibri" w:cs="Calibri"/>
          <w:b/>
          <w:bCs/>
          <w:spacing w:val="34"/>
          <w:sz w:val="22"/>
          <w:szCs w:val="22"/>
        </w:rPr>
        <w:t xml:space="preserve"> </w:t>
      </w:r>
      <w:r w:rsidR="00EB64BD" w:rsidRPr="00500AAC">
        <w:rPr>
          <w:rFonts w:ascii="Calibri" w:hAnsi="Calibri" w:cs="Calibri"/>
          <w:b/>
          <w:bCs/>
          <w:sz w:val="22"/>
          <w:szCs w:val="22"/>
        </w:rPr>
        <w:t>types</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of</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reinsurance</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are</w:t>
      </w:r>
      <w:r w:rsidR="00EB64BD" w:rsidRPr="00500AAC">
        <w:rPr>
          <w:rFonts w:ascii="Calibri" w:hAnsi="Calibri" w:cs="Calibri"/>
          <w:b/>
          <w:bCs/>
          <w:spacing w:val="36"/>
          <w:sz w:val="22"/>
          <w:szCs w:val="22"/>
        </w:rPr>
        <w:t xml:space="preserve"> </w:t>
      </w:r>
      <w:r w:rsidR="00EB64BD" w:rsidRPr="00500AAC">
        <w:rPr>
          <w:rFonts w:ascii="Calibri" w:hAnsi="Calibri" w:cs="Calibri"/>
          <w:b/>
          <w:bCs/>
          <w:sz w:val="22"/>
          <w:szCs w:val="22"/>
        </w:rPr>
        <w:t>exempt</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from</w:t>
      </w:r>
      <w:r w:rsidR="00EB64BD" w:rsidRPr="00500AAC">
        <w:rPr>
          <w:rFonts w:ascii="Calibri" w:hAnsi="Calibri" w:cs="Calibri"/>
          <w:b/>
          <w:bCs/>
          <w:spacing w:val="37"/>
          <w:sz w:val="22"/>
          <w:szCs w:val="22"/>
        </w:rPr>
        <w:t xml:space="preserve"> </w:t>
      </w:r>
      <w:r w:rsidR="00EB64BD" w:rsidRPr="00500AAC">
        <w:rPr>
          <w:rFonts w:ascii="Calibri" w:hAnsi="Calibri" w:cs="Calibri"/>
          <w:b/>
          <w:bCs/>
          <w:sz w:val="22"/>
          <w:szCs w:val="22"/>
        </w:rPr>
        <w:t>the</w:t>
      </w:r>
      <w:r>
        <w:rPr>
          <w:rFonts w:ascii="Calibri" w:hAnsi="Calibri" w:cs="Calibri"/>
          <w:b/>
          <w:bCs/>
          <w:sz w:val="22"/>
          <w:szCs w:val="22"/>
        </w:rPr>
        <w:t xml:space="preserve"> </w:t>
      </w:r>
      <w:r w:rsidR="00EB64BD" w:rsidRPr="00500AAC">
        <w:rPr>
          <w:rFonts w:ascii="Calibri" w:hAnsi="Calibri" w:cs="Calibri"/>
          <w:b/>
          <w:bCs/>
          <w:sz w:val="22"/>
          <w:szCs w:val="22"/>
        </w:rPr>
        <w:t>accounting requirements?</w:t>
      </w:r>
    </w:p>
    <w:p w14:paraId="7A9796B2" w14:textId="77777777" w:rsidR="00EB64BD" w:rsidRPr="00500AAC" w:rsidRDefault="00EB64BD" w:rsidP="00500AAC">
      <w:pPr>
        <w:overflowPunct w:val="0"/>
        <w:autoSpaceDE w:val="0"/>
        <w:autoSpaceDN w:val="0"/>
        <w:spacing w:before="12"/>
        <w:ind w:left="1334"/>
        <w:rPr>
          <w:rFonts w:ascii="Calibri" w:hAnsi="Calibri" w:cs="Calibri"/>
          <w:b/>
          <w:bCs/>
          <w:sz w:val="22"/>
          <w:szCs w:val="22"/>
        </w:rPr>
      </w:pPr>
    </w:p>
    <w:p w14:paraId="247D197C" w14:textId="77777777" w:rsidR="00EB64BD" w:rsidRPr="00A24D9C" w:rsidRDefault="00EB64BD" w:rsidP="00500AAC">
      <w:pPr>
        <w:overflowPunct w:val="0"/>
        <w:autoSpaceDE w:val="0"/>
        <w:autoSpaceDN w:val="0"/>
        <w:spacing w:line="252" w:lineRule="auto"/>
        <w:ind w:left="1373" w:right="90"/>
        <w:jc w:val="both"/>
        <w:rPr>
          <w:rFonts w:ascii="Calibri" w:hAnsi="Calibri" w:cs="Calibri"/>
          <w:sz w:val="22"/>
          <w:szCs w:val="22"/>
        </w:rPr>
      </w:pPr>
      <w:r w:rsidRPr="00A24D9C">
        <w:rPr>
          <w:rFonts w:ascii="Calibri" w:hAnsi="Calibri" w:cs="Calibri"/>
          <w:sz w:val="22"/>
          <w:szCs w:val="22"/>
        </w:rPr>
        <w:t>A</w:t>
      </w:r>
      <w:r w:rsidRPr="00A24D9C">
        <w:rPr>
          <w:rFonts w:ascii="Calibri" w:hAnsi="Calibri" w:cs="Calibri"/>
          <w:spacing w:val="10"/>
          <w:sz w:val="22"/>
          <w:szCs w:val="22"/>
        </w:rPr>
        <w:t xml:space="preserve"> </w:t>
      </w:r>
      <w:r w:rsidRPr="00A24D9C">
        <w:rPr>
          <w:rFonts w:ascii="Calibri" w:hAnsi="Calibri" w:cs="Calibri"/>
          <w:sz w:val="22"/>
          <w:szCs w:val="22"/>
        </w:rPr>
        <w:t>–</w:t>
      </w:r>
      <w:r w:rsidRPr="00A24D9C">
        <w:rPr>
          <w:rFonts w:ascii="Calibri" w:hAnsi="Calibri" w:cs="Calibri"/>
          <w:spacing w:val="10"/>
          <w:sz w:val="22"/>
          <w:szCs w:val="22"/>
        </w:rPr>
        <w:t xml:space="preserve"> </w:t>
      </w:r>
      <w:r w:rsidRPr="00A24D9C">
        <w:rPr>
          <w:rFonts w:ascii="Calibri" w:hAnsi="Calibri" w:cs="Calibri"/>
          <w:sz w:val="22"/>
          <w:szCs w:val="22"/>
        </w:rPr>
        <w:t>Yearly</w:t>
      </w:r>
      <w:r w:rsidRPr="00A24D9C">
        <w:rPr>
          <w:rFonts w:ascii="Calibri" w:hAnsi="Calibri" w:cs="Calibri"/>
          <w:spacing w:val="13"/>
          <w:sz w:val="22"/>
          <w:szCs w:val="22"/>
        </w:rPr>
        <w:t xml:space="preserve"> </w:t>
      </w:r>
      <w:r w:rsidRPr="00A24D9C">
        <w:rPr>
          <w:rFonts w:ascii="Calibri" w:hAnsi="Calibri" w:cs="Calibri"/>
          <w:sz w:val="22"/>
          <w:szCs w:val="22"/>
        </w:rPr>
        <w:t>renewable</w:t>
      </w:r>
      <w:r w:rsidRPr="00A24D9C">
        <w:rPr>
          <w:rFonts w:ascii="Calibri" w:hAnsi="Calibri" w:cs="Calibri"/>
          <w:spacing w:val="10"/>
          <w:sz w:val="22"/>
          <w:szCs w:val="22"/>
        </w:rPr>
        <w:t xml:space="preserve"> </w:t>
      </w:r>
      <w:r w:rsidRPr="00A24D9C">
        <w:rPr>
          <w:rFonts w:ascii="Calibri" w:hAnsi="Calibri" w:cs="Calibri"/>
          <w:sz w:val="22"/>
          <w:szCs w:val="22"/>
        </w:rPr>
        <w:t>term</w:t>
      </w:r>
      <w:r w:rsidRPr="00A24D9C">
        <w:rPr>
          <w:rFonts w:ascii="Calibri" w:hAnsi="Calibri" w:cs="Calibri"/>
          <w:spacing w:val="12"/>
          <w:sz w:val="22"/>
          <w:szCs w:val="22"/>
        </w:rPr>
        <w:t xml:space="preserve"> </w:t>
      </w:r>
      <w:r w:rsidRPr="00A24D9C">
        <w:rPr>
          <w:rFonts w:ascii="Calibri" w:hAnsi="Calibri" w:cs="Calibri"/>
          <w:sz w:val="22"/>
          <w:szCs w:val="22"/>
        </w:rPr>
        <w:t>(YRT)</w:t>
      </w:r>
      <w:r w:rsidRPr="00A24D9C">
        <w:rPr>
          <w:rFonts w:ascii="Calibri" w:hAnsi="Calibri" w:cs="Calibri"/>
          <w:spacing w:val="12"/>
          <w:sz w:val="22"/>
          <w:szCs w:val="22"/>
        </w:rPr>
        <w:t xml:space="preserve"> </w:t>
      </w:r>
      <w:r w:rsidRPr="00A24D9C">
        <w:rPr>
          <w:rFonts w:ascii="Calibri" w:hAnsi="Calibri" w:cs="Calibri"/>
          <w:sz w:val="22"/>
          <w:szCs w:val="22"/>
        </w:rPr>
        <w:t>and</w:t>
      </w:r>
      <w:r w:rsidRPr="00A24D9C">
        <w:rPr>
          <w:rFonts w:ascii="Calibri" w:hAnsi="Calibri" w:cs="Calibri"/>
          <w:spacing w:val="12"/>
          <w:sz w:val="22"/>
          <w:szCs w:val="22"/>
        </w:rPr>
        <w:t xml:space="preserve"> </w:t>
      </w:r>
      <w:r w:rsidRPr="00A24D9C">
        <w:rPr>
          <w:rFonts w:ascii="Calibri" w:hAnsi="Calibri" w:cs="Calibri"/>
          <w:sz w:val="22"/>
          <w:szCs w:val="22"/>
        </w:rPr>
        <w:t>certain</w:t>
      </w:r>
      <w:r w:rsidRPr="00A24D9C">
        <w:rPr>
          <w:rFonts w:ascii="Calibri" w:hAnsi="Calibri" w:cs="Calibri"/>
          <w:spacing w:val="10"/>
          <w:sz w:val="22"/>
          <w:szCs w:val="22"/>
        </w:rPr>
        <w:t xml:space="preserve"> </w:t>
      </w:r>
      <w:r w:rsidRPr="00A24D9C">
        <w:rPr>
          <w:rFonts w:ascii="Calibri" w:hAnsi="Calibri" w:cs="Calibri"/>
          <w:sz w:val="22"/>
          <w:szCs w:val="22"/>
        </w:rPr>
        <w:t>nonproportional</w:t>
      </w:r>
      <w:r w:rsidRPr="00A24D9C">
        <w:rPr>
          <w:rFonts w:ascii="Calibri" w:hAnsi="Calibri" w:cs="Calibri"/>
          <w:spacing w:val="10"/>
          <w:sz w:val="22"/>
          <w:szCs w:val="22"/>
        </w:rPr>
        <w:t xml:space="preserve"> </w:t>
      </w:r>
      <w:r w:rsidRPr="00A24D9C">
        <w:rPr>
          <w:rFonts w:ascii="Calibri" w:hAnsi="Calibri" w:cs="Calibri"/>
          <w:sz w:val="22"/>
          <w:szCs w:val="22"/>
        </w:rPr>
        <w:t>reinsurance</w:t>
      </w:r>
      <w:r w:rsidRPr="00A24D9C">
        <w:rPr>
          <w:rFonts w:ascii="Calibri" w:hAnsi="Calibri" w:cs="Calibri"/>
          <w:spacing w:val="13"/>
          <w:sz w:val="22"/>
          <w:szCs w:val="22"/>
        </w:rPr>
        <w:t xml:space="preserve"> </w:t>
      </w:r>
      <w:r w:rsidRPr="00A24D9C">
        <w:rPr>
          <w:rFonts w:ascii="Calibri" w:hAnsi="Calibri" w:cs="Calibri"/>
          <w:sz w:val="22"/>
          <w:szCs w:val="22"/>
        </w:rPr>
        <w:t>arrangements,</w:t>
      </w:r>
      <w:r w:rsidRPr="00A24D9C">
        <w:rPr>
          <w:rFonts w:ascii="Calibri" w:hAnsi="Calibri" w:cs="Calibri"/>
          <w:spacing w:val="13"/>
          <w:sz w:val="22"/>
          <w:szCs w:val="22"/>
        </w:rPr>
        <w:t xml:space="preserve"> </w:t>
      </w:r>
      <w:r w:rsidRPr="00A24D9C">
        <w:rPr>
          <w:rFonts w:ascii="Calibri" w:hAnsi="Calibri" w:cs="Calibri"/>
          <w:sz w:val="22"/>
          <w:szCs w:val="22"/>
        </w:rPr>
        <w:t>such</w:t>
      </w:r>
      <w:r w:rsidRPr="00A24D9C">
        <w:rPr>
          <w:rFonts w:ascii="Calibri" w:hAnsi="Calibri" w:cs="Calibri"/>
          <w:spacing w:val="12"/>
          <w:sz w:val="22"/>
          <w:szCs w:val="22"/>
        </w:rPr>
        <w:t xml:space="preserve"> </w:t>
      </w:r>
      <w:r w:rsidRPr="00A24D9C">
        <w:rPr>
          <w:rFonts w:ascii="Calibri" w:hAnsi="Calibri" w:cs="Calibri"/>
          <w:sz w:val="22"/>
          <w:szCs w:val="22"/>
        </w:rPr>
        <w:t>as stop</w:t>
      </w:r>
      <w:r w:rsidRPr="00A24D9C">
        <w:rPr>
          <w:rFonts w:ascii="Calibri" w:hAnsi="Calibri" w:cs="Calibri"/>
          <w:spacing w:val="54"/>
          <w:sz w:val="22"/>
          <w:szCs w:val="22"/>
        </w:rPr>
        <w:t xml:space="preserve"> </w:t>
      </w:r>
      <w:r w:rsidRPr="00A24D9C">
        <w:rPr>
          <w:rFonts w:ascii="Calibri" w:hAnsi="Calibri" w:cs="Calibri"/>
          <w:sz w:val="22"/>
          <w:szCs w:val="22"/>
        </w:rPr>
        <w:t>loss</w:t>
      </w:r>
      <w:r w:rsidRPr="00A24D9C">
        <w:rPr>
          <w:rFonts w:ascii="Calibri" w:hAnsi="Calibri" w:cs="Calibri"/>
          <w:spacing w:val="55"/>
          <w:sz w:val="22"/>
          <w:szCs w:val="22"/>
        </w:rPr>
        <w:t xml:space="preserve"> </w:t>
      </w:r>
      <w:r w:rsidRPr="00A24D9C">
        <w:rPr>
          <w:rFonts w:ascii="Calibri" w:hAnsi="Calibri" w:cs="Calibri"/>
          <w:sz w:val="22"/>
          <w:szCs w:val="22"/>
        </w:rPr>
        <w:t>and</w:t>
      </w:r>
      <w:r w:rsidRPr="00A24D9C">
        <w:rPr>
          <w:rFonts w:ascii="Calibri" w:hAnsi="Calibri" w:cs="Calibri"/>
          <w:spacing w:val="54"/>
          <w:sz w:val="22"/>
          <w:szCs w:val="22"/>
        </w:rPr>
        <w:t xml:space="preserve"> </w:t>
      </w:r>
      <w:r w:rsidRPr="00A24D9C">
        <w:rPr>
          <w:rFonts w:ascii="Calibri" w:hAnsi="Calibri" w:cs="Calibri"/>
          <w:sz w:val="22"/>
          <w:szCs w:val="22"/>
        </w:rPr>
        <w:t>catastrophe</w:t>
      </w:r>
      <w:r w:rsidRPr="00A24D9C">
        <w:rPr>
          <w:rFonts w:ascii="Calibri" w:hAnsi="Calibri" w:cs="Calibri"/>
          <w:spacing w:val="53"/>
          <w:sz w:val="22"/>
          <w:szCs w:val="22"/>
        </w:rPr>
        <w:t xml:space="preserve"> </w:t>
      </w:r>
      <w:r w:rsidRPr="00A24D9C">
        <w:rPr>
          <w:rFonts w:ascii="Calibri" w:hAnsi="Calibri" w:cs="Calibri"/>
          <w:sz w:val="22"/>
          <w:szCs w:val="22"/>
        </w:rPr>
        <w:t>reinsurance</w:t>
      </w:r>
      <w:r w:rsidRPr="00A24D9C">
        <w:rPr>
          <w:rFonts w:ascii="Calibri" w:hAnsi="Calibri" w:cs="Calibri"/>
          <w:spacing w:val="55"/>
          <w:sz w:val="22"/>
          <w:szCs w:val="22"/>
        </w:rPr>
        <w:t xml:space="preserve"> </w:t>
      </w:r>
      <w:r w:rsidRPr="00A24D9C">
        <w:rPr>
          <w:rFonts w:ascii="Calibri" w:hAnsi="Calibri" w:cs="Calibri"/>
          <w:sz w:val="22"/>
          <w:szCs w:val="22"/>
        </w:rPr>
        <w:t>are</w:t>
      </w:r>
      <w:r w:rsidRPr="00A24D9C">
        <w:rPr>
          <w:rFonts w:ascii="Calibri" w:hAnsi="Calibri" w:cs="Calibri"/>
          <w:spacing w:val="53"/>
          <w:sz w:val="22"/>
          <w:szCs w:val="22"/>
        </w:rPr>
        <w:t xml:space="preserve"> </w:t>
      </w:r>
      <w:r w:rsidRPr="00A24D9C">
        <w:rPr>
          <w:rFonts w:ascii="Calibri" w:hAnsi="Calibri" w:cs="Calibri"/>
          <w:sz w:val="22"/>
          <w:szCs w:val="22"/>
        </w:rPr>
        <w:t>exempt</w:t>
      </w:r>
      <w:r w:rsidRPr="00A24D9C">
        <w:rPr>
          <w:rFonts w:ascii="Calibri" w:hAnsi="Calibri" w:cs="Calibri"/>
          <w:spacing w:val="54"/>
          <w:sz w:val="22"/>
          <w:szCs w:val="22"/>
        </w:rPr>
        <w:t xml:space="preserve"> </w:t>
      </w:r>
      <w:r w:rsidRPr="00A24D9C">
        <w:rPr>
          <w:rFonts w:ascii="Calibri" w:hAnsi="Calibri" w:cs="Calibri"/>
          <w:sz w:val="22"/>
          <w:szCs w:val="22"/>
        </w:rPr>
        <w:t>because</w:t>
      </w:r>
      <w:r w:rsidRPr="00A24D9C">
        <w:rPr>
          <w:rFonts w:ascii="Calibri" w:hAnsi="Calibri" w:cs="Calibri"/>
          <w:spacing w:val="53"/>
          <w:sz w:val="22"/>
          <w:szCs w:val="22"/>
        </w:rPr>
        <w:t xml:space="preserve"> </w:t>
      </w:r>
      <w:r w:rsidRPr="00A24D9C">
        <w:rPr>
          <w:rFonts w:ascii="Calibri" w:hAnsi="Calibri" w:cs="Calibri"/>
          <w:sz w:val="22"/>
          <w:szCs w:val="22"/>
        </w:rPr>
        <w:t>these</w:t>
      </w:r>
      <w:r w:rsidRPr="00A24D9C">
        <w:rPr>
          <w:rFonts w:ascii="Calibri" w:hAnsi="Calibri" w:cs="Calibri"/>
          <w:spacing w:val="53"/>
          <w:sz w:val="22"/>
          <w:szCs w:val="22"/>
        </w:rPr>
        <w:t xml:space="preserve"> </w:t>
      </w:r>
      <w:r w:rsidRPr="00A24D9C">
        <w:rPr>
          <w:rFonts w:ascii="Calibri" w:hAnsi="Calibri" w:cs="Calibri"/>
          <w:sz w:val="22"/>
          <w:szCs w:val="22"/>
        </w:rPr>
        <w:t>do</w:t>
      </w:r>
      <w:r w:rsidRPr="00A24D9C">
        <w:rPr>
          <w:rFonts w:ascii="Calibri" w:hAnsi="Calibri" w:cs="Calibri"/>
          <w:spacing w:val="56"/>
          <w:sz w:val="22"/>
          <w:szCs w:val="22"/>
        </w:rPr>
        <w:t xml:space="preserve"> </w:t>
      </w:r>
      <w:r w:rsidRPr="00A24D9C">
        <w:rPr>
          <w:rFonts w:ascii="Calibri" w:hAnsi="Calibri" w:cs="Calibri"/>
          <w:sz w:val="22"/>
          <w:szCs w:val="22"/>
        </w:rPr>
        <w:t>not</w:t>
      </w:r>
      <w:r w:rsidRPr="00A24D9C">
        <w:rPr>
          <w:rFonts w:ascii="Calibri" w:hAnsi="Calibri" w:cs="Calibri"/>
          <w:spacing w:val="54"/>
          <w:sz w:val="22"/>
          <w:szCs w:val="22"/>
        </w:rPr>
        <w:t xml:space="preserve"> </w:t>
      </w:r>
      <w:r w:rsidRPr="00A24D9C">
        <w:rPr>
          <w:rFonts w:ascii="Calibri" w:hAnsi="Calibri" w:cs="Calibri"/>
          <w:sz w:val="22"/>
          <w:szCs w:val="22"/>
        </w:rPr>
        <w:t>normally</w:t>
      </w:r>
      <w:r w:rsidRPr="00A24D9C">
        <w:rPr>
          <w:rFonts w:ascii="Calibri" w:hAnsi="Calibri" w:cs="Calibri"/>
          <w:spacing w:val="55"/>
          <w:sz w:val="22"/>
          <w:szCs w:val="22"/>
        </w:rPr>
        <w:t xml:space="preserve"> </w:t>
      </w:r>
      <w:r w:rsidRPr="00A24D9C">
        <w:rPr>
          <w:rFonts w:ascii="Calibri" w:hAnsi="Calibri" w:cs="Calibri"/>
          <w:sz w:val="22"/>
          <w:szCs w:val="22"/>
        </w:rPr>
        <w:t>provide significant</w:t>
      </w:r>
      <w:r w:rsidRPr="00A24D9C">
        <w:rPr>
          <w:rFonts w:ascii="Calibri" w:hAnsi="Calibri" w:cs="Calibri"/>
          <w:spacing w:val="24"/>
          <w:sz w:val="22"/>
          <w:szCs w:val="22"/>
        </w:rPr>
        <w:t xml:space="preserve"> </w:t>
      </w:r>
      <w:r w:rsidRPr="00A24D9C">
        <w:rPr>
          <w:rFonts w:ascii="Calibri" w:hAnsi="Calibri" w:cs="Calibri"/>
          <w:sz w:val="22"/>
          <w:szCs w:val="22"/>
        </w:rPr>
        <w:t>surplus</w:t>
      </w:r>
      <w:r w:rsidRPr="00A24D9C">
        <w:rPr>
          <w:rFonts w:ascii="Calibri" w:hAnsi="Calibri" w:cs="Calibri"/>
          <w:spacing w:val="23"/>
          <w:sz w:val="22"/>
          <w:szCs w:val="22"/>
        </w:rPr>
        <w:t xml:space="preserve"> </w:t>
      </w:r>
      <w:r w:rsidRPr="00A24D9C">
        <w:rPr>
          <w:rFonts w:ascii="Calibri" w:hAnsi="Calibri" w:cs="Calibri"/>
          <w:sz w:val="22"/>
          <w:szCs w:val="22"/>
        </w:rPr>
        <w:t>relief</w:t>
      </w:r>
      <w:r w:rsidRPr="00A24D9C">
        <w:rPr>
          <w:rFonts w:ascii="Calibri" w:hAnsi="Calibri" w:cs="Calibri"/>
          <w:spacing w:val="23"/>
          <w:sz w:val="22"/>
          <w:szCs w:val="22"/>
        </w:rPr>
        <w:t xml:space="preserve"> </w:t>
      </w:r>
      <w:r w:rsidRPr="00A24D9C">
        <w:rPr>
          <w:rFonts w:ascii="Calibri" w:hAnsi="Calibri" w:cs="Calibri"/>
          <w:sz w:val="22"/>
          <w:szCs w:val="22"/>
        </w:rPr>
        <w:t>and</w:t>
      </w:r>
      <w:r w:rsidRPr="00A24D9C">
        <w:rPr>
          <w:rFonts w:ascii="Calibri" w:hAnsi="Calibri" w:cs="Calibri"/>
          <w:spacing w:val="23"/>
          <w:sz w:val="22"/>
          <w:szCs w:val="22"/>
        </w:rPr>
        <w:t xml:space="preserve"> </w:t>
      </w:r>
      <w:r w:rsidRPr="00A24D9C">
        <w:rPr>
          <w:rFonts w:ascii="Calibri" w:hAnsi="Calibri" w:cs="Calibri"/>
          <w:sz w:val="22"/>
          <w:szCs w:val="22"/>
        </w:rPr>
        <w:t>therefore</w:t>
      </w:r>
      <w:r w:rsidRPr="00A24D9C">
        <w:rPr>
          <w:rFonts w:ascii="Calibri" w:hAnsi="Calibri" w:cs="Calibri"/>
          <w:spacing w:val="23"/>
          <w:sz w:val="22"/>
          <w:szCs w:val="22"/>
        </w:rPr>
        <w:t xml:space="preserve"> </w:t>
      </w:r>
      <w:r w:rsidRPr="00A24D9C">
        <w:rPr>
          <w:rFonts w:ascii="Calibri" w:hAnsi="Calibri" w:cs="Calibri"/>
          <w:sz w:val="22"/>
          <w:szCs w:val="22"/>
        </w:rPr>
        <w:t>are</w:t>
      </w:r>
      <w:r w:rsidRPr="00A24D9C">
        <w:rPr>
          <w:rFonts w:ascii="Calibri" w:hAnsi="Calibri" w:cs="Calibri"/>
          <w:spacing w:val="22"/>
          <w:sz w:val="22"/>
          <w:szCs w:val="22"/>
        </w:rPr>
        <w:t xml:space="preserve"> </w:t>
      </w:r>
      <w:r w:rsidRPr="00A24D9C">
        <w:rPr>
          <w:rFonts w:ascii="Calibri" w:hAnsi="Calibri" w:cs="Calibri"/>
          <w:sz w:val="22"/>
          <w:szCs w:val="22"/>
        </w:rPr>
        <w:t>outside</w:t>
      </w:r>
      <w:r w:rsidRPr="00A24D9C">
        <w:rPr>
          <w:rFonts w:ascii="Calibri" w:hAnsi="Calibri" w:cs="Calibri"/>
          <w:spacing w:val="23"/>
          <w:sz w:val="22"/>
          <w:szCs w:val="22"/>
        </w:rPr>
        <w:t xml:space="preserve"> </w:t>
      </w:r>
      <w:r w:rsidRPr="00A24D9C">
        <w:rPr>
          <w:rFonts w:ascii="Calibri" w:hAnsi="Calibri" w:cs="Calibri"/>
          <w:sz w:val="22"/>
          <w:szCs w:val="22"/>
        </w:rPr>
        <w:t>the</w:t>
      </w:r>
      <w:r w:rsidRPr="00A24D9C">
        <w:rPr>
          <w:rFonts w:ascii="Calibri" w:hAnsi="Calibri" w:cs="Calibri"/>
          <w:spacing w:val="23"/>
          <w:sz w:val="22"/>
          <w:szCs w:val="22"/>
        </w:rPr>
        <w:t xml:space="preserve"> </w:t>
      </w:r>
      <w:r w:rsidRPr="00A24D9C">
        <w:rPr>
          <w:rFonts w:ascii="Calibri" w:hAnsi="Calibri" w:cs="Calibri"/>
          <w:sz w:val="22"/>
          <w:szCs w:val="22"/>
        </w:rPr>
        <w:t>scope</w:t>
      </w:r>
      <w:r w:rsidRPr="00A24D9C">
        <w:rPr>
          <w:rFonts w:ascii="Calibri" w:hAnsi="Calibri" w:cs="Calibri"/>
          <w:spacing w:val="23"/>
          <w:sz w:val="22"/>
          <w:szCs w:val="22"/>
        </w:rPr>
        <w:t xml:space="preserve"> </w:t>
      </w:r>
      <w:r w:rsidRPr="00A24D9C">
        <w:rPr>
          <w:rFonts w:ascii="Calibri" w:hAnsi="Calibri" w:cs="Calibri"/>
          <w:sz w:val="22"/>
          <w:szCs w:val="22"/>
        </w:rPr>
        <w:t>of</w:t>
      </w:r>
      <w:r w:rsidRPr="00A24D9C">
        <w:rPr>
          <w:rFonts w:ascii="Calibri" w:hAnsi="Calibri" w:cs="Calibri"/>
          <w:spacing w:val="24"/>
          <w:sz w:val="22"/>
          <w:szCs w:val="22"/>
        </w:rPr>
        <w:t xml:space="preserve"> </w:t>
      </w:r>
      <w:r w:rsidRPr="00A24D9C">
        <w:rPr>
          <w:rFonts w:ascii="Calibri" w:hAnsi="Calibri" w:cs="Calibri"/>
          <w:sz w:val="22"/>
          <w:szCs w:val="22"/>
        </w:rPr>
        <w:t>this</w:t>
      </w:r>
      <w:r w:rsidRPr="00A24D9C">
        <w:rPr>
          <w:rFonts w:ascii="Calibri" w:hAnsi="Calibri" w:cs="Calibri"/>
          <w:spacing w:val="23"/>
          <w:sz w:val="22"/>
          <w:szCs w:val="22"/>
        </w:rPr>
        <w:t xml:space="preserve"> </w:t>
      </w:r>
      <w:r w:rsidRPr="00A24D9C">
        <w:rPr>
          <w:rFonts w:ascii="Calibri" w:hAnsi="Calibri" w:cs="Calibri"/>
          <w:sz w:val="22"/>
          <w:szCs w:val="22"/>
        </w:rPr>
        <w:t>Appendix.</w:t>
      </w:r>
      <w:r w:rsidRPr="00A24D9C">
        <w:rPr>
          <w:rFonts w:ascii="Calibri" w:hAnsi="Calibri" w:cs="Calibri"/>
          <w:spacing w:val="23"/>
          <w:sz w:val="22"/>
          <w:szCs w:val="22"/>
        </w:rPr>
        <w:t xml:space="preserve"> </w:t>
      </w:r>
      <w:r w:rsidRPr="00A24D9C">
        <w:rPr>
          <w:rFonts w:ascii="Calibri" w:hAnsi="Calibri" w:cs="Calibri"/>
          <w:sz w:val="22"/>
          <w:szCs w:val="22"/>
        </w:rPr>
        <w:t>If</w:t>
      </w:r>
      <w:r w:rsidRPr="00A24D9C">
        <w:rPr>
          <w:rFonts w:ascii="Calibri" w:hAnsi="Calibri" w:cs="Calibri"/>
          <w:spacing w:val="23"/>
          <w:sz w:val="22"/>
          <w:szCs w:val="22"/>
        </w:rPr>
        <w:t xml:space="preserve"> </w:t>
      </w:r>
      <w:r w:rsidRPr="00A24D9C">
        <w:rPr>
          <w:rFonts w:ascii="Calibri" w:hAnsi="Calibri" w:cs="Calibri"/>
          <w:sz w:val="22"/>
          <w:szCs w:val="22"/>
        </w:rPr>
        <w:t>a</w:t>
      </w:r>
      <w:r w:rsidRPr="00A24D9C">
        <w:rPr>
          <w:rFonts w:ascii="Calibri" w:hAnsi="Calibri" w:cs="Calibri"/>
          <w:spacing w:val="23"/>
          <w:sz w:val="22"/>
          <w:szCs w:val="22"/>
        </w:rPr>
        <w:t xml:space="preserve"> </w:t>
      </w:r>
      <w:r w:rsidRPr="00A24D9C">
        <w:rPr>
          <w:rFonts w:ascii="Calibri" w:hAnsi="Calibri" w:cs="Calibri"/>
          <w:sz w:val="22"/>
          <w:szCs w:val="22"/>
        </w:rPr>
        <w:t>catastrophe arrangement</w:t>
      </w:r>
      <w:r w:rsidRPr="00A24D9C">
        <w:rPr>
          <w:rFonts w:ascii="Calibri" w:hAnsi="Calibri" w:cs="Calibri"/>
          <w:spacing w:val="6"/>
          <w:sz w:val="22"/>
          <w:szCs w:val="22"/>
        </w:rPr>
        <w:t xml:space="preserve"> </w:t>
      </w:r>
      <w:r w:rsidRPr="00A24D9C">
        <w:rPr>
          <w:rFonts w:ascii="Calibri" w:hAnsi="Calibri" w:cs="Calibri"/>
          <w:sz w:val="22"/>
          <w:szCs w:val="22"/>
        </w:rPr>
        <w:t>takes</w:t>
      </w:r>
      <w:r w:rsidRPr="00A24D9C">
        <w:rPr>
          <w:rFonts w:ascii="Calibri" w:hAnsi="Calibri" w:cs="Calibri"/>
          <w:spacing w:val="5"/>
          <w:sz w:val="22"/>
          <w:szCs w:val="22"/>
        </w:rPr>
        <w:t xml:space="preserve"> </w:t>
      </w:r>
      <w:r w:rsidRPr="00A24D9C">
        <w:rPr>
          <w:rFonts w:ascii="Calibri" w:hAnsi="Calibri" w:cs="Calibri"/>
          <w:sz w:val="22"/>
          <w:szCs w:val="22"/>
        </w:rPr>
        <w:t>a</w:t>
      </w:r>
      <w:r w:rsidRPr="00A24D9C">
        <w:rPr>
          <w:rFonts w:ascii="Calibri" w:hAnsi="Calibri" w:cs="Calibri"/>
          <w:spacing w:val="5"/>
          <w:sz w:val="22"/>
          <w:szCs w:val="22"/>
        </w:rPr>
        <w:t xml:space="preserve"> </w:t>
      </w:r>
      <w:r w:rsidRPr="00A24D9C">
        <w:rPr>
          <w:rFonts w:ascii="Calibri" w:hAnsi="Calibri" w:cs="Calibri"/>
          <w:sz w:val="22"/>
          <w:szCs w:val="22"/>
        </w:rPr>
        <w:t>reserve</w:t>
      </w:r>
      <w:r w:rsidRPr="00A24D9C">
        <w:rPr>
          <w:rFonts w:ascii="Calibri" w:hAnsi="Calibri" w:cs="Calibri"/>
          <w:spacing w:val="5"/>
          <w:sz w:val="22"/>
          <w:szCs w:val="22"/>
        </w:rPr>
        <w:t xml:space="preserve"> </w:t>
      </w:r>
      <w:r w:rsidRPr="00A24D9C">
        <w:rPr>
          <w:rFonts w:ascii="Calibri" w:hAnsi="Calibri" w:cs="Calibri"/>
          <w:sz w:val="22"/>
          <w:szCs w:val="22"/>
        </w:rPr>
        <w:t>credit</w:t>
      </w:r>
      <w:r w:rsidRPr="00A24D9C">
        <w:rPr>
          <w:rFonts w:ascii="Calibri" w:hAnsi="Calibri" w:cs="Calibri"/>
          <w:spacing w:val="6"/>
          <w:sz w:val="22"/>
          <w:szCs w:val="22"/>
        </w:rPr>
        <w:t xml:space="preserve"> </w:t>
      </w:r>
      <w:r w:rsidRPr="00A24D9C">
        <w:rPr>
          <w:rFonts w:ascii="Calibri" w:hAnsi="Calibri" w:cs="Calibri"/>
          <w:sz w:val="22"/>
          <w:szCs w:val="22"/>
        </w:rPr>
        <w:t>for</w:t>
      </w:r>
      <w:r w:rsidRPr="00A24D9C">
        <w:rPr>
          <w:rFonts w:ascii="Calibri" w:hAnsi="Calibri" w:cs="Calibri"/>
          <w:spacing w:val="5"/>
          <w:sz w:val="22"/>
          <w:szCs w:val="22"/>
        </w:rPr>
        <w:t xml:space="preserve"> </w:t>
      </w:r>
      <w:r w:rsidRPr="00A24D9C">
        <w:rPr>
          <w:rFonts w:ascii="Calibri" w:hAnsi="Calibri" w:cs="Calibri"/>
          <w:sz w:val="22"/>
          <w:szCs w:val="22"/>
        </w:rPr>
        <w:t>actual</w:t>
      </w:r>
      <w:r w:rsidRPr="00A24D9C">
        <w:rPr>
          <w:rFonts w:ascii="Calibri" w:hAnsi="Calibri" w:cs="Calibri"/>
          <w:spacing w:val="5"/>
          <w:sz w:val="22"/>
          <w:szCs w:val="22"/>
        </w:rPr>
        <w:t xml:space="preserve"> </w:t>
      </w:r>
      <w:r w:rsidRPr="00A24D9C">
        <w:rPr>
          <w:rFonts w:ascii="Calibri" w:hAnsi="Calibri" w:cs="Calibri"/>
          <w:sz w:val="22"/>
          <w:szCs w:val="22"/>
        </w:rPr>
        <w:t>losses</w:t>
      </w:r>
      <w:r w:rsidRPr="00A24D9C">
        <w:rPr>
          <w:rFonts w:ascii="Calibri" w:hAnsi="Calibri" w:cs="Calibri"/>
          <w:spacing w:val="5"/>
          <w:sz w:val="22"/>
          <w:szCs w:val="22"/>
        </w:rPr>
        <w:t xml:space="preserve"> </w:t>
      </w:r>
      <w:r w:rsidRPr="00A24D9C">
        <w:rPr>
          <w:rFonts w:ascii="Calibri" w:hAnsi="Calibri" w:cs="Calibri"/>
          <w:sz w:val="22"/>
          <w:szCs w:val="22"/>
        </w:rPr>
        <w:t>beyond</w:t>
      </w:r>
      <w:r w:rsidRPr="00A24D9C">
        <w:rPr>
          <w:rFonts w:ascii="Calibri" w:hAnsi="Calibri" w:cs="Calibri"/>
          <w:spacing w:val="6"/>
          <w:sz w:val="22"/>
          <w:szCs w:val="22"/>
        </w:rPr>
        <w:t xml:space="preserve"> </w:t>
      </w:r>
      <w:r w:rsidRPr="00A24D9C">
        <w:rPr>
          <w:rFonts w:ascii="Calibri" w:hAnsi="Calibri" w:cs="Calibri"/>
          <w:sz w:val="22"/>
          <w:szCs w:val="22"/>
        </w:rPr>
        <w:t>the</w:t>
      </w:r>
      <w:r w:rsidRPr="00A24D9C">
        <w:rPr>
          <w:rFonts w:ascii="Calibri" w:hAnsi="Calibri" w:cs="Calibri"/>
          <w:spacing w:val="5"/>
          <w:sz w:val="22"/>
          <w:szCs w:val="22"/>
        </w:rPr>
        <w:t xml:space="preserve"> </w:t>
      </w:r>
      <w:r w:rsidRPr="00A24D9C">
        <w:rPr>
          <w:rFonts w:ascii="Calibri" w:hAnsi="Calibri" w:cs="Calibri"/>
          <w:sz w:val="22"/>
          <w:szCs w:val="22"/>
        </w:rPr>
        <w:t>attachment</w:t>
      </w:r>
      <w:r w:rsidRPr="00A24D9C">
        <w:rPr>
          <w:rFonts w:ascii="Calibri" w:hAnsi="Calibri" w:cs="Calibri"/>
          <w:spacing w:val="7"/>
          <w:sz w:val="22"/>
          <w:szCs w:val="22"/>
        </w:rPr>
        <w:t xml:space="preserve"> </w:t>
      </w:r>
      <w:r w:rsidRPr="00A24D9C">
        <w:rPr>
          <w:rFonts w:ascii="Calibri" w:hAnsi="Calibri" w:cs="Calibri"/>
          <w:sz w:val="22"/>
          <w:szCs w:val="22"/>
        </w:rPr>
        <w:t>point</w:t>
      </w:r>
      <w:r w:rsidRPr="00A24D9C">
        <w:rPr>
          <w:rFonts w:ascii="Calibri" w:hAnsi="Calibri" w:cs="Calibri"/>
          <w:spacing w:val="6"/>
          <w:sz w:val="22"/>
          <w:szCs w:val="22"/>
        </w:rPr>
        <w:t xml:space="preserve"> </w:t>
      </w:r>
      <w:r w:rsidRPr="00A24D9C">
        <w:rPr>
          <w:rFonts w:ascii="Calibri" w:hAnsi="Calibri" w:cs="Calibri"/>
          <w:sz w:val="22"/>
          <w:szCs w:val="22"/>
        </w:rPr>
        <w:t>or</w:t>
      </w:r>
      <w:r w:rsidRPr="00A24D9C">
        <w:rPr>
          <w:rFonts w:ascii="Calibri" w:hAnsi="Calibri" w:cs="Calibri"/>
          <w:spacing w:val="5"/>
          <w:sz w:val="22"/>
          <w:szCs w:val="22"/>
        </w:rPr>
        <w:t xml:space="preserve"> </w:t>
      </w:r>
      <w:r w:rsidRPr="00A24D9C">
        <w:rPr>
          <w:rFonts w:ascii="Calibri" w:hAnsi="Calibri" w:cs="Calibri"/>
          <w:sz w:val="22"/>
          <w:szCs w:val="22"/>
        </w:rPr>
        <w:t>the</w:t>
      </w:r>
      <w:r w:rsidRPr="00A24D9C">
        <w:rPr>
          <w:rFonts w:ascii="Calibri" w:hAnsi="Calibri" w:cs="Calibri"/>
          <w:spacing w:val="5"/>
          <w:sz w:val="22"/>
          <w:szCs w:val="22"/>
        </w:rPr>
        <w:t xml:space="preserve"> </w:t>
      </w:r>
      <w:r w:rsidRPr="00A24D9C">
        <w:rPr>
          <w:rFonts w:ascii="Calibri" w:hAnsi="Calibri" w:cs="Calibri"/>
          <w:sz w:val="22"/>
          <w:szCs w:val="22"/>
        </w:rPr>
        <w:t>unearned premium</w:t>
      </w:r>
      <w:r w:rsidRPr="00A24D9C">
        <w:rPr>
          <w:rFonts w:ascii="Calibri" w:hAnsi="Calibri" w:cs="Calibri"/>
          <w:spacing w:val="35"/>
          <w:sz w:val="22"/>
          <w:szCs w:val="22"/>
        </w:rPr>
        <w:t xml:space="preserve"> </w:t>
      </w:r>
      <w:r w:rsidRPr="00A24D9C">
        <w:rPr>
          <w:rFonts w:ascii="Calibri" w:hAnsi="Calibri" w:cs="Calibri"/>
          <w:sz w:val="22"/>
          <w:szCs w:val="22"/>
        </w:rPr>
        <w:t>reserve</w:t>
      </w:r>
      <w:r w:rsidRPr="00A24D9C">
        <w:rPr>
          <w:rFonts w:ascii="Calibri" w:hAnsi="Calibri" w:cs="Calibri"/>
          <w:spacing w:val="32"/>
          <w:sz w:val="22"/>
          <w:szCs w:val="22"/>
        </w:rPr>
        <w:t xml:space="preserve"> </w:t>
      </w:r>
      <w:r w:rsidRPr="00A24D9C">
        <w:rPr>
          <w:rFonts w:ascii="Calibri" w:hAnsi="Calibri" w:cs="Calibri"/>
          <w:sz w:val="22"/>
          <w:szCs w:val="22"/>
        </w:rPr>
        <w:t>(UPR)</w:t>
      </w:r>
      <w:r w:rsidRPr="00A24D9C">
        <w:rPr>
          <w:rFonts w:ascii="Calibri" w:hAnsi="Calibri" w:cs="Calibri"/>
          <w:spacing w:val="35"/>
          <w:sz w:val="22"/>
          <w:szCs w:val="22"/>
        </w:rPr>
        <w:t xml:space="preserve"> </w:t>
      </w:r>
      <w:r w:rsidRPr="00A24D9C">
        <w:rPr>
          <w:rFonts w:ascii="Calibri" w:hAnsi="Calibri" w:cs="Calibri"/>
          <w:sz w:val="22"/>
          <w:szCs w:val="22"/>
        </w:rPr>
        <w:t>of</w:t>
      </w:r>
      <w:r w:rsidRPr="00A24D9C">
        <w:rPr>
          <w:rFonts w:ascii="Calibri" w:hAnsi="Calibri" w:cs="Calibri"/>
          <w:spacing w:val="34"/>
          <w:sz w:val="22"/>
          <w:szCs w:val="22"/>
        </w:rPr>
        <w:t xml:space="preserve"> </w:t>
      </w:r>
      <w:r w:rsidRPr="00A24D9C">
        <w:rPr>
          <w:rFonts w:ascii="Calibri" w:hAnsi="Calibri" w:cs="Calibri"/>
          <w:sz w:val="22"/>
          <w:szCs w:val="22"/>
        </w:rPr>
        <w:t>the</w:t>
      </w:r>
      <w:r w:rsidRPr="00A24D9C">
        <w:rPr>
          <w:rFonts w:ascii="Calibri" w:hAnsi="Calibri" w:cs="Calibri"/>
          <w:spacing w:val="33"/>
          <w:sz w:val="22"/>
          <w:szCs w:val="22"/>
        </w:rPr>
        <w:t xml:space="preserve"> </w:t>
      </w:r>
      <w:r w:rsidRPr="00A24D9C">
        <w:rPr>
          <w:rFonts w:ascii="Calibri" w:hAnsi="Calibri" w:cs="Calibri"/>
          <w:sz w:val="22"/>
          <w:szCs w:val="22"/>
        </w:rPr>
        <w:t>current</w:t>
      </w:r>
      <w:r w:rsidRPr="00A24D9C">
        <w:rPr>
          <w:rFonts w:ascii="Calibri" w:hAnsi="Calibri" w:cs="Calibri"/>
          <w:spacing w:val="33"/>
          <w:sz w:val="22"/>
          <w:szCs w:val="22"/>
        </w:rPr>
        <w:t xml:space="preserve"> </w:t>
      </w:r>
      <w:r w:rsidRPr="00A24D9C">
        <w:rPr>
          <w:rFonts w:ascii="Calibri" w:hAnsi="Calibri" w:cs="Calibri"/>
          <w:sz w:val="22"/>
          <w:szCs w:val="22"/>
        </w:rPr>
        <w:t>year's</w:t>
      </w:r>
      <w:r w:rsidRPr="00A24D9C">
        <w:rPr>
          <w:rFonts w:ascii="Calibri" w:hAnsi="Calibri" w:cs="Calibri"/>
          <w:spacing w:val="34"/>
          <w:sz w:val="22"/>
          <w:szCs w:val="22"/>
        </w:rPr>
        <w:t xml:space="preserve"> </w:t>
      </w:r>
      <w:r w:rsidRPr="00A24D9C">
        <w:rPr>
          <w:rFonts w:ascii="Calibri" w:hAnsi="Calibri" w:cs="Calibri"/>
          <w:sz w:val="22"/>
          <w:szCs w:val="22"/>
        </w:rPr>
        <w:t>premium,</w:t>
      </w:r>
      <w:r w:rsidRPr="00A24D9C">
        <w:rPr>
          <w:rFonts w:ascii="Calibri" w:hAnsi="Calibri" w:cs="Calibri"/>
          <w:spacing w:val="32"/>
          <w:sz w:val="22"/>
          <w:szCs w:val="22"/>
        </w:rPr>
        <w:t xml:space="preserve"> </w:t>
      </w:r>
      <w:r w:rsidRPr="00A24D9C">
        <w:rPr>
          <w:rFonts w:ascii="Calibri" w:hAnsi="Calibri" w:cs="Calibri"/>
          <w:sz w:val="22"/>
          <w:szCs w:val="22"/>
        </w:rPr>
        <w:t>there</w:t>
      </w:r>
      <w:r w:rsidRPr="00A24D9C">
        <w:rPr>
          <w:rFonts w:ascii="Calibri" w:hAnsi="Calibri" w:cs="Calibri"/>
          <w:spacing w:val="33"/>
          <w:sz w:val="22"/>
          <w:szCs w:val="22"/>
        </w:rPr>
        <w:t xml:space="preserve"> </w:t>
      </w:r>
      <w:r w:rsidRPr="00A24D9C">
        <w:rPr>
          <w:rFonts w:ascii="Calibri" w:hAnsi="Calibri" w:cs="Calibri"/>
          <w:sz w:val="22"/>
          <w:szCs w:val="22"/>
        </w:rPr>
        <w:t>will</w:t>
      </w:r>
      <w:r w:rsidRPr="00A24D9C">
        <w:rPr>
          <w:rFonts w:ascii="Calibri" w:hAnsi="Calibri" w:cs="Calibri"/>
          <w:spacing w:val="34"/>
          <w:sz w:val="22"/>
          <w:szCs w:val="22"/>
        </w:rPr>
        <w:t xml:space="preserve"> </w:t>
      </w:r>
      <w:r w:rsidRPr="00A24D9C">
        <w:rPr>
          <w:rFonts w:ascii="Calibri" w:hAnsi="Calibri" w:cs="Calibri"/>
          <w:sz w:val="22"/>
          <w:szCs w:val="22"/>
        </w:rPr>
        <w:t>most</w:t>
      </w:r>
      <w:r w:rsidRPr="00A24D9C">
        <w:rPr>
          <w:rFonts w:ascii="Calibri" w:hAnsi="Calibri" w:cs="Calibri"/>
          <w:spacing w:val="33"/>
          <w:sz w:val="22"/>
          <w:szCs w:val="22"/>
        </w:rPr>
        <w:t xml:space="preserve"> </w:t>
      </w:r>
      <w:r w:rsidRPr="00A24D9C">
        <w:rPr>
          <w:rFonts w:ascii="Calibri" w:hAnsi="Calibri" w:cs="Calibri"/>
          <w:sz w:val="22"/>
          <w:szCs w:val="22"/>
        </w:rPr>
        <w:t>likely</w:t>
      </w:r>
      <w:r w:rsidRPr="00A24D9C">
        <w:rPr>
          <w:rFonts w:ascii="Calibri" w:hAnsi="Calibri" w:cs="Calibri"/>
          <w:spacing w:val="34"/>
          <w:sz w:val="22"/>
          <w:szCs w:val="22"/>
        </w:rPr>
        <w:t xml:space="preserve"> </w:t>
      </w:r>
      <w:r w:rsidRPr="00A24D9C">
        <w:rPr>
          <w:rFonts w:ascii="Calibri" w:hAnsi="Calibri" w:cs="Calibri"/>
          <w:sz w:val="22"/>
          <w:szCs w:val="22"/>
        </w:rPr>
        <w:t>be</w:t>
      </w:r>
      <w:r w:rsidRPr="00A24D9C">
        <w:rPr>
          <w:rFonts w:ascii="Calibri" w:hAnsi="Calibri" w:cs="Calibri"/>
          <w:spacing w:val="33"/>
          <w:sz w:val="22"/>
          <w:szCs w:val="22"/>
        </w:rPr>
        <w:t xml:space="preserve"> </w:t>
      </w:r>
      <w:r w:rsidRPr="00A24D9C">
        <w:rPr>
          <w:rFonts w:ascii="Calibri" w:hAnsi="Calibri" w:cs="Calibri"/>
          <w:sz w:val="22"/>
          <w:szCs w:val="22"/>
        </w:rPr>
        <w:t>no</w:t>
      </w:r>
      <w:r w:rsidRPr="00A24D9C">
        <w:rPr>
          <w:rFonts w:ascii="Calibri" w:hAnsi="Calibri" w:cs="Calibri"/>
          <w:spacing w:val="35"/>
          <w:sz w:val="22"/>
          <w:szCs w:val="22"/>
        </w:rPr>
        <w:t xml:space="preserve"> </w:t>
      </w:r>
      <w:r w:rsidRPr="00A24D9C">
        <w:rPr>
          <w:rFonts w:ascii="Calibri" w:hAnsi="Calibri" w:cs="Calibri"/>
          <w:sz w:val="22"/>
          <w:szCs w:val="22"/>
        </w:rPr>
        <w:t>regulatory concern.</w:t>
      </w:r>
    </w:p>
    <w:p w14:paraId="6E477665" w14:textId="77777777" w:rsidR="00EB64BD" w:rsidRPr="00A24D9C" w:rsidRDefault="00EB64BD" w:rsidP="00500AAC">
      <w:pPr>
        <w:overflowPunct w:val="0"/>
        <w:autoSpaceDE w:val="0"/>
        <w:autoSpaceDN w:val="0"/>
        <w:spacing w:before="1"/>
        <w:ind w:left="1334"/>
        <w:rPr>
          <w:rFonts w:ascii="Calibri" w:hAnsi="Calibri" w:cs="Calibri"/>
          <w:sz w:val="22"/>
          <w:szCs w:val="22"/>
        </w:rPr>
      </w:pPr>
    </w:p>
    <w:p w14:paraId="4696046A" w14:textId="77777777" w:rsidR="00EB64BD" w:rsidRPr="00A24D9C" w:rsidRDefault="00EB64BD" w:rsidP="00500AAC">
      <w:pPr>
        <w:overflowPunct w:val="0"/>
        <w:autoSpaceDE w:val="0"/>
        <w:autoSpaceDN w:val="0"/>
        <w:spacing w:line="252" w:lineRule="auto"/>
        <w:ind w:left="1373" w:right="90"/>
        <w:jc w:val="both"/>
        <w:rPr>
          <w:rFonts w:ascii="Calibri" w:hAnsi="Calibri" w:cs="Calibri"/>
          <w:sz w:val="22"/>
          <w:szCs w:val="22"/>
        </w:rPr>
      </w:pPr>
      <w:r w:rsidRPr="00A24D9C">
        <w:rPr>
          <w:rFonts w:ascii="Calibri" w:hAnsi="Calibri" w:cs="Calibri"/>
          <w:sz w:val="22"/>
          <w:szCs w:val="22"/>
        </w:rPr>
        <w:t>Similarly,</w:t>
      </w:r>
      <w:r w:rsidRPr="00A24D9C">
        <w:rPr>
          <w:rFonts w:ascii="Calibri" w:hAnsi="Calibri" w:cs="Calibri"/>
          <w:spacing w:val="5"/>
          <w:sz w:val="22"/>
          <w:szCs w:val="22"/>
        </w:rPr>
        <w:t xml:space="preserve"> </w:t>
      </w:r>
      <w:r w:rsidRPr="00A24D9C">
        <w:rPr>
          <w:rFonts w:ascii="Calibri" w:hAnsi="Calibri" w:cs="Calibri"/>
          <w:sz w:val="22"/>
          <w:szCs w:val="22"/>
        </w:rPr>
        <w:t>if</w:t>
      </w:r>
      <w:r w:rsidRPr="00A24D9C">
        <w:rPr>
          <w:rFonts w:ascii="Calibri" w:hAnsi="Calibri" w:cs="Calibri"/>
          <w:spacing w:val="6"/>
          <w:sz w:val="22"/>
          <w:szCs w:val="22"/>
        </w:rPr>
        <w:t xml:space="preserve"> </w:t>
      </w:r>
      <w:r w:rsidRPr="00A24D9C">
        <w:rPr>
          <w:rFonts w:ascii="Calibri" w:hAnsi="Calibri" w:cs="Calibri"/>
          <w:sz w:val="22"/>
          <w:szCs w:val="22"/>
        </w:rPr>
        <w:t>a</w:t>
      </w:r>
      <w:r w:rsidRPr="00A24D9C">
        <w:rPr>
          <w:rFonts w:ascii="Calibri" w:hAnsi="Calibri" w:cs="Calibri"/>
          <w:spacing w:val="6"/>
          <w:sz w:val="22"/>
          <w:szCs w:val="22"/>
        </w:rPr>
        <w:t xml:space="preserve"> </w:t>
      </w:r>
      <w:r w:rsidRPr="00A24D9C">
        <w:rPr>
          <w:rFonts w:ascii="Calibri" w:hAnsi="Calibri" w:cs="Calibri"/>
          <w:sz w:val="22"/>
          <w:szCs w:val="22"/>
        </w:rPr>
        <w:t>YRT</w:t>
      </w:r>
      <w:r w:rsidRPr="00A24D9C">
        <w:rPr>
          <w:rFonts w:ascii="Calibri" w:hAnsi="Calibri" w:cs="Calibri"/>
          <w:spacing w:val="6"/>
          <w:sz w:val="22"/>
          <w:szCs w:val="22"/>
        </w:rPr>
        <w:t xml:space="preserve"> </w:t>
      </w:r>
      <w:r w:rsidRPr="00A24D9C">
        <w:rPr>
          <w:rFonts w:ascii="Calibri" w:hAnsi="Calibri" w:cs="Calibri"/>
          <w:sz w:val="22"/>
          <w:szCs w:val="22"/>
        </w:rPr>
        <w:t>treaty</w:t>
      </w:r>
      <w:r w:rsidRPr="00A24D9C">
        <w:rPr>
          <w:rFonts w:ascii="Calibri" w:hAnsi="Calibri" w:cs="Calibri"/>
          <w:spacing w:val="6"/>
          <w:sz w:val="22"/>
          <w:szCs w:val="22"/>
        </w:rPr>
        <w:t xml:space="preserve"> </w:t>
      </w:r>
      <w:r w:rsidRPr="00A24D9C">
        <w:rPr>
          <w:rFonts w:ascii="Calibri" w:hAnsi="Calibri" w:cs="Calibri"/>
          <w:sz w:val="22"/>
          <w:szCs w:val="22"/>
        </w:rPr>
        <w:t>provides</w:t>
      </w:r>
      <w:r w:rsidRPr="00A24D9C">
        <w:rPr>
          <w:rFonts w:ascii="Calibri" w:hAnsi="Calibri" w:cs="Calibri"/>
          <w:spacing w:val="7"/>
          <w:sz w:val="22"/>
          <w:szCs w:val="22"/>
        </w:rPr>
        <w:t xml:space="preserve"> </w:t>
      </w:r>
      <w:r w:rsidRPr="00A24D9C">
        <w:rPr>
          <w:rFonts w:ascii="Calibri" w:hAnsi="Calibri" w:cs="Calibri"/>
          <w:sz w:val="22"/>
          <w:szCs w:val="22"/>
        </w:rPr>
        <w:t>incidental</w:t>
      </w:r>
      <w:r w:rsidRPr="00A24D9C">
        <w:rPr>
          <w:rFonts w:ascii="Calibri" w:hAnsi="Calibri" w:cs="Calibri"/>
          <w:spacing w:val="6"/>
          <w:sz w:val="22"/>
          <w:szCs w:val="22"/>
        </w:rPr>
        <w:t xml:space="preserve"> </w:t>
      </w:r>
      <w:r w:rsidRPr="00A24D9C">
        <w:rPr>
          <w:rFonts w:ascii="Calibri" w:hAnsi="Calibri" w:cs="Calibri"/>
          <w:sz w:val="22"/>
          <w:szCs w:val="22"/>
        </w:rPr>
        <w:t>reserve</w:t>
      </w:r>
      <w:r w:rsidRPr="00A24D9C">
        <w:rPr>
          <w:rFonts w:ascii="Calibri" w:hAnsi="Calibri" w:cs="Calibri"/>
          <w:spacing w:val="5"/>
          <w:sz w:val="22"/>
          <w:szCs w:val="22"/>
        </w:rPr>
        <w:t xml:space="preserve"> </w:t>
      </w:r>
      <w:r w:rsidRPr="00A24D9C">
        <w:rPr>
          <w:rFonts w:ascii="Calibri" w:hAnsi="Calibri" w:cs="Calibri"/>
          <w:sz w:val="22"/>
          <w:szCs w:val="22"/>
        </w:rPr>
        <w:t>credits</w:t>
      </w:r>
      <w:r w:rsidRPr="00A24D9C">
        <w:rPr>
          <w:rFonts w:ascii="Calibri" w:hAnsi="Calibri" w:cs="Calibri"/>
          <w:spacing w:val="5"/>
          <w:sz w:val="22"/>
          <w:szCs w:val="22"/>
        </w:rPr>
        <w:t xml:space="preserve"> </w:t>
      </w:r>
      <w:r w:rsidRPr="00A24D9C">
        <w:rPr>
          <w:rFonts w:ascii="Calibri" w:hAnsi="Calibri" w:cs="Calibri"/>
          <w:sz w:val="22"/>
          <w:szCs w:val="22"/>
        </w:rPr>
        <w:t>for</w:t>
      </w:r>
      <w:r w:rsidRPr="00A24D9C">
        <w:rPr>
          <w:rFonts w:ascii="Calibri" w:hAnsi="Calibri" w:cs="Calibri"/>
          <w:spacing w:val="5"/>
          <w:sz w:val="22"/>
          <w:szCs w:val="22"/>
        </w:rPr>
        <w:t xml:space="preserve"> </w:t>
      </w:r>
      <w:r w:rsidRPr="00A24D9C">
        <w:rPr>
          <w:rFonts w:ascii="Calibri" w:hAnsi="Calibri" w:cs="Calibri"/>
          <w:sz w:val="22"/>
          <w:szCs w:val="22"/>
        </w:rPr>
        <w:t>the</w:t>
      </w:r>
      <w:r w:rsidRPr="00A24D9C">
        <w:rPr>
          <w:rFonts w:ascii="Calibri" w:hAnsi="Calibri" w:cs="Calibri"/>
          <w:spacing w:val="7"/>
          <w:sz w:val="22"/>
          <w:szCs w:val="22"/>
        </w:rPr>
        <w:t xml:space="preserve"> </w:t>
      </w:r>
      <w:r w:rsidRPr="00A24D9C">
        <w:rPr>
          <w:rFonts w:ascii="Calibri" w:hAnsi="Calibri" w:cs="Calibri"/>
          <w:sz w:val="22"/>
          <w:szCs w:val="22"/>
        </w:rPr>
        <w:t>ceding</w:t>
      </w:r>
      <w:r w:rsidRPr="00A24D9C">
        <w:rPr>
          <w:rFonts w:ascii="Calibri" w:hAnsi="Calibri" w:cs="Calibri"/>
          <w:spacing w:val="6"/>
          <w:sz w:val="22"/>
          <w:szCs w:val="22"/>
        </w:rPr>
        <w:t xml:space="preserve"> </w:t>
      </w:r>
      <w:r w:rsidRPr="00A24D9C">
        <w:rPr>
          <w:rFonts w:ascii="Calibri" w:hAnsi="Calibri" w:cs="Calibri"/>
          <w:sz w:val="22"/>
          <w:szCs w:val="22"/>
        </w:rPr>
        <w:t>insurer’s</w:t>
      </w:r>
      <w:r w:rsidRPr="00A24D9C">
        <w:rPr>
          <w:rFonts w:ascii="Calibri" w:hAnsi="Calibri" w:cs="Calibri"/>
          <w:spacing w:val="5"/>
          <w:sz w:val="22"/>
          <w:szCs w:val="22"/>
        </w:rPr>
        <w:t xml:space="preserve"> </w:t>
      </w:r>
      <w:r w:rsidRPr="00A24D9C">
        <w:rPr>
          <w:rFonts w:ascii="Calibri" w:hAnsi="Calibri" w:cs="Calibri"/>
          <w:sz w:val="22"/>
          <w:szCs w:val="22"/>
        </w:rPr>
        <w:t>net</w:t>
      </w:r>
      <w:r w:rsidRPr="00A24D9C">
        <w:rPr>
          <w:rFonts w:ascii="Calibri" w:hAnsi="Calibri" w:cs="Calibri"/>
          <w:spacing w:val="6"/>
          <w:sz w:val="22"/>
          <w:szCs w:val="22"/>
        </w:rPr>
        <w:t xml:space="preserve"> </w:t>
      </w:r>
      <w:r w:rsidRPr="00A24D9C">
        <w:rPr>
          <w:rFonts w:ascii="Calibri" w:hAnsi="Calibri" w:cs="Calibri"/>
          <w:sz w:val="22"/>
          <w:szCs w:val="22"/>
        </w:rPr>
        <w:t>amount</w:t>
      </w:r>
      <w:r w:rsidRPr="00A24D9C">
        <w:rPr>
          <w:rFonts w:ascii="Calibri" w:hAnsi="Calibri" w:cs="Calibri"/>
          <w:spacing w:val="6"/>
          <w:sz w:val="22"/>
          <w:szCs w:val="22"/>
        </w:rPr>
        <w:t xml:space="preserve"> </w:t>
      </w:r>
      <w:r w:rsidRPr="00A24D9C">
        <w:rPr>
          <w:rFonts w:ascii="Calibri" w:hAnsi="Calibri" w:cs="Calibri"/>
          <w:sz w:val="22"/>
          <w:szCs w:val="22"/>
        </w:rPr>
        <w:t>at risk for the year</w:t>
      </w:r>
      <w:r w:rsidRPr="00A24D9C">
        <w:rPr>
          <w:rFonts w:ascii="Calibri" w:hAnsi="Calibri" w:cs="Calibri"/>
          <w:spacing w:val="-1"/>
          <w:sz w:val="22"/>
          <w:szCs w:val="22"/>
        </w:rPr>
        <w:t xml:space="preserve"> </w:t>
      </w:r>
      <w:r w:rsidRPr="00A24D9C">
        <w:rPr>
          <w:rFonts w:ascii="Calibri" w:hAnsi="Calibri" w:cs="Calibri"/>
          <w:sz w:val="22"/>
          <w:szCs w:val="22"/>
        </w:rPr>
        <w:t xml:space="preserve">with no other allowance to enhance surplus, there will most likely be no </w:t>
      </w:r>
      <w:r w:rsidRPr="00A24D9C">
        <w:rPr>
          <w:rFonts w:ascii="Calibri" w:hAnsi="Calibri" w:cs="Calibri"/>
          <w:sz w:val="22"/>
          <w:szCs w:val="22"/>
        </w:rPr>
        <w:lastRenderedPageBreak/>
        <w:t>regulatory concern.</w:t>
      </w:r>
      <w:r w:rsidRPr="00A24D9C">
        <w:rPr>
          <w:rFonts w:ascii="Calibri" w:hAnsi="Calibri" w:cs="Calibri"/>
          <w:spacing w:val="29"/>
          <w:sz w:val="22"/>
          <w:szCs w:val="22"/>
        </w:rPr>
        <w:t xml:space="preserve"> </w:t>
      </w:r>
      <w:r w:rsidRPr="00A24D9C">
        <w:rPr>
          <w:rFonts w:ascii="Calibri" w:hAnsi="Calibri" w:cs="Calibri"/>
          <w:sz w:val="22"/>
          <w:szCs w:val="22"/>
        </w:rPr>
        <w:t>For</w:t>
      </w:r>
      <w:r w:rsidRPr="00A24D9C">
        <w:rPr>
          <w:rFonts w:ascii="Calibri" w:hAnsi="Calibri" w:cs="Calibri"/>
          <w:spacing w:val="29"/>
          <w:sz w:val="22"/>
          <w:szCs w:val="22"/>
        </w:rPr>
        <w:t xml:space="preserve"> </w:t>
      </w:r>
      <w:r w:rsidRPr="00A24D9C">
        <w:rPr>
          <w:rFonts w:ascii="Calibri" w:hAnsi="Calibri" w:cs="Calibri"/>
          <w:sz w:val="22"/>
          <w:szCs w:val="22"/>
        </w:rPr>
        <w:t>purposes</w:t>
      </w:r>
      <w:r w:rsidRPr="00A24D9C">
        <w:rPr>
          <w:rFonts w:ascii="Calibri" w:hAnsi="Calibri" w:cs="Calibri"/>
          <w:spacing w:val="29"/>
          <w:sz w:val="22"/>
          <w:szCs w:val="22"/>
        </w:rPr>
        <w:t xml:space="preserve"> </w:t>
      </w:r>
      <w:r w:rsidRPr="00A24D9C">
        <w:rPr>
          <w:rFonts w:ascii="Calibri" w:hAnsi="Calibri" w:cs="Calibri"/>
          <w:sz w:val="22"/>
          <w:szCs w:val="22"/>
        </w:rPr>
        <w:t>of</w:t>
      </w:r>
      <w:r w:rsidRPr="00A24D9C">
        <w:rPr>
          <w:rFonts w:ascii="Calibri" w:hAnsi="Calibri" w:cs="Calibri"/>
          <w:spacing w:val="30"/>
          <w:sz w:val="22"/>
          <w:szCs w:val="22"/>
        </w:rPr>
        <w:t xml:space="preserve"> </w:t>
      </w:r>
      <w:r w:rsidRPr="00A24D9C">
        <w:rPr>
          <w:rFonts w:ascii="Calibri" w:hAnsi="Calibri" w:cs="Calibri"/>
          <w:sz w:val="22"/>
          <w:szCs w:val="22"/>
        </w:rPr>
        <w:t>this</w:t>
      </w:r>
      <w:r w:rsidRPr="00A24D9C">
        <w:rPr>
          <w:rFonts w:ascii="Calibri" w:hAnsi="Calibri" w:cs="Calibri"/>
          <w:spacing w:val="29"/>
          <w:sz w:val="22"/>
          <w:szCs w:val="22"/>
        </w:rPr>
        <w:t xml:space="preserve"> </w:t>
      </w:r>
      <w:r w:rsidRPr="00A24D9C">
        <w:rPr>
          <w:rFonts w:ascii="Calibri" w:hAnsi="Calibri" w:cs="Calibri"/>
          <w:sz w:val="22"/>
          <w:szCs w:val="22"/>
        </w:rPr>
        <w:t>exemption,</w:t>
      </w:r>
      <w:r w:rsidRPr="00A24D9C">
        <w:rPr>
          <w:rFonts w:ascii="Calibri" w:hAnsi="Calibri" w:cs="Calibri"/>
          <w:spacing w:val="29"/>
          <w:sz w:val="22"/>
          <w:szCs w:val="22"/>
        </w:rPr>
        <w:t xml:space="preserve"> </w:t>
      </w:r>
      <w:r w:rsidRPr="00A24D9C">
        <w:rPr>
          <w:rFonts w:ascii="Calibri" w:hAnsi="Calibri" w:cs="Calibri"/>
          <w:sz w:val="22"/>
          <w:szCs w:val="22"/>
        </w:rPr>
        <w:t>a</w:t>
      </w:r>
      <w:r w:rsidRPr="00A24D9C">
        <w:rPr>
          <w:rFonts w:ascii="Calibri" w:hAnsi="Calibri" w:cs="Calibri"/>
          <w:spacing w:val="29"/>
          <w:sz w:val="22"/>
          <w:szCs w:val="22"/>
        </w:rPr>
        <w:t xml:space="preserve"> </w:t>
      </w:r>
      <w:r w:rsidRPr="00A24D9C">
        <w:rPr>
          <w:rFonts w:ascii="Calibri" w:hAnsi="Calibri" w:cs="Calibri"/>
          <w:sz w:val="22"/>
          <w:szCs w:val="22"/>
        </w:rPr>
        <w:t>treaty</w:t>
      </w:r>
      <w:r w:rsidRPr="00A24D9C">
        <w:rPr>
          <w:rFonts w:ascii="Calibri" w:hAnsi="Calibri" w:cs="Calibri"/>
          <w:spacing w:val="29"/>
          <w:sz w:val="22"/>
          <w:szCs w:val="22"/>
        </w:rPr>
        <w:t xml:space="preserve"> </w:t>
      </w:r>
      <w:r w:rsidRPr="00A24D9C">
        <w:rPr>
          <w:rFonts w:ascii="Calibri" w:hAnsi="Calibri" w:cs="Calibri"/>
          <w:sz w:val="22"/>
          <w:szCs w:val="22"/>
        </w:rPr>
        <w:t>labeled</w:t>
      </w:r>
      <w:r w:rsidRPr="00A24D9C">
        <w:rPr>
          <w:rFonts w:ascii="Calibri" w:hAnsi="Calibri" w:cs="Calibri"/>
          <w:spacing w:val="29"/>
          <w:sz w:val="22"/>
          <w:szCs w:val="22"/>
        </w:rPr>
        <w:t xml:space="preserve"> </w:t>
      </w:r>
      <w:r w:rsidRPr="00A24D9C">
        <w:rPr>
          <w:rFonts w:ascii="Calibri" w:hAnsi="Calibri" w:cs="Calibri"/>
          <w:sz w:val="22"/>
          <w:szCs w:val="22"/>
        </w:rPr>
        <w:t>as</w:t>
      </w:r>
      <w:r w:rsidRPr="00A24D9C">
        <w:rPr>
          <w:rFonts w:ascii="Calibri" w:hAnsi="Calibri" w:cs="Calibri"/>
          <w:spacing w:val="29"/>
          <w:sz w:val="22"/>
          <w:szCs w:val="22"/>
        </w:rPr>
        <w:t xml:space="preserve"> </w:t>
      </w:r>
      <w:r w:rsidRPr="00A24D9C">
        <w:rPr>
          <w:rFonts w:ascii="Calibri" w:hAnsi="Calibri" w:cs="Calibri"/>
          <w:sz w:val="22"/>
          <w:szCs w:val="22"/>
        </w:rPr>
        <w:t>YRT</w:t>
      </w:r>
      <w:r w:rsidRPr="00A24D9C">
        <w:rPr>
          <w:rFonts w:ascii="Calibri" w:hAnsi="Calibri" w:cs="Calibri"/>
          <w:spacing w:val="30"/>
          <w:sz w:val="22"/>
          <w:szCs w:val="22"/>
        </w:rPr>
        <w:t xml:space="preserve"> </w:t>
      </w:r>
      <w:r w:rsidRPr="00A24D9C">
        <w:rPr>
          <w:rFonts w:ascii="Calibri" w:hAnsi="Calibri" w:cs="Calibri"/>
          <w:sz w:val="22"/>
          <w:szCs w:val="22"/>
        </w:rPr>
        <w:t>does</w:t>
      </w:r>
      <w:r w:rsidRPr="00A24D9C">
        <w:rPr>
          <w:rFonts w:ascii="Calibri" w:hAnsi="Calibri" w:cs="Calibri"/>
          <w:spacing w:val="31"/>
          <w:sz w:val="22"/>
          <w:szCs w:val="22"/>
        </w:rPr>
        <w:t xml:space="preserve"> </w:t>
      </w:r>
      <w:r w:rsidRPr="00A24D9C">
        <w:rPr>
          <w:rFonts w:ascii="Calibri" w:hAnsi="Calibri" w:cs="Calibri"/>
          <w:sz w:val="22"/>
          <w:szCs w:val="22"/>
        </w:rPr>
        <w:t>not</w:t>
      </w:r>
      <w:r w:rsidRPr="00A24D9C">
        <w:rPr>
          <w:rFonts w:ascii="Calibri" w:hAnsi="Calibri" w:cs="Calibri"/>
          <w:spacing w:val="30"/>
          <w:sz w:val="22"/>
          <w:szCs w:val="22"/>
        </w:rPr>
        <w:t xml:space="preserve"> </w:t>
      </w:r>
      <w:r w:rsidRPr="00A24D9C">
        <w:rPr>
          <w:rFonts w:ascii="Calibri" w:hAnsi="Calibri" w:cs="Calibri"/>
          <w:sz w:val="22"/>
          <w:szCs w:val="22"/>
        </w:rPr>
        <w:t>meet</w:t>
      </w:r>
      <w:r w:rsidRPr="00A24D9C">
        <w:rPr>
          <w:rFonts w:ascii="Calibri" w:hAnsi="Calibri" w:cs="Calibri"/>
          <w:spacing w:val="30"/>
          <w:sz w:val="22"/>
          <w:szCs w:val="22"/>
        </w:rPr>
        <w:t xml:space="preserve"> </w:t>
      </w:r>
      <w:r w:rsidRPr="00A24D9C">
        <w:rPr>
          <w:rFonts w:ascii="Calibri" w:hAnsi="Calibri" w:cs="Calibri"/>
          <w:sz w:val="22"/>
          <w:szCs w:val="22"/>
        </w:rPr>
        <w:t>the</w:t>
      </w:r>
      <w:r w:rsidRPr="00A24D9C">
        <w:rPr>
          <w:rFonts w:ascii="Calibri" w:hAnsi="Calibri" w:cs="Calibri"/>
          <w:spacing w:val="30"/>
          <w:sz w:val="22"/>
          <w:szCs w:val="22"/>
        </w:rPr>
        <w:t xml:space="preserve"> </w:t>
      </w:r>
      <w:r w:rsidRPr="00A24D9C">
        <w:rPr>
          <w:rFonts w:ascii="Calibri" w:hAnsi="Calibri" w:cs="Calibri"/>
          <w:sz w:val="22"/>
          <w:szCs w:val="22"/>
        </w:rPr>
        <w:t>intended definition</w:t>
      </w:r>
      <w:r w:rsidRPr="00A24D9C">
        <w:rPr>
          <w:rFonts w:ascii="Calibri" w:hAnsi="Calibri" w:cs="Calibri"/>
          <w:spacing w:val="7"/>
          <w:sz w:val="22"/>
          <w:szCs w:val="22"/>
        </w:rPr>
        <w:t xml:space="preserve"> </w:t>
      </w:r>
      <w:r w:rsidRPr="00A24D9C">
        <w:rPr>
          <w:rFonts w:ascii="Calibri" w:hAnsi="Calibri" w:cs="Calibri"/>
          <w:sz w:val="22"/>
          <w:szCs w:val="22"/>
        </w:rPr>
        <w:t>of</w:t>
      </w:r>
      <w:r w:rsidRPr="00A24D9C">
        <w:rPr>
          <w:rFonts w:ascii="Calibri" w:hAnsi="Calibri" w:cs="Calibri"/>
          <w:spacing w:val="7"/>
          <w:sz w:val="22"/>
          <w:szCs w:val="22"/>
        </w:rPr>
        <w:t xml:space="preserve"> </w:t>
      </w:r>
      <w:r w:rsidRPr="00A24D9C">
        <w:rPr>
          <w:rFonts w:ascii="Calibri" w:hAnsi="Calibri" w:cs="Calibri"/>
          <w:sz w:val="22"/>
          <w:szCs w:val="22"/>
        </w:rPr>
        <w:t>YRT</w:t>
      </w:r>
      <w:r w:rsidRPr="00A24D9C">
        <w:rPr>
          <w:rFonts w:ascii="Calibri" w:hAnsi="Calibri" w:cs="Calibri"/>
          <w:spacing w:val="7"/>
          <w:sz w:val="22"/>
          <w:szCs w:val="22"/>
        </w:rPr>
        <w:t xml:space="preserve"> </w:t>
      </w:r>
      <w:r w:rsidRPr="00A24D9C">
        <w:rPr>
          <w:rFonts w:ascii="Calibri" w:hAnsi="Calibri" w:cs="Calibri"/>
          <w:sz w:val="22"/>
          <w:szCs w:val="22"/>
        </w:rPr>
        <w:t>if</w:t>
      </w:r>
      <w:r w:rsidRPr="00A24D9C">
        <w:rPr>
          <w:rFonts w:ascii="Calibri" w:hAnsi="Calibri" w:cs="Calibri"/>
          <w:spacing w:val="9"/>
          <w:sz w:val="22"/>
          <w:szCs w:val="22"/>
        </w:rPr>
        <w:t xml:space="preserve"> </w:t>
      </w:r>
      <w:r w:rsidRPr="00A24D9C">
        <w:rPr>
          <w:rFonts w:ascii="Calibri" w:hAnsi="Calibri" w:cs="Calibri"/>
          <w:sz w:val="22"/>
          <w:szCs w:val="22"/>
        </w:rPr>
        <w:t>the</w:t>
      </w:r>
      <w:r w:rsidRPr="00A24D9C">
        <w:rPr>
          <w:rFonts w:ascii="Calibri" w:hAnsi="Calibri" w:cs="Calibri"/>
          <w:spacing w:val="9"/>
          <w:sz w:val="22"/>
          <w:szCs w:val="22"/>
        </w:rPr>
        <w:t xml:space="preserve"> </w:t>
      </w:r>
      <w:r w:rsidRPr="00A24D9C">
        <w:rPr>
          <w:rFonts w:ascii="Calibri" w:hAnsi="Calibri" w:cs="Calibri"/>
          <w:sz w:val="22"/>
          <w:szCs w:val="22"/>
        </w:rPr>
        <w:t>surplus</w:t>
      </w:r>
      <w:r w:rsidRPr="00A24D9C">
        <w:rPr>
          <w:rFonts w:ascii="Calibri" w:hAnsi="Calibri" w:cs="Calibri"/>
          <w:spacing w:val="8"/>
          <w:sz w:val="22"/>
          <w:szCs w:val="22"/>
        </w:rPr>
        <w:t xml:space="preserve"> </w:t>
      </w:r>
      <w:r w:rsidRPr="00A24D9C">
        <w:rPr>
          <w:rFonts w:ascii="Calibri" w:hAnsi="Calibri" w:cs="Calibri"/>
          <w:sz w:val="22"/>
          <w:szCs w:val="22"/>
        </w:rPr>
        <w:t>relief</w:t>
      </w:r>
      <w:r w:rsidRPr="00A24D9C">
        <w:rPr>
          <w:rFonts w:ascii="Calibri" w:hAnsi="Calibri" w:cs="Calibri"/>
          <w:spacing w:val="7"/>
          <w:sz w:val="22"/>
          <w:szCs w:val="22"/>
        </w:rPr>
        <w:t xml:space="preserve"> </w:t>
      </w:r>
      <w:r w:rsidRPr="00A24D9C">
        <w:rPr>
          <w:rFonts w:ascii="Calibri" w:hAnsi="Calibri" w:cs="Calibri"/>
          <w:sz w:val="22"/>
          <w:szCs w:val="22"/>
        </w:rPr>
        <w:t>in</w:t>
      </w:r>
      <w:r w:rsidRPr="00A24D9C">
        <w:rPr>
          <w:rFonts w:ascii="Calibri" w:hAnsi="Calibri" w:cs="Calibri"/>
          <w:spacing w:val="9"/>
          <w:sz w:val="22"/>
          <w:szCs w:val="22"/>
        </w:rPr>
        <w:t xml:space="preserve"> </w:t>
      </w:r>
      <w:r w:rsidRPr="00A24D9C">
        <w:rPr>
          <w:rFonts w:ascii="Calibri" w:hAnsi="Calibri" w:cs="Calibri"/>
          <w:sz w:val="22"/>
          <w:szCs w:val="22"/>
        </w:rPr>
        <w:t>the</w:t>
      </w:r>
      <w:r w:rsidRPr="00A24D9C">
        <w:rPr>
          <w:rFonts w:ascii="Calibri" w:hAnsi="Calibri" w:cs="Calibri"/>
          <w:spacing w:val="7"/>
          <w:sz w:val="22"/>
          <w:szCs w:val="22"/>
        </w:rPr>
        <w:t xml:space="preserve"> </w:t>
      </w:r>
      <w:r w:rsidRPr="00A24D9C">
        <w:rPr>
          <w:rFonts w:ascii="Calibri" w:hAnsi="Calibri" w:cs="Calibri"/>
          <w:sz w:val="22"/>
          <w:szCs w:val="22"/>
        </w:rPr>
        <w:t>first</w:t>
      </w:r>
      <w:r w:rsidRPr="00A24D9C">
        <w:rPr>
          <w:rFonts w:ascii="Calibri" w:hAnsi="Calibri" w:cs="Calibri"/>
          <w:spacing w:val="9"/>
          <w:sz w:val="22"/>
          <w:szCs w:val="22"/>
        </w:rPr>
        <w:t xml:space="preserve"> </w:t>
      </w:r>
      <w:r w:rsidRPr="00A24D9C">
        <w:rPr>
          <w:rFonts w:ascii="Calibri" w:hAnsi="Calibri" w:cs="Calibri"/>
          <w:sz w:val="22"/>
          <w:szCs w:val="22"/>
        </w:rPr>
        <w:t>year</w:t>
      </w:r>
      <w:r w:rsidRPr="00A24D9C">
        <w:rPr>
          <w:rFonts w:ascii="Calibri" w:hAnsi="Calibri" w:cs="Calibri"/>
          <w:spacing w:val="7"/>
          <w:sz w:val="22"/>
          <w:szCs w:val="22"/>
        </w:rPr>
        <w:t xml:space="preserve"> </w:t>
      </w:r>
      <w:r w:rsidRPr="00A24D9C">
        <w:rPr>
          <w:rFonts w:ascii="Calibri" w:hAnsi="Calibri" w:cs="Calibri"/>
          <w:sz w:val="22"/>
          <w:szCs w:val="22"/>
        </w:rPr>
        <w:t>is</w:t>
      </w:r>
      <w:r w:rsidRPr="00A24D9C">
        <w:rPr>
          <w:rFonts w:ascii="Calibri" w:hAnsi="Calibri" w:cs="Calibri"/>
          <w:spacing w:val="7"/>
          <w:sz w:val="22"/>
          <w:szCs w:val="22"/>
        </w:rPr>
        <w:t xml:space="preserve"> </w:t>
      </w:r>
      <w:r w:rsidRPr="00A24D9C">
        <w:rPr>
          <w:rFonts w:ascii="Calibri" w:hAnsi="Calibri" w:cs="Calibri"/>
          <w:sz w:val="22"/>
          <w:szCs w:val="22"/>
        </w:rPr>
        <w:t>greater</w:t>
      </w:r>
      <w:r w:rsidRPr="00A24D9C">
        <w:rPr>
          <w:rFonts w:ascii="Calibri" w:hAnsi="Calibri" w:cs="Calibri"/>
          <w:spacing w:val="7"/>
          <w:sz w:val="22"/>
          <w:szCs w:val="22"/>
        </w:rPr>
        <w:t xml:space="preserve"> </w:t>
      </w:r>
      <w:r w:rsidRPr="00A24D9C">
        <w:rPr>
          <w:rFonts w:ascii="Calibri" w:hAnsi="Calibri" w:cs="Calibri"/>
          <w:sz w:val="22"/>
          <w:szCs w:val="22"/>
        </w:rPr>
        <w:t>than</w:t>
      </w:r>
      <w:r w:rsidRPr="00A24D9C">
        <w:rPr>
          <w:rFonts w:ascii="Calibri" w:hAnsi="Calibri" w:cs="Calibri"/>
          <w:spacing w:val="9"/>
          <w:sz w:val="22"/>
          <w:szCs w:val="22"/>
        </w:rPr>
        <w:t xml:space="preserve"> </w:t>
      </w:r>
      <w:r w:rsidRPr="00A24D9C">
        <w:rPr>
          <w:rFonts w:ascii="Calibri" w:hAnsi="Calibri" w:cs="Calibri"/>
          <w:sz w:val="22"/>
          <w:szCs w:val="22"/>
        </w:rPr>
        <w:t>that</w:t>
      </w:r>
      <w:r w:rsidRPr="00A24D9C">
        <w:rPr>
          <w:rFonts w:ascii="Calibri" w:hAnsi="Calibri" w:cs="Calibri"/>
          <w:spacing w:val="7"/>
          <w:sz w:val="22"/>
          <w:szCs w:val="22"/>
        </w:rPr>
        <w:t xml:space="preserve"> </w:t>
      </w:r>
      <w:r w:rsidRPr="00A24D9C">
        <w:rPr>
          <w:rFonts w:ascii="Calibri" w:hAnsi="Calibri" w:cs="Calibri"/>
          <w:sz w:val="22"/>
          <w:szCs w:val="22"/>
        </w:rPr>
        <w:t>provided</w:t>
      </w:r>
      <w:r w:rsidRPr="00A24D9C">
        <w:rPr>
          <w:rFonts w:ascii="Calibri" w:hAnsi="Calibri" w:cs="Calibri"/>
          <w:spacing w:val="7"/>
          <w:sz w:val="22"/>
          <w:szCs w:val="22"/>
        </w:rPr>
        <w:t xml:space="preserve"> </w:t>
      </w:r>
      <w:r w:rsidRPr="00A24D9C">
        <w:rPr>
          <w:rFonts w:ascii="Calibri" w:hAnsi="Calibri" w:cs="Calibri"/>
          <w:sz w:val="22"/>
          <w:szCs w:val="22"/>
        </w:rPr>
        <w:t>by</w:t>
      </w:r>
      <w:r w:rsidRPr="00A24D9C">
        <w:rPr>
          <w:rFonts w:ascii="Calibri" w:hAnsi="Calibri" w:cs="Calibri"/>
          <w:spacing w:val="8"/>
          <w:sz w:val="22"/>
          <w:szCs w:val="22"/>
        </w:rPr>
        <w:t xml:space="preserve"> </w:t>
      </w:r>
      <w:r w:rsidRPr="00A24D9C">
        <w:rPr>
          <w:rFonts w:ascii="Calibri" w:hAnsi="Calibri" w:cs="Calibri"/>
          <w:sz w:val="22"/>
          <w:szCs w:val="22"/>
        </w:rPr>
        <w:t>a</w:t>
      </w:r>
      <w:r w:rsidRPr="00A24D9C">
        <w:rPr>
          <w:rFonts w:ascii="Calibri" w:hAnsi="Calibri" w:cs="Calibri"/>
          <w:spacing w:val="11"/>
          <w:sz w:val="22"/>
          <w:szCs w:val="22"/>
        </w:rPr>
        <w:t xml:space="preserve"> </w:t>
      </w:r>
      <w:r w:rsidRPr="00A24D9C">
        <w:rPr>
          <w:rFonts w:ascii="Calibri" w:hAnsi="Calibri" w:cs="Calibri"/>
          <w:sz w:val="22"/>
          <w:szCs w:val="22"/>
        </w:rPr>
        <w:t>YRT</w:t>
      </w:r>
      <w:r w:rsidRPr="00A24D9C">
        <w:rPr>
          <w:rFonts w:ascii="Calibri" w:hAnsi="Calibri" w:cs="Calibri"/>
          <w:spacing w:val="7"/>
          <w:sz w:val="22"/>
          <w:szCs w:val="22"/>
        </w:rPr>
        <w:t xml:space="preserve"> </w:t>
      </w:r>
      <w:r w:rsidRPr="00A24D9C">
        <w:rPr>
          <w:rFonts w:ascii="Calibri" w:hAnsi="Calibri" w:cs="Calibri"/>
          <w:sz w:val="22"/>
          <w:szCs w:val="22"/>
        </w:rPr>
        <w:t>treaty with zero first year reinsurance</w:t>
      </w:r>
      <w:r w:rsidRPr="00A24D9C">
        <w:rPr>
          <w:rFonts w:ascii="Calibri" w:hAnsi="Calibri" w:cs="Calibri"/>
          <w:spacing w:val="3"/>
          <w:sz w:val="22"/>
          <w:szCs w:val="22"/>
        </w:rPr>
        <w:t xml:space="preserve"> </w:t>
      </w:r>
      <w:r w:rsidRPr="00A24D9C">
        <w:rPr>
          <w:rFonts w:ascii="Calibri" w:hAnsi="Calibri" w:cs="Calibri"/>
          <w:sz w:val="22"/>
          <w:szCs w:val="22"/>
        </w:rPr>
        <w:t>premium</w:t>
      </w:r>
      <w:r w:rsidRPr="00A24D9C">
        <w:rPr>
          <w:rFonts w:ascii="Calibri" w:hAnsi="Calibri" w:cs="Calibri"/>
          <w:spacing w:val="4"/>
          <w:sz w:val="22"/>
          <w:szCs w:val="22"/>
        </w:rPr>
        <w:t xml:space="preserve"> </w:t>
      </w:r>
      <w:r w:rsidRPr="00A24D9C">
        <w:rPr>
          <w:rFonts w:ascii="Calibri" w:hAnsi="Calibri" w:cs="Calibri"/>
          <w:sz w:val="22"/>
          <w:szCs w:val="22"/>
        </w:rPr>
        <w:t>and no additional allowance from the reinsurer.</w:t>
      </w:r>
    </w:p>
    <w:p w14:paraId="04343CF0" w14:textId="77777777" w:rsidR="00EB64BD" w:rsidRPr="00A24D9C" w:rsidRDefault="00EB64BD" w:rsidP="00500AAC">
      <w:pPr>
        <w:overflowPunct w:val="0"/>
        <w:autoSpaceDE w:val="0"/>
        <w:autoSpaceDN w:val="0"/>
        <w:spacing w:before="2"/>
        <w:ind w:left="1334"/>
        <w:rPr>
          <w:rFonts w:ascii="Calibri" w:hAnsi="Calibri" w:cs="Calibri"/>
          <w:sz w:val="22"/>
          <w:szCs w:val="22"/>
        </w:rPr>
      </w:pPr>
    </w:p>
    <w:p w14:paraId="63128246" w14:textId="4096EDDA" w:rsidR="00EB64BD" w:rsidRPr="00A24D9C" w:rsidRDefault="00EB64BD" w:rsidP="00500AAC">
      <w:pPr>
        <w:overflowPunct w:val="0"/>
        <w:autoSpaceDE w:val="0"/>
        <w:autoSpaceDN w:val="0"/>
        <w:spacing w:line="252" w:lineRule="auto"/>
        <w:ind w:left="1373"/>
        <w:jc w:val="both"/>
        <w:rPr>
          <w:rFonts w:ascii="Calibri" w:hAnsi="Calibri" w:cs="Calibri"/>
          <w:color w:val="000000"/>
          <w:sz w:val="22"/>
          <w:szCs w:val="22"/>
        </w:rPr>
      </w:pPr>
      <w:r w:rsidRPr="001471B2">
        <w:rPr>
          <w:rFonts w:ascii="Calibri" w:hAnsi="Calibri" w:cs="Calibri"/>
          <w:color w:val="D13438"/>
          <w:sz w:val="22"/>
          <w:szCs w:val="22"/>
          <w:highlight w:val="lightGray"/>
          <w:u w:val="single"/>
          <w:shd w:val="clear" w:color="auto" w:fill="AEAAAA" w:themeFill="background2" w:themeFillShade="BF"/>
        </w:rPr>
        <w:t>Combination</w:t>
      </w:r>
      <w:r w:rsidRPr="001471B2">
        <w:rPr>
          <w:rFonts w:ascii="Calibri" w:hAnsi="Calibri" w:cs="Calibri"/>
          <w:color w:val="D13438"/>
          <w:spacing w:val="11"/>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reinsurance</w:t>
      </w:r>
      <w:r w:rsidRPr="001471B2">
        <w:rPr>
          <w:rFonts w:ascii="Calibri" w:hAnsi="Calibri" w:cs="Calibri"/>
          <w:color w:val="D13438"/>
          <w:spacing w:val="11"/>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transactions</w:t>
      </w:r>
      <w:r w:rsidRPr="001471B2">
        <w:rPr>
          <w:rFonts w:ascii="Calibri" w:hAnsi="Calibri" w:cs="Calibri"/>
          <w:color w:val="D13438"/>
          <w:spacing w:val="1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should</w:t>
      </w:r>
      <w:r w:rsidRPr="001471B2">
        <w:rPr>
          <w:rFonts w:ascii="Calibri" w:hAnsi="Calibri" w:cs="Calibri"/>
          <w:color w:val="D13438"/>
          <w:spacing w:val="13"/>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be</w:t>
      </w:r>
      <w:r w:rsidRPr="001471B2">
        <w:rPr>
          <w:rFonts w:ascii="Calibri" w:hAnsi="Calibri" w:cs="Calibri"/>
          <w:color w:val="D13438"/>
          <w:spacing w:val="12"/>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assessed</w:t>
      </w:r>
      <w:r w:rsidRPr="001471B2">
        <w:rPr>
          <w:rFonts w:ascii="Calibri" w:hAnsi="Calibri" w:cs="Calibri"/>
          <w:color w:val="D13438"/>
          <w:spacing w:val="12"/>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for</w:t>
      </w:r>
      <w:r w:rsidRPr="001471B2">
        <w:rPr>
          <w:rFonts w:ascii="Calibri" w:hAnsi="Calibri" w:cs="Calibri"/>
          <w:color w:val="D13438"/>
          <w:spacing w:val="1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risk</w:t>
      </w:r>
      <w:r w:rsidRPr="001471B2">
        <w:rPr>
          <w:rFonts w:ascii="Calibri" w:hAnsi="Calibri" w:cs="Calibri"/>
          <w:color w:val="D13438"/>
          <w:spacing w:val="11"/>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transfer</w:t>
      </w:r>
      <w:r w:rsidRPr="001471B2">
        <w:rPr>
          <w:rFonts w:ascii="Calibri" w:hAnsi="Calibri" w:cs="Calibri"/>
          <w:color w:val="D13438"/>
          <w:spacing w:val="1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purposes,</w:t>
      </w:r>
      <w:r w:rsidRPr="001471B2">
        <w:rPr>
          <w:rFonts w:ascii="Calibri" w:hAnsi="Calibri" w:cs="Calibri"/>
          <w:color w:val="D13438"/>
          <w:spacing w:val="1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taking</w:t>
      </w:r>
      <w:r w:rsidRPr="001471B2">
        <w:rPr>
          <w:rFonts w:ascii="Calibri" w:hAnsi="Calibri" w:cs="Calibri"/>
          <w:color w:val="D13438"/>
          <w:spacing w:val="11"/>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into</w:t>
      </w:r>
      <w:r w:rsidRPr="001471B2">
        <w:rPr>
          <w:rFonts w:ascii="Calibri" w:hAnsi="Calibri" w:cs="Calibri"/>
          <w:color w:val="D13438"/>
          <w:spacing w:val="2"/>
          <w:sz w:val="22"/>
          <w:szCs w:val="22"/>
          <w:highlight w:val="lightGray"/>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consideration</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the</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specific</w:t>
      </w:r>
      <w:r w:rsidRPr="001471B2">
        <w:rPr>
          <w:rFonts w:ascii="Calibri" w:hAnsi="Calibri" w:cs="Calibri"/>
          <w:color w:val="D13438"/>
          <w:spacing w:val="35"/>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terms</w:t>
      </w:r>
      <w:r w:rsidRPr="001471B2">
        <w:rPr>
          <w:rFonts w:ascii="Calibri" w:hAnsi="Calibri" w:cs="Calibri"/>
          <w:color w:val="D13438"/>
          <w:spacing w:val="38"/>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of</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these</w:t>
      </w:r>
      <w:r w:rsidRPr="001471B2">
        <w:rPr>
          <w:rFonts w:ascii="Calibri" w:hAnsi="Calibri" w:cs="Calibri"/>
          <w:color w:val="D13438"/>
          <w:spacing w:val="38"/>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agreements</w:t>
      </w:r>
      <w:r w:rsidRPr="001471B2">
        <w:rPr>
          <w:rFonts w:ascii="Calibri" w:hAnsi="Calibri" w:cs="Calibri"/>
          <w:color w:val="D13438"/>
          <w:spacing w:val="35"/>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by</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evaluating</w:t>
      </w:r>
      <w:r w:rsidRPr="001471B2">
        <w:rPr>
          <w:rFonts w:ascii="Calibri" w:hAnsi="Calibri" w:cs="Calibri"/>
          <w:color w:val="D13438"/>
          <w:spacing w:val="3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each</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type</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of</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reinsurance</w:t>
      </w:r>
      <w:r w:rsidRPr="001471B2">
        <w:rPr>
          <w:rFonts w:ascii="Calibri" w:hAnsi="Calibri" w:cs="Calibri"/>
          <w:color w:val="D13438"/>
          <w:spacing w:val="2"/>
          <w:sz w:val="22"/>
          <w:szCs w:val="22"/>
          <w:highlight w:val="lightGray"/>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against</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its</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specific</w:t>
      </w:r>
      <w:r w:rsidRPr="001471B2">
        <w:rPr>
          <w:rFonts w:ascii="Calibri" w:hAnsi="Calibri" w:cs="Calibri"/>
          <w:color w:val="D13438"/>
          <w:spacing w:val="8"/>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requirements</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and</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further</w:t>
      </w:r>
      <w:r w:rsidRPr="001471B2">
        <w:rPr>
          <w:rFonts w:ascii="Calibri" w:hAnsi="Calibri" w:cs="Calibri"/>
          <w:color w:val="D13438"/>
          <w:spacing w:val="8"/>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evaluating</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the</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contract</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as</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a</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whole</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to</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ensure</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there</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is</w:t>
      </w:r>
      <w:r w:rsidRPr="001471B2">
        <w:rPr>
          <w:rFonts w:ascii="Calibri" w:hAnsi="Calibri" w:cs="Calibri"/>
          <w:color w:val="D13438"/>
          <w:spacing w:val="2"/>
          <w:sz w:val="22"/>
          <w:szCs w:val="22"/>
          <w:highlight w:val="lightGray"/>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no</w:t>
      </w:r>
      <w:r w:rsidRPr="001471B2">
        <w:rPr>
          <w:rFonts w:ascii="Calibri" w:hAnsi="Calibri" w:cs="Calibri"/>
          <w:color w:val="D13438"/>
          <w:spacing w:val="5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potential</w:t>
      </w:r>
      <w:r w:rsidRPr="001471B2">
        <w:rPr>
          <w:rFonts w:ascii="Calibri" w:hAnsi="Calibri" w:cs="Calibri"/>
          <w:color w:val="D13438"/>
          <w:spacing w:val="48"/>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for</w:t>
      </w:r>
      <w:r w:rsidRPr="001471B2">
        <w:rPr>
          <w:rFonts w:ascii="Calibri" w:hAnsi="Calibri" w:cs="Calibri"/>
          <w:color w:val="D13438"/>
          <w:spacing w:val="4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deprivation</w:t>
      </w:r>
      <w:r w:rsidRPr="001471B2">
        <w:rPr>
          <w:rFonts w:ascii="Calibri" w:hAnsi="Calibri" w:cs="Calibri"/>
          <w:color w:val="D13438"/>
          <w:spacing w:val="4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of</w:t>
      </w:r>
      <w:r w:rsidRPr="001471B2">
        <w:rPr>
          <w:rFonts w:ascii="Calibri" w:hAnsi="Calibri" w:cs="Calibri"/>
          <w:color w:val="D13438"/>
          <w:spacing w:val="5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the</w:t>
      </w:r>
      <w:r w:rsidRPr="001471B2">
        <w:rPr>
          <w:rFonts w:ascii="Calibri" w:hAnsi="Calibri" w:cs="Calibri"/>
          <w:color w:val="D13438"/>
          <w:spacing w:val="4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ceding</w:t>
      </w:r>
      <w:r w:rsidRPr="001471B2">
        <w:rPr>
          <w:rFonts w:ascii="Calibri" w:hAnsi="Calibri" w:cs="Calibri"/>
          <w:color w:val="D13438"/>
          <w:spacing w:val="4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insurer’s</w:t>
      </w:r>
      <w:r w:rsidRPr="001471B2">
        <w:rPr>
          <w:rFonts w:ascii="Calibri" w:hAnsi="Calibri" w:cs="Calibri"/>
          <w:color w:val="D13438"/>
          <w:spacing w:val="4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surplus.</w:t>
      </w:r>
      <w:r w:rsidRPr="00A24D9C">
        <w:rPr>
          <w:rFonts w:ascii="Calibri" w:hAnsi="Calibri" w:cs="Calibri"/>
          <w:color w:val="D13438"/>
          <w:spacing w:val="49"/>
          <w:sz w:val="22"/>
          <w:szCs w:val="22"/>
          <w:u w:val="single"/>
        </w:rPr>
        <w:t xml:space="preserve"> </w:t>
      </w:r>
      <w:ins w:id="46" w:author="Marcotte, Robin" w:date="2025-07-16T09:53:00Z" w16du:dateUtc="2025-07-16T14:53:00Z">
        <w:r w:rsidR="00A24D9C" w:rsidRPr="00A24D9C">
          <w:rPr>
            <w:rFonts w:ascii="Calibri" w:hAnsi="Calibri" w:cs="Calibri"/>
            <w:color w:val="000000"/>
            <w:sz w:val="22"/>
            <w:szCs w:val="22"/>
          </w:rPr>
          <w:t>For</w:t>
        </w:r>
        <w:r w:rsidR="00A24D9C" w:rsidRPr="00A24D9C">
          <w:rPr>
            <w:rFonts w:ascii="Calibri" w:hAnsi="Calibri" w:cs="Calibri"/>
            <w:color w:val="000000"/>
            <w:spacing w:val="50"/>
            <w:sz w:val="22"/>
            <w:szCs w:val="22"/>
          </w:rPr>
          <w:t xml:space="preserve"> </w:t>
        </w:r>
        <w:r w:rsidR="00A24D9C" w:rsidRPr="00A24D9C">
          <w:rPr>
            <w:rFonts w:ascii="Calibri" w:hAnsi="Calibri" w:cs="Calibri"/>
            <w:color w:val="000000"/>
            <w:sz w:val="22"/>
            <w:szCs w:val="22"/>
          </w:rPr>
          <w:t>contracts</w:t>
        </w:r>
        <w:r w:rsidR="00A24D9C" w:rsidRPr="00A24D9C">
          <w:rPr>
            <w:rFonts w:ascii="Calibri" w:hAnsi="Calibri" w:cs="Calibri"/>
            <w:color w:val="000000"/>
            <w:spacing w:val="49"/>
            <w:sz w:val="22"/>
            <w:szCs w:val="22"/>
          </w:rPr>
          <w:t xml:space="preserve"> </w:t>
        </w:r>
        <w:r w:rsidR="00A24D9C" w:rsidRPr="00A24D9C">
          <w:rPr>
            <w:rFonts w:ascii="Calibri" w:hAnsi="Calibri" w:cs="Calibri"/>
            <w:color w:val="000000"/>
            <w:sz w:val="22"/>
            <w:szCs w:val="22"/>
          </w:rPr>
          <w:t>that</w:t>
        </w:r>
        <w:r w:rsidR="00A24D9C" w:rsidRPr="00A24D9C">
          <w:rPr>
            <w:rFonts w:ascii="Calibri" w:hAnsi="Calibri" w:cs="Calibri"/>
            <w:color w:val="000000"/>
            <w:spacing w:val="50"/>
            <w:sz w:val="22"/>
            <w:szCs w:val="22"/>
          </w:rPr>
          <w:t xml:space="preserve"> </w:t>
        </w:r>
        <w:r w:rsidR="00A24D9C" w:rsidRPr="00A24D9C">
          <w:rPr>
            <w:rFonts w:ascii="Calibri" w:hAnsi="Calibri" w:cs="Calibri"/>
            <w:color w:val="000000"/>
            <w:sz w:val="22"/>
            <w:szCs w:val="22"/>
          </w:rPr>
          <w:t>contemplate</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reinsurance</w:t>
        </w:r>
        <w:r w:rsidR="00A24D9C" w:rsidRPr="00A24D9C">
          <w:rPr>
            <w:rFonts w:ascii="Calibri" w:hAnsi="Calibri" w:cs="Calibri"/>
            <w:color w:val="000000"/>
            <w:spacing w:val="12"/>
            <w:sz w:val="22"/>
            <w:szCs w:val="22"/>
          </w:rPr>
          <w:t xml:space="preserve"> </w:t>
        </w:r>
        <w:r w:rsidR="00A24D9C" w:rsidRPr="00A24D9C">
          <w:rPr>
            <w:rFonts w:ascii="Calibri" w:hAnsi="Calibri" w:cs="Calibri"/>
            <w:color w:val="000000"/>
            <w:sz w:val="22"/>
            <w:szCs w:val="22"/>
          </w:rPr>
          <w:t>on</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both</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a</w:t>
        </w:r>
        <w:r w:rsidR="00A24D9C" w:rsidRPr="00A24D9C">
          <w:rPr>
            <w:rFonts w:ascii="Calibri" w:hAnsi="Calibri" w:cs="Calibri"/>
            <w:color w:val="000000"/>
            <w:spacing w:val="12"/>
            <w:sz w:val="22"/>
            <w:szCs w:val="22"/>
          </w:rPr>
          <w:t xml:space="preserve"> </w:t>
        </w:r>
        <w:r w:rsidR="00A24D9C" w:rsidRPr="00A24D9C">
          <w:rPr>
            <w:rFonts w:ascii="Calibri" w:hAnsi="Calibri" w:cs="Calibri"/>
            <w:color w:val="000000"/>
            <w:sz w:val="22"/>
            <w:szCs w:val="22"/>
          </w:rPr>
          <w:t>YRT</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and</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coinsurance</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basis,</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where</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there</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are</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interdependent</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features</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such</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as</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a</w:t>
        </w:r>
        <w:r w:rsidR="00A24D9C" w:rsidRPr="00A24D9C">
          <w:rPr>
            <w:rFonts w:ascii="Calibri" w:hAnsi="Calibri" w:cs="Calibri"/>
            <w:color w:val="000000"/>
            <w:spacing w:val="5"/>
            <w:sz w:val="22"/>
            <w:szCs w:val="22"/>
          </w:rPr>
          <w:t xml:space="preserve"> </w:t>
        </w:r>
        <w:r w:rsidR="00A24D9C" w:rsidRPr="00A24D9C">
          <w:rPr>
            <w:rFonts w:ascii="Calibri" w:hAnsi="Calibri" w:cs="Calibri"/>
            <w:color w:val="000000"/>
            <w:sz w:val="22"/>
            <w:szCs w:val="22"/>
          </w:rPr>
          <w:t>combined</w:t>
        </w:r>
        <w:r w:rsidR="00A24D9C" w:rsidRPr="00A24D9C">
          <w:rPr>
            <w:rFonts w:ascii="Calibri" w:hAnsi="Calibri" w:cs="Calibri"/>
            <w:color w:val="000000"/>
            <w:spacing w:val="7"/>
            <w:sz w:val="22"/>
            <w:szCs w:val="22"/>
          </w:rPr>
          <w:t xml:space="preserve"> </w:t>
        </w:r>
        <w:r w:rsidR="00A24D9C" w:rsidRPr="00A24D9C">
          <w:rPr>
            <w:rFonts w:ascii="Calibri" w:hAnsi="Calibri" w:cs="Calibri"/>
            <w:color w:val="000000"/>
            <w:sz w:val="22"/>
            <w:szCs w:val="22"/>
          </w:rPr>
          <w:t>experience</w:t>
        </w:r>
        <w:r w:rsidR="00A24D9C" w:rsidRPr="00A24D9C">
          <w:rPr>
            <w:rFonts w:ascii="Calibri" w:hAnsi="Calibri" w:cs="Calibri"/>
            <w:color w:val="000000"/>
            <w:spacing w:val="5"/>
            <w:sz w:val="22"/>
            <w:szCs w:val="22"/>
          </w:rPr>
          <w:t xml:space="preserve"> </w:t>
        </w:r>
        <w:r w:rsidR="00A24D9C" w:rsidRPr="00A24D9C">
          <w:rPr>
            <w:rFonts w:ascii="Calibri" w:hAnsi="Calibri" w:cs="Calibri"/>
            <w:color w:val="000000"/>
            <w:sz w:val="22"/>
            <w:szCs w:val="22"/>
          </w:rPr>
          <w:t>refund</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or</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an</w:t>
        </w:r>
        <w:r w:rsidR="00A24D9C" w:rsidRPr="00A24D9C">
          <w:rPr>
            <w:rFonts w:ascii="Calibri" w:hAnsi="Calibri" w:cs="Calibri"/>
            <w:color w:val="000000"/>
            <w:spacing w:val="5"/>
            <w:sz w:val="22"/>
            <w:szCs w:val="22"/>
          </w:rPr>
          <w:t xml:space="preserve"> </w:t>
        </w:r>
        <w:r w:rsidR="00A24D9C" w:rsidRPr="00A24D9C">
          <w:rPr>
            <w:rFonts w:ascii="Calibri" w:hAnsi="Calibri" w:cs="Calibri"/>
            <w:color w:val="000000"/>
            <w:sz w:val="22"/>
            <w:szCs w:val="22"/>
          </w:rPr>
          <w:t>inability</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to</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independently</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recapture,</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risk</w:t>
        </w:r>
        <w:r w:rsidR="00A24D9C" w:rsidRPr="00A24D9C">
          <w:rPr>
            <w:rFonts w:ascii="Calibri" w:hAnsi="Calibri" w:cs="Calibri"/>
            <w:color w:val="000000"/>
            <w:spacing w:val="5"/>
            <w:sz w:val="22"/>
            <w:szCs w:val="22"/>
          </w:rPr>
          <w:t xml:space="preserve"> </w:t>
        </w:r>
        <w:r w:rsidR="00A24D9C" w:rsidRPr="00A24D9C">
          <w:rPr>
            <w:rFonts w:ascii="Calibri" w:hAnsi="Calibri" w:cs="Calibri"/>
            <w:color w:val="000000"/>
            <w:sz w:val="22"/>
            <w:szCs w:val="22"/>
          </w:rPr>
          <w:t>transfer</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can</w:t>
        </w:r>
        <w:r w:rsidR="00A24D9C" w:rsidRPr="00A24D9C">
          <w:rPr>
            <w:rFonts w:ascii="Calibri" w:hAnsi="Calibri" w:cs="Calibri"/>
            <w:color w:val="000000"/>
            <w:spacing w:val="5"/>
            <w:sz w:val="22"/>
            <w:szCs w:val="22"/>
          </w:rPr>
          <w:t xml:space="preserve"> </w:t>
        </w:r>
        <w:r w:rsidR="00A24D9C" w:rsidRPr="00A24D9C">
          <w:rPr>
            <w:rFonts w:ascii="Calibri" w:hAnsi="Calibri" w:cs="Calibri"/>
            <w:color w:val="000000"/>
            <w:sz w:val="22"/>
            <w:szCs w:val="22"/>
          </w:rPr>
          <w:t>only</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occur</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if</w:t>
        </w:r>
        <w:r w:rsidR="00A24D9C" w:rsidRPr="00A24D9C">
          <w:rPr>
            <w:rFonts w:ascii="Calibri" w:hAnsi="Calibri" w:cs="Calibri"/>
            <w:color w:val="000000"/>
            <w:spacing w:val="9"/>
            <w:sz w:val="22"/>
            <w:szCs w:val="22"/>
          </w:rPr>
          <w:t xml:space="preserve"> </w:t>
        </w:r>
        <w:r w:rsidR="00A24D9C" w:rsidRPr="00A24D9C">
          <w:rPr>
            <w:rFonts w:ascii="Calibri" w:hAnsi="Calibri" w:cs="Calibri"/>
            <w:color w:val="000000"/>
            <w:sz w:val="22"/>
            <w:szCs w:val="22"/>
          </w:rPr>
          <w:t>there</w:t>
        </w:r>
        <w:r w:rsidR="00A24D9C" w:rsidRPr="00A24D9C">
          <w:rPr>
            <w:rFonts w:ascii="Calibri" w:hAnsi="Calibri" w:cs="Calibri"/>
            <w:color w:val="000000"/>
            <w:spacing w:val="8"/>
            <w:sz w:val="22"/>
            <w:szCs w:val="22"/>
          </w:rPr>
          <w:t xml:space="preserve"> </w:t>
        </w:r>
        <w:r w:rsidR="00A24D9C" w:rsidRPr="00A24D9C">
          <w:rPr>
            <w:rFonts w:ascii="Calibri" w:hAnsi="Calibri" w:cs="Calibri"/>
            <w:color w:val="000000"/>
            <w:sz w:val="22"/>
            <w:szCs w:val="22"/>
          </w:rPr>
          <w:t>is</w:t>
        </w:r>
        <w:r w:rsidR="00A24D9C" w:rsidRPr="00A24D9C">
          <w:rPr>
            <w:rFonts w:ascii="Calibri" w:hAnsi="Calibri" w:cs="Calibri"/>
            <w:color w:val="000000"/>
            <w:spacing w:val="8"/>
            <w:sz w:val="22"/>
            <w:szCs w:val="22"/>
          </w:rPr>
          <w:t xml:space="preserve"> </w:t>
        </w:r>
        <w:r w:rsidR="00A24D9C" w:rsidRPr="00A24D9C">
          <w:rPr>
            <w:rFonts w:ascii="Calibri" w:hAnsi="Calibri" w:cs="Calibri"/>
            <w:color w:val="000000"/>
            <w:sz w:val="22"/>
            <w:szCs w:val="22"/>
          </w:rPr>
          <w:t>no</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potential</w:t>
        </w:r>
        <w:r w:rsidR="00A24D9C" w:rsidRPr="00A24D9C">
          <w:rPr>
            <w:rFonts w:ascii="Calibri" w:hAnsi="Calibri" w:cs="Calibri"/>
            <w:color w:val="000000"/>
            <w:spacing w:val="9"/>
            <w:sz w:val="22"/>
            <w:szCs w:val="22"/>
          </w:rPr>
          <w:t xml:space="preserve"> </w:t>
        </w:r>
      </w:ins>
      <w:r w:rsidRPr="001471B2">
        <w:rPr>
          <w:rFonts w:ascii="Calibri" w:hAnsi="Calibri" w:cs="Calibri"/>
          <w:strike/>
          <w:color w:val="D13438"/>
          <w:sz w:val="22"/>
          <w:szCs w:val="22"/>
          <w:highlight w:val="lightGray"/>
        </w:rPr>
        <w:t>for</w:t>
      </w:r>
      <w:r w:rsidRPr="001471B2">
        <w:rPr>
          <w:rFonts w:ascii="Calibri" w:hAnsi="Calibri" w:cs="Calibri"/>
          <w:strike/>
          <w:color w:val="D13438"/>
          <w:spacing w:val="10"/>
          <w:sz w:val="22"/>
          <w:szCs w:val="22"/>
          <w:highlight w:val="lightGray"/>
        </w:rPr>
        <w:t xml:space="preserve"> </w:t>
      </w:r>
      <w:r w:rsidRPr="001471B2">
        <w:rPr>
          <w:rFonts w:ascii="Calibri" w:hAnsi="Calibri" w:cs="Calibri"/>
          <w:strike/>
          <w:color w:val="D13438"/>
          <w:sz w:val="22"/>
          <w:szCs w:val="22"/>
          <w:highlight w:val="lightGray"/>
        </w:rPr>
        <w:t>payments</w:t>
      </w:r>
      <w:r w:rsidR="00AE7D3E">
        <w:rPr>
          <w:rFonts w:ascii="Calibri" w:hAnsi="Calibri" w:cs="Calibri"/>
          <w:strike/>
          <w:color w:val="D13438"/>
          <w:sz w:val="22"/>
          <w:szCs w:val="22"/>
          <w:highlight w:val="lightGray"/>
        </w:rPr>
        <w:t xml:space="preserve"> </w:t>
      </w:r>
      <w:r w:rsidRPr="001471B2">
        <w:rPr>
          <w:rFonts w:ascii="Calibri" w:hAnsi="Calibri" w:cs="Calibri"/>
          <w:color w:val="D13438"/>
          <w:sz w:val="22"/>
          <w:szCs w:val="22"/>
          <w:highlight w:val="lightGray"/>
          <w:u w:val="single"/>
        </w:rPr>
        <w:t>for</w:t>
      </w:r>
      <w:r w:rsidRPr="001471B2">
        <w:rPr>
          <w:rFonts w:ascii="Calibri" w:hAnsi="Calibri" w:cs="Calibri"/>
          <w:color w:val="D13438"/>
          <w:spacing w:val="8"/>
          <w:sz w:val="22"/>
          <w:szCs w:val="22"/>
          <w:highlight w:val="lightGray"/>
          <w:u w:val="single"/>
        </w:rPr>
        <w:t xml:space="preserve"> </w:t>
      </w:r>
      <w:r w:rsidRPr="001471B2">
        <w:rPr>
          <w:rFonts w:ascii="Calibri" w:hAnsi="Calibri" w:cs="Calibri"/>
          <w:color w:val="D13438"/>
          <w:sz w:val="22"/>
          <w:szCs w:val="22"/>
          <w:highlight w:val="lightGray"/>
          <w:u w:val="single"/>
        </w:rPr>
        <w:t>the</w:t>
      </w:r>
      <w:r w:rsidRPr="001471B2">
        <w:rPr>
          <w:rFonts w:ascii="Calibri" w:hAnsi="Calibri" w:cs="Calibri"/>
          <w:color w:val="D13438"/>
          <w:spacing w:val="10"/>
          <w:sz w:val="22"/>
          <w:szCs w:val="22"/>
          <w:highlight w:val="lightGray"/>
          <w:u w:val="single"/>
        </w:rPr>
        <w:t xml:space="preserve"> </w:t>
      </w:r>
      <w:r w:rsidRPr="001471B2">
        <w:rPr>
          <w:rFonts w:ascii="Calibri" w:hAnsi="Calibri" w:cs="Calibri"/>
          <w:color w:val="D13438"/>
          <w:sz w:val="22"/>
          <w:szCs w:val="22"/>
          <w:highlight w:val="lightGray"/>
          <w:u w:val="single"/>
        </w:rPr>
        <w:t>ceding</w:t>
      </w:r>
      <w:r w:rsidRPr="001471B2">
        <w:rPr>
          <w:rFonts w:ascii="Calibri" w:hAnsi="Calibri" w:cs="Calibri"/>
          <w:color w:val="D13438"/>
          <w:spacing w:val="9"/>
          <w:sz w:val="22"/>
          <w:szCs w:val="22"/>
          <w:highlight w:val="lightGray"/>
          <w:u w:val="single"/>
        </w:rPr>
        <w:t xml:space="preserve"> </w:t>
      </w:r>
      <w:r w:rsidRPr="001471B2">
        <w:rPr>
          <w:rFonts w:ascii="Calibri" w:hAnsi="Calibri" w:cs="Calibri"/>
          <w:color w:val="D13438"/>
          <w:sz w:val="22"/>
          <w:szCs w:val="22"/>
          <w:highlight w:val="lightGray"/>
          <w:u w:val="single"/>
        </w:rPr>
        <w:t>insurer</w:t>
      </w:r>
      <w:r w:rsidRPr="001471B2">
        <w:rPr>
          <w:rFonts w:ascii="Calibri" w:hAnsi="Calibri" w:cs="Calibri"/>
          <w:color w:val="D13438"/>
          <w:spacing w:val="10"/>
          <w:sz w:val="22"/>
          <w:szCs w:val="22"/>
          <w:highlight w:val="lightGray"/>
          <w:u w:val="single"/>
        </w:rPr>
        <w:t xml:space="preserve"> </w:t>
      </w:r>
      <w:r w:rsidRPr="001471B2">
        <w:rPr>
          <w:rFonts w:ascii="Calibri" w:hAnsi="Calibri" w:cs="Calibri"/>
          <w:color w:val="D13438"/>
          <w:sz w:val="22"/>
          <w:szCs w:val="22"/>
          <w:highlight w:val="lightGray"/>
          <w:u w:val="single"/>
        </w:rPr>
        <w:t>to</w:t>
      </w:r>
      <w:r w:rsidRPr="001471B2">
        <w:rPr>
          <w:rFonts w:ascii="Calibri" w:hAnsi="Calibri" w:cs="Calibri"/>
          <w:color w:val="D13438"/>
          <w:spacing w:val="9"/>
          <w:sz w:val="22"/>
          <w:szCs w:val="22"/>
          <w:highlight w:val="lightGray"/>
          <w:u w:val="single"/>
        </w:rPr>
        <w:t xml:space="preserve"> </w:t>
      </w:r>
      <w:r w:rsidRPr="001471B2">
        <w:rPr>
          <w:rFonts w:ascii="Calibri" w:hAnsi="Calibri" w:cs="Calibri"/>
          <w:color w:val="D13438"/>
          <w:sz w:val="22"/>
          <w:szCs w:val="22"/>
          <w:highlight w:val="lightGray"/>
          <w:u w:val="single"/>
        </w:rPr>
        <w:t>make</w:t>
      </w:r>
      <w:r w:rsidRPr="001471B2">
        <w:rPr>
          <w:rFonts w:ascii="Calibri" w:hAnsi="Calibri" w:cs="Calibri"/>
          <w:color w:val="D13438"/>
          <w:spacing w:val="9"/>
          <w:sz w:val="22"/>
          <w:szCs w:val="22"/>
          <w:highlight w:val="lightGray"/>
          <w:u w:val="single"/>
        </w:rPr>
        <w:t xml:space="preserve"> </w:t>
      </w:r>
      <w:r w:rsidRPr="001471B2">
        <w:rPr>
          <w:rFonts w:ascii="Calibri" w:hAnsi="Calibri" w:cs="Calibri"/>
          <w:color w:val="D13438"/>
          <w:sz w:val="22"/>
          <w:szCs w:val="22"/>
          <w:highlight w:val="lightGray"/>
          <w:u w:val="single"/>
        </w:rPr>
        <w:t>YRT</w:t>
      </w:r>
      <w:r w:rsidRPr="001471B2">
        <w:rPr>
          <w:rFonts w:ascii="Calibri" w:hAnsi="Calibri" w:cs="Calibri"/>
          <w:color w:val="D13438"/>
          <w:spacing w:val="9"/>
          <w:sz w:val="22"/>
          <w:szCs w:val="22"/>
          <w:highlight w:val="lightGray"/>
          <w:u w:val="single"/>
        </w:rPr>
        <w:t xml:space="preserve"> </w:t>
      </w:r>
      <w:r w:rsidRPr="001471B2">
        <w:rPr>
          <w:rFonts w:ascii="Calibri" w:hAnsi="Calibri" w:cs="Calibri"/>
          <w:color w:val="D13438"/>
          <w:sz w:val="22"/>
          <w:szCs w:val="22"/>
          <w:highlight w:val="lightGray"/>
          <w:u w:val="single"/>
        </w:rPr>
        <w:t>premium</w:t>
      </w:r>
      <w:r w:rsidRPr="001471B2">
        <w:rPr>
          <w:rFonts w:ascii="Calibri" w:hAnsi="Calibri" w:cs="Calibri"/>
          <w:color w:val="D13438"/>
          <w:spacing w:val="10"/>
          <w:sz w:val="22"/>
          <w:szCs w:val="22"/>
          <w:highlight w:val="lightGray"/>
          <w:u w:val="single"/>
        </w:rPr>
        <w:t xml:space="preserve"> </w:t>
      </w:r>
      <w:r w:rsidRPr="001471B2">
        <w:rPr>
          <w:rFonts w:ascii="Calibri" w:hAnsi="Calibri" w:cs="Calibri"/>
          <w:color w:val="D13438"/>
          <w:sz w:val="22"/>
          <w:szCs w:val="22"/>
          <w:highlight w:val="lightGray"/>
          <w:u w:val="single"/>
        </w:rPr>
        <w:t>payments</w:t>
      </w:r>
      <w:r w:rsidRPr="001471B2">
        <w:rPr>
          <w:rFonts w:ascii="Calibri" w:hAnsi="Calibri" w:cs="Calibri"/>
          <w:color w:val="D13438"/>
          <w:spacing w:val="2"/>
          <w:sz w:val="22"/>
          <w:szCs w:val="22"/>
          <w:highlight w:val="lightGray"/>
        </w:rPr>
        <w:t xml:space="preserve"> </w:t>
      </w:r>
      <w:r w:rsidR="00A24D9C" w:rsidRPr="001471B2">
        <w:rPr>
          <w:rFonts w:ascii="Calibri" w:hAnsi="Calibri" w:cs="Calibri"/>
          <w:color w:val="000000"/>
          <w:sz w:val="22"/>
          <w:szCs w:val="22"/>
          <w:highlight w:val="lightGray"/>
        </w:rPr>
        <w:t xml:space="preserve"> </w:t>
      </w:r>
      <w:ins w:id="47" w:author="Marcotte, Robin" w:date="2025-07-16T09:54:00Z" w16du:dateUtc="2025-07-16T14:54:00Z">
        <w:r w:rsidR="00A24D9C" w:rsidRPr="00A24D9C">
          <w:rPr>
            <w:rFonts w:ascii="Calibri" w:hAnsi="Calibri" w:cs="Calibri"/>
            <w:color w:val="000000"/>
            <w:sz w:val="22"/>
            <w:szCs w:val="22"/>
          </w:rPr>
          <w:t>out</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of</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surplus</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at</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the</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reinsurer’s</w:t>
        </w:r>
        <w:r w:rsidR="00A24D9C" w:rsidRPr="00A24D9C">
          <w:rPr>
            <w:rFonts w:ascii="Calibri" w:hAnsi="Calibri" w:cs="Calibri"/>
            <w:color w:val="000000"/>
            <w:spacing w:val="33"/>
            <w:sz w:val="22"/>
            <w:szCs w:val="22"/>
          </w:rPr>
          <w:t xml:space="preserve"> </w:t>
        </w:r>
        <w:r w:rsidR="00A24D9C" w:rsidRPr="00A24D9C">
          <w:rPr>
            <w:rFonts w:ascii="Calibri" w:hAnsi="Calibri" w:cs="Calibri"/>
            <w:color w:val="000000"/>
            <w:sz w:val="22"/>
            <w:szCs w:val="22"/>
          </w:rPr>
          <w:t>option</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or</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automatically</w:t>
        </w:r>
        <w:r w:rsidR="00A24D9C" w:rsidRPr="00A24D9C">
          <w:rPr>
            <w:rFonts w:ascii="Calibri" w:hAnsi="Calibri" w:cs="Calibri"/>
            <w:color w:val="000000"/>
            <w:spacing w:val="33"/>
            <w:sz w:val="22"/>
            <w:szCs w:val="22"/>
          </w:rPr>
          <w:t xml:space="preserve"> </w:t>
        </w:r>
        <w:r w:rsidR="00A24D9C" w:rsidRPr="00A24D9C">
          <w:rPr>
            <w:rFonts w:ascii="Calibri" w:hAnsi="Calibri" w:cs="Calibri"/>
            <w:color w:val="000000"/>
            <w:sz w:val="22"/>
            <w:szCs w:val="22"/>
          </w:rPr>
          <w:t>upon</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the</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occurrence</w:t>
        </w:r>
        <w:r w:rsidR="00A24D9C" w:rsidRPr="00A24D9C">
          <w:rPr>
            <w:rFonts w:ascii="Calibri" w:hAnsi="Calibri" w:cs="Calibri"/>
            <w:color w:val="000000"/>
            <w:spacing w:val="33"/>
            <w:sz w:val="22"/>
            <w:szCs w:val="22"/>
          </w:rPr>
          <w:t xml:space="preserve"> </w:t>
        </w:r>
        <w:r w:rsidR="00A24D9C" w:rsidRPr="00A24D9C">
          <w:rPr>
            <w:rFonts w:ascii="Calibri" w:hAnsi="Calibri" w:cs="Calibri"/>
            <w:color w:val="000000"/>
            <w:sz w:val="22"/>
            <w:szCs w:val="22"/>
          </w:rPr>
          <w:t>of</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some</w:t>
        </w:r>
        <w:r w:rsidR="00A24D9C" w:rsidRPr="00A24D9C">
          <w:rPr>
            <w:rFonts w:ascii="Calibri" w:hAnsi="Calibri" w:cs="Calibri"/>
            <w:color w:val="000000"/>
            <w:spacing w:val="35"/>
            <w:sz w:val="22"/>
            <w:szCs w:val="22"/>
          </w:rPr>
          <w:t xml:space="preserve"> </w:t>
        </w:r>
        <w:r w:rsidR="00A24D9C" w:rsidRPr="00A24D9C">
          <w:rPr>
            <w:rFonts w:ascii="Calibri" w:hAnsi="Calibri" w:cs="Calibri"/>
            <w:color w:val="000000"/>
            <w:sz w:val="22"/>
            <w:szCs w:val="22"/>
          </w:rPr>
          <w:t>event,</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meaning</w:t>
        </w:r>
        <w:r w:rsidR="00A24D9C" w:rsidRPr="00A24D9C">
          <w:rPr>
            <w:rFonts w:ascii="Calibri" w:hAnsi="Calibri" w:cs="Calibri"/>
            <w:color w:val="000000"/>
            <w:spacing w:val="9"/>
            <w:sz w:val="22"/>
            <w:szCs w:val="22"/>
          </w:rPr>
          <w:t xml:space="preserve"> </w:t>
        </w:r>
        <w:r w:rsidR="00A24D9C" w:rsidRPr="00A24D9C">
          <w:rPr>
            <w:rFonts w:ascii="Calibri" w:hAnsi="Calibri" w:cs="Calibri"/>
            <w:color w:val="000000"/>
            <w:sz w:val="22"/>
            <w:szCs w:val="22"/>
          </w:rPr>
          <w:t>that</w:t>
        </w:r>
        <w:r w:rsidR="00A24D9C" w:rsidRPr="00A24D9C">
          <w:rPr>
            <w:rFonts w:ascii="Calibri" w:hAnsi="Calibri" w:cs="Calibri"/>
            <w:color w:val="000000"/>
            <w:spacing w:val="9"/>
            <w:sz w:val="22"/>
            <w:szCs w:val="22"/>
          </w:rPr>
          <w:t xml:space="preserve"> </w:t>
        </w:r>
        <w:r w:rsidR="00A24D9C" w:rsidRPr="00A24D9C">
          <w:rPr>
            <w:rFonts w:ascii="Calibri" w:hAnsi="Calibri" w:cs="Calibri"/>
            <w:color w:val="000000"/>
            <w:sz w:val="22"/>
            <w:szCs w:val="22"/>
          </w:rPr>
          <w:t>in</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all</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cases</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there</w:t>
        </w:r>
        <w:r w:rsidR="00A24D9C" w:rsidRPr="00A24D9C">
          <w:rPr>
            <w:rFonts w:ascii="Calibri" w:hAnsi="Calibri" w:cs="Calibri"/>
            <w:color w:val="000000"/>
            <w:spacing w:val="8"/>
            <w:sz w:val="22"/>
            <w:szCs w:val="22"/>
          </w:rPr>
          <w:t xml:space="preserve"> </w:t>
        </w:r>
        <w:r w:rsidR="00A24D9C" w:rsidRPr="00A24D9C">
          <w:rPr>
            <w:rFonts w:ascii="Calibri" w:hAnsi="Calibri" w:cs="Calibri"/>
            <w:color w:val="000000"/>
            <w:sz w:val="22"/>
            <w:szCs w:val="22"/>
          </w:rPr>
          <w:t>would</w:t>
        </w:r>
        <w:r w:rsidR="00A24D9C" w:rsidRPr="00A24D9C">
          <w:rPr>
            <w:rFonts w:ascii="Calibri" w:hAnsi="Calibri" w:cs="Calibri"/>
            <w:color w:val="000000"/>
            <w:spacing w:val="9"/>
            <w:sz w:val="22"/>
            <w:szCs w:val="22"/>
          </w:rPr>
          <w:t xml:space="preserve"> </w:t>
        </w:r>
        <w:r w:rsidR="00A24D9C" w:rsidRPr="00A24D9C">
          <w:rPr>
            <w:rFonts w:ascii="Calibri" w:hAnsi="Calibri" w:cs="Calibri"/>
            <w:color w:val="000000"/>
            <w:sz w:val="22"/>
            <w:szCs w:val="22"/>
          </w:rPr>
          <w:t>be</w:t>
        </w:r>
        <w:r w:rsidR="00A24D9C" w:rsidRPr="00A24D9C">
          <w:rPr>
            <w:rFonts w:ascii="Calibri" w:hAnsi="Calibri" w:cs="Calibri"/>
            <w:color w:val="000000"/>
            <w:spacing w:val="8"/>
            <w:sz w:val="22"/>
            <w:szCs w:val="22"/>
          </w:rPr>
          <w:t xml:space="preserve"> </w:t>
        </w:r>
        <w:r w:rsidR="00A24D9C" w:rsidRPr="00A24D9C">
          <w:rPr>
            <w:rFonts w:ascii="Calibri" w:hAnsi="Calibri" w:cs="Calibri"/>
            <w:color w:val="000000"/>
            <w:sz w:val="22"/>
            <w:szCs w:val="22"/>
          </w:rPr>
          <w:t>an</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established</w:t>
        </w:r>
        <w:r w:rsidR="00A24D9C" w:rsidRPr="00A24D9C">
          <w:rPr>
            <w:rFonts w:ascii="Calibri" w:hAnsi="Calibri" w:cs="Calibri"/>
            <w:color w:val="000000"/>
            <w:spacing w:val="9"/>
            <w:sz w:val="22"/>
            <w:szCs w:val="22"/>
          </w:rPr>
          <w:t xml:space="preserve"> </w:t>
        </w:r>
        <w:r w:rsidR="00A24D9C" w:rsidRPr="00A24D9C">
          <w:rPr>
            <w:rFonts w:ascii="Calibri" w:hAnsi="Calibri" w:cs="Calibri"/>
            <w:color w:val="000000"/>
            <w:sz w:val="22"/>
            <w:szCs w:val="22"/>
          </w:rPr>
          <w:t>liability</w:t>
        </w:r>
        <w:r w:rsidR="00A24D9C" w:rsidRPr="00A24D9C">
          <w:rPr>
            <w:rFonts w:ascii="Calibri" w:hAnsi="Calibri" w:cs="Calibri"/>
            <w:color w:val="D13438"/>
            <w:spacing w:val="8"/>
            <w:sz w:val="22"/>
            <w:szCs w:val="22"/>
            <w:u w:val="single"/>
          </w:rPr>
          <w:t xml:space="preserve"> </w:t>
        </w:r>
      </w:ins>
      <w:r w:rsidRPr="001471B2">
        <w:rPr>
          <w:rFonts w:ascii="Calibri" w:hAnsi="Calibri" w:cs="Calibri"/>
          <w:color w:val="D13438"/>
          <w:sz w:val="22"/>
          <w:szCs w:val="22"/>
          <w:highlight w:val="lightGray"/>
          <w:u w:val="single"/>
        </w:rPr>
        <w:t>or</w:t>
      </w:r>
      <w:r w:rsidRPr="001471B2">
        <w:rPr>
          <w:rFonts w:ascii="Calibri" w:hAnsi="Calibri" w:cs="Calibri"/>
          <w:color w:val="D13438"/>
          <w:spacing w:val="8"/>
          <w:sz w:val="22"/>
          <w:szCs w:val="22"/>
          <w:highlight w:val="lightGray"/>
          <w:u w:val="single"/>
        </w:rPr>
        <w:t xml:space="preserve"> </w:t>
      </w:r>
      <w:r w:rsidRPr="001471B2">
        <w:rPr>
          <w:rFonts w:ascii="Calibri" w:hAnsi="Calibri" w:cs="Calibri"/>
          <w:color w:val="D13438"/>
          <w:sz w:val="22"/>
          <w:szCs w:val="22"/>
          <w:highlight w:val="lightGray"/>
          <w:u w:val="single"/>
        </w:rPr>
        <w:t>realized</w:t>
      </w:r>
      <w:r w:rsidRPr="001471B2">
        <w:rPr>
          <w:rFonts w:ascii="Calibri" w:hAnsi="Calibri" w:cs="Calibri"/>
          <w:color w:val="D13438"/>
          <w:spacing w:val="13"/>
          <w:sz w:val="22"/>
          <w:szCs w:val="22"/>
          <w:highlight w:val="lightGray"/>
          <w:u w:val="single"/>
        </w:rPr>
        <w:t xml:space="preserve"> </w:t>
      </w:r>
      <w:r w:rsidRPr="001471B2">
        <w:rPr>
          <w:rFonts w:ascii="Calibri" w:hAnsi="Calibri" w:cs="Calibri"/>
          <w:color w:val="D13438"/>
          <w:sz w:val="22"/>
          <w:szCs w:val="22"/>
          <w:highlight w:val="lightGray"/>
          <w:u w:val="single"/>
        </w:rPr>
        <w:t>income</w:t>
      </w:r>
      <w:ins w:id="48" w:author="Marcotte, Robin" w:date="2025-07-16T09:55:00Z" w16du:dateUtc="2025-07-16T14:55:00Z">
        <w:r w:rsidR="00A24D9C" w:rsidRPr="001471B2">
          <w:rPr>
            <w:rFonts w:ascii="Calibri" w:hAnsi="Calibri" w:cs="Calibri"/>
            <w:color w:val="000000"/>
            <w:sz w:val="22"/>
            <w:szCs w:val="22"/>
            <w:highlight w:val="lightGray"/>
          </w:rPr>
          <w:t xml:space="preserve"> </w:t>
        </w:r>
        <w:r w:rsidR="00A24D9C" w:rsidRPr="00A24D9C">
          <w:rPr>
            <w:rFonts w:ascii="Calibri" w:hAnsi="Calibri" w:cs="Calibri"/>
            <w:color w:val="000000"/>
            <w:sz w:val="22"/>
            <w:szCs w:val="22"/>
          </w:rPr>
          <w:t>to</w:t>
        </w:r>
        <w:r w:rsidR="00A24D9C" w:rsidRPr="00A24D9C">
          <w:rPr>
            <w:rFonts w:ascii="Calibri" w:hAnsi="Calibri" w:cs="Calibri"/>
            <w:color w:val="000000"/>
            <w:spacing w:val="9"/>
            <w:sz w:val="22"/>
            <w:szCs w:val="22"/>
          </w:rPr>
          <w:t xml:space="preserve"> </w:t>
        </w:r>
        <w:r w:rsidR="00A24D9C" w:rsidRPr="001471B2">
          <w:rPr>
            <w:rFonts w:ascii="Calibri" w:hAnsi="Calibri" w:cs="Calibri"/>
            <w:color w:val="000000"/>
            <w:sz w:val="22"/>
            <w:szCs w:val="22"/>
            <w:highlight w:val="lightGray"/>
          </w:rPr>
          <w:t>absorb</w:t>
        </w:r>
      </w:ins>
      <w:r w:rsidRPr="001471B2">
        <w:rPr>
          <w:rFonts w:ascii="Calibri" w:hAnsi="Calibri" w:cs="Calibri"/>
          <w:color w:val="D13438"/>
          <w:spacing w:val="9"/>
          <w:sz w:val="22"/>
          <w:szCs w:val="22"/>
          <w:highlight w:val="lightGray"/>
        </w:rPr>
        <w:t xml:space="preserve"> </w:t>
      </w:r>
      <w:r w:rsidRPr="001471B2">
        <w:rPr>
          <w:rFonts w:ascii="Calibri" w:hAnsi="Calibri" w:cs="Calibri"/>
          <w:strike/>
          <w:color w:val="D13438"/>
          <w:sz w:val="22"/>
          <w:szCs w:val="22"/>
          <w:highlight w:val="lightGray"/>
        </w:rPr>
        <w:t>any</w:t>
      </w:r>
      <w:r w:rsidRPr="001471B2">
        <w:rPr>
          <w:rFonts w:ascii="Calibri" w:hAnsi="Calibri" w:cs="Calibri"/>
          <w:color w:val="D13438"/>
          <w:spacing w:val="2"/>
          <w:sz w:val="22"/>
          <w:szCs w:val="22"/>
          <w:highlight w:val="lightGray"/>
        </w:rPr>
        <w:t xml:space="preserve"> </w:t>
      </w:r>
      <w:r w:rsidRPr="001471B2">
        <w:rPr>
          <w:rFonts w:ascii="Calibri" w:hAnsi="Calibri" w:cs="Calibri"/>
          <w:strike/>
          <w:color w:val="D13438"/>
          <w:sz w:val="22"/>
          <w:szCs w:val="22"/>
          <w:highlight w:val="lightGray"/>
        </w:rPr>
        <w:t>possible</w:t>
      </w:r>
      <w:r w:rsidRPr="001471B2">
        <w:rPr>
          <w:rFonts w:ascii="Calibri" w:hAnsi="Calibri" w:cs="Calibri"/>
          <w:color w:val="D13438"/>
          <w:sz w:val="22"/>
          <w:szCs w:val="22"/>
          <w:highlight w:val="lightGray"/>
          <w:u w:val="single"/>
        </w:rPr>
        <w:t>YRT</w:t>
      </w:r>
      <w:r w:rsidRPr="001471B2">
        <w:rPr>
          <w:rFonts w:ascii="Calibri" w:hAnsi="Calibri" w:cs="Calibri"/>
          <w:color w:val="D13438"/>
          <w:spacing w:val="25"/>
          <w:sz w:val="22"/>
          <w:szCs w:val="22"/>
          <w:highlight w:val="lightGray"/>
          <w:u w:val="single"/>
        </w:rPr>
        <w:t xml:space="preserve"> </w:t>
      </w:r>
      <w:r w:rsidRPr="001471B2">
        <w:rPr>
          <w:rFonts w:ascii="Calibri" w:hAnsi="Calibri" w:cs="Calibri"/>
          <w:color w:val="D13438"/>
          <w:sz w:val="22"/>
          <w:szCs w:val="22"/>
          <w:highlight w:val="lightGray"/>
          <w:u w:val="single"/>
        </w:rPr>
        <w:t>premium</w:t>
      </w:r>
      <w:r w:rsidRPr="00A24D9C">
        <w:rPr>
          <w:rFonts w:ascii="Calibri" w:hAnsi="Calibri" w:cs="Calibri"/>
          <w:color w:val="D13438"/>
          <w:spacing w:val="25"/>
          <w:sz w:val="22"/>
          <w:szCs w:val="22"/>
        </w:rPr>
        <w:t xml:space="preserve"> </w:t>
      </w:r>
      <w:ins w:id="49" w:author="Marcotte, Robin" w:date="2025-07-16T09:54:00Z" w16du:dateUtc="2025-07-16T14:54:00Z">
        <w:r w:rsidR="00A24D9C" w:rsidRPr="00A24D9C">
          <w:rPr>
            <w:rFonts w:ascii="Calibri" w:hAnsi="Calibri" w:cs="Calibri"/>
            <w:color w:val="000000"/>
            <w:sz w:val="22"/>
            <w:szCs w:val="22"/>
          </w:rPr>
          <w:t>payments.</w:t>
        </w:r>
        <w:r w:rsidR="00A24D9C" w:rsidRPr="00A24D9C">
          <w:rPr>
            <w:rFonts w:ascii="Calibri" w:hAnsi="Calibri" w:cs="Calibri"/>
            <w:color w:val="000000"/>
            <w:spacing w:val="24"/>
            <w:sz w:val="22"/>
            <w:szCs w:val="22"/>
          </w:rPr>
          <w:t xml:space="preserve"> </w:t>
        </w:r>
        <w:r w:rsidR="00A24D9C" w:rsidRPr="00A24D9C">
          <w:rPr>
            <w:rFonts w:ascii="Calibri" w:hAnsi="Calibri" w:cs="Calibri"/>
            <w:color w:val="000000"/>
            <w:sz w:val="22"/>
            <w:szCs w:val="22"/>
          </w:rPr>
          <w:t>The</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YRT</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premium</w:t>
        </w:r>
        <w:r w:rsidR="00A24D9C" w:rsidRPr="00A24D9C">
          <w:rPr>
            <w:rFonts w:ascii="Calibri" w:hAnsi="Calibri" w:cs="Calibri"/>
            <w:color w:val="000000"/>
            <w:spacing w:val="26"/>
            <w:sz w:val="22"/>
            <w:szCs w:val="22"/>
          </w:rPr>
          <w:t xml:space="preserve"> </w:t>
        </w:r>
        <w:r w:rsidR="00A24D9C" w:rsidRPr="00A24D9C">
          <w:rPr>
            <w:rFonts w:ascii="Calibri" w:hAnsi="Calibri" w:cs="Calibri"/>
            <w:color w:val="000000"/>
            <w:sz w:val="22"/>
            <w:szCs w:val="22"/>
          </w:rPr>
          <w:t>simply</w:t>
        </w:r>
        <w:r w:rsidR="00A24D9C" w:rsidRPr="00A24D9C">
          <w:rPr>
            <w:rFonts w:ascii="Calibri" w:hAnsi="Calibri" w:cs="Calibri"/>
            <w:color w:val="000000"/>
            <w:spacing w:val="24"/>
            <w:sz w:val="22"/>
            <w:szCs w:val="22"/>
          </w:rPr>
          <w:t xml:space="preserve"> </w:t>
        </w:r>
        <w:r w:rsidR="00A24D9C" w:rsidRPr="00A24D9C">
          <w:rPr>
            <w:rFonts w:ascii="Calibri" w:hAnsi="Calibri" w:cs="Calibri"/>
            <w:color w:val="000000"/>
            <w:sz w:val="22"/>
            <w:szCs w:val="22"/>
          </w:rPr>
          <w:t>being</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at</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or</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below</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the</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valuation</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net</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premium</w:t>
        </w:r>
        <w:r w:rsidR="00A24D9C" w:rsidRPr="00A24D9C">
          <w:rPr>
            <w:rFonts w:ascii="Calibri" w:hAnsi="Calibri" w:cs="Calibri"/>
            <w:color w:val="000000"/>
            <w:spacing w:val="2"/>
            <w:sz w:val="22"/>
            <w:szCs w:val="22"/>
          </w:rPr>
          <w:t xml:space="preserve"> </w:t>
        </w:r>
      </w:ins>
      <w:r w:rsidRPr="001471B2">
        <w:rPr>
          <w:rFonts w:ascii="Calibri" w:hAnsi="Calibri" w:cs="Calibri"/>
          <w:strike/>
          <w:color w:val="D13438"/>
          <w:sz w:val="22"/>
          <w:szCs w:val="22"/>
          <w:highlight w:val="lightGray"/>
        </w:rPr>
        <w:t>does</w:t>
      </w:r>
      <w:r w:rsidRPr="001471B2">
        <w:rPr>
          <w:rFonts w:ascii="Calibri" w:hAnsi="Calibri" w:cs="Calibri"/>
          <w:strike/>
          <w:color w:val="D13438"/>
          <w:spacing w:val="2"/>
          <w:sz w:val="22"/>
          <w:szCs w:val="22"/>
          <w:highlight w:val="lightGray"/>
        </w:rPr>
        <w:t xml:space="preserve"> </w:t>
      </w:r>
      <w:r w:rsidRPr="001471B2">
        <w:rPr>
          <w:rFonts w:ascii="Calibri" w:hAnsi="Calibri" w:cs="Calibri"/>
          <w:color w:val="D13438"/>
          <w:sz w:val="22"/>
          <w:szCs w:val="22"/>
          <w:highlight w:val="lightGray"/>
          <w:u w:val="single"/>
        </w:rPr>
        <w:t>may</w:t>
      </w:r>
      <w:r w:rsidRPr="00A24D9C">
        <w:rPr>
          <w:rFonts w:ascii="Calibri" w:hAnsi="Calibri" w:cs="Calibri"/>
          <w:color w:val="D13438"/>
          <w:sz w:val="22"/>
          <w:szCs w:val="22"/>
          <w:u w:val="single"/>
        </w:rPr>
        <w:t xml:space="preserve"> </w:t>
      </w:r>
      <w:ins w:id="50" w:author="Marcotte, Robin" w:date="2025-07-16T09:54:00Z" w16du:dateUtc="2025-07-16T14:54:00Z">
        <w:r w:rsidR="00A24D9C" w:rsidRPr="00A24D9C">
          <w:rPr>
            <w:rFonts w:ascii="Calibri" w:hAnsi="Calibri" w:cs="Calibri"/>
            <w:color w:val="000000"/>
            <w:sz w:val="22"/>
            <w:szCs w:val="22"/>
          </w:rPr>
          <w:t>not</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ensure that</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payments</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from</w:t>
        </w:r>
        <w:r w:rsidR="00A24D9C" w:rsidRPr="00A24D9C">
          <w:rPr>
            <w:rFonts w:ascii="Calibri" w:hAnsi="Calibri" w:cs="Calibri"/>
            <w:color w:val="000000"/>
            <w:spacing w:val="4"/>
            <w:sz w:val="22"/>
            <w:szCs w:val="22"/>
          </w:rPr>
          <w:t xml:space="preserve"> </w:t>
        </w:r>
        <w:r w:rsidR="00A24D9C" w:rsidRPr="00A24D9C">
          <w:rPr>
            <w:rFonts w:ascii="Calibri" w:hAnsi="Calibri" w:cs="Calibri"/>
            <w:color w:val="000000"/>
            <w:sz w:val="22"/>
            <w:szCs w:val="22"/>
          </w:rPr>
          <w:t>surplus</w:t>
        </w:r>
        <w:r w:rsidR="00A24D9C" w:rsidRPr="00A24D9C">
          <w:rPr>
            <w:rFonts w:ascii="Calibri" w:hAnsi="Calibri" w:cs="Calibri"/>
            <w:color w:val="000000"/>
            <w:spacing w:val="3"/>
            <w:sz w:val="22"/>
            <w:szCs w:val="22"/>
          </w:rPr>
          <w:t xml:space="preserve"> </w:t>
        </w:r>
        <w:r w:rsidR="00A24D9C" w:rsidRPr="00A24D9C">
          <w:rPr>
            <w:rFonts w:ascii="Calibri" w:hAnsi="Calibri" w:cs="Calibri"/>
            <w:color w:val="000000"/>
            <w:sz w:val="22"/>
            <w:szCs w:val="22"/>
          </w:rPr>
          <w:t>are</w:t>
        </w:r>
        <w:r w:rsidR="00A24D9C" w:rsidRPr="00A24D9C">
          <w:rPr>
            <w:rFonts w:ascii="Calibri" w:hAnsi="Calibri" w:cs="Calibri"/>
            <w:color w:val="000000"/>
            <w:spacing w:val="3"/>
            <w:sz w:val="22"/>
            <w:szCs w:val="22"/>
          </w:rPr>
          <w:t xml:space="preserve"> </w:t>
        </w:r>
        <w:r w:rsidR="00A24D9C" w:rsidRPr="00A24D9C">
          <w:rPr>
            <w:rFonts w:ascii="Calibri" w:hAnsi="Calibri" w:cs="Calibri"/>
            <w:color w:val="000000"/>
            <w:sz w:val="22"/>
            <w:szCs w:val="22"/>
          </w:rPr>
          <w:t>not</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possible.</w:t>
        </w:r>
      </w:ins>
    </w:p>
    <w:p w14:paraId="581CB562" w14:textId="77777777" w:rsidR="00EB64BD" w:rsidRPr="00A24D9C" w:rsidRDefault="00EB64BD" w:rsidP="00500AAC">
      <w:pPr>
        <w:overflowPunct w:val="0"/>
        <w:autoSpaceDE w:val="0"/>
        <w:autoSpaceDN w:val="0"/>
        <w:ind w:left="1334"/>
        <w:rPr>
          <w:rFonts w:ascii="Calibri" w:hAnsi="Calibri" w:cs="Calibri"/>
          <w:sz w:val="22"/>
          <w:szCs w:val="22"/>
        </w:rPr>
      </w:pPr>
    </w:p>
    <w:p w14:paraId="60675767" w14:textId="77777777" w:rsidR="00EB64BD" w:rsidRDefault="00A24D9C" w:rsidP="00A24D9C">
      <w:pPr>
        <w:overflowPunct w:val="0"/>
        <w:autoSpaceDE w:val="0"/>
        <w:autoSpaceDN w:val="0"/>
        <w:ind w:left="1368" w:right="86"/>
        <w:jc w:val="both"/>
        <w:rPr>
          <w:ins w:id="51" w:author="Gann, Julie" w:date="2025-07-17T07:53:00Z" w16du:dateUtc="2025-07-17T12:53:00Z"/>
          <w:rFonts w:ascii="Calibri" w:hAnsi="Calibri" w:cs="Calibri"/>
          <w:sz w:val="22"/>
          <w:szCs w:val="22"/>
        </w:rPr>
      </w:pPr>
      <w:ins w:id="52" w:author="Marcotte, Robin" w:date="2025-07-16T09:55:00Z" w16du:dateUtc="2025-07-16T14:55:00Z">
        <w:r w:rsidRPr="001471B2">
          <w:rPr>
            <w:rFonts w:ascii="Calibri" w:hAnsi="Calibri" w:cs="Calibri"/>
            <w:sz w:val="22"/>
            <w:szCs w:val="22"/>
          </w:rPr>
          <w:t>Additional pertinent information applicable to all YRT treaties and to non-proportional reinsurance arrangements is contained in paragraphs 19 and 20 of SSAP No. 61</w:t>
        </w:r>
      </w:ins>
      <w:r w:rsidR="00EB64BD" w:rsidRPr="001471B2">
        <w:rPr>
          <w:rFonts w:ascii="Calibri" w:hAnsi="Calibri" w:cs="Calibri"/>
          <w:sz w:val="22"/>
          <w:szCs w:val="22"/>
        </w:rPr>
        <w:t>.</w:t>
      </w:r>
    </w:p>
    <w:p w14:paraId="385AF693" w14:textId="77777777" w:rsidR="00A24D9C" w:rsidRPr="00500AAC" w:rsidRDefault="00A24D9C" w:rsidP="00500AAC">
      <w:pPr>
        <w:overflowPunct w:val="0"/>
        <w:autoSpaceDE w:val="0"/>
        <w:autoSpaceDN w:val="0"/>
        <w:ind w:left="1368" w:right="86"/>
        <w:rPr>
          <w:rFonts w:ascii="Calibri" w:hAnsi="Calibri" w:cs="Calibri"/>
          <w:b/>
          <w:bCs/>
          <w:sz w:val="22"/>
          <w:szCs w:val="22"/>
        </w:rPr>
      </w:pPr>
    </w:p>
    <w:p w14:paraId="5B543B6E" w14:textId="61790C0E" w:rsidR="00680A27" w:rsidRPr="00680A27" w:rsidRDefault="003158D5" w:rsidP="00BB3DAD">
      <w:pPr>
        <w:pStyle w:val="ListParagraph"/>
        <w:numPr>
          <w:ilvl w:val="0"/>
          <w:numId w:val="43"/>
        </w:numPr>
        <w:contextualSpacing w:val="0"/>
        <w:jc w:val="both"/>
        <w:rPr>
          <w:rFonts w:ascii="Segoe UI" w:eastAsia="Times New Roman" w:hAnsi="Segoe UI" w:cs="Segoe UI"/>
        </w:rPr>
      </w:pPr>
      <w:r w:rsidRPr="001471B2">
        <w:rPr>
          <w:rFonts w:ascii="Calibri" w:eastAsia="Times New Roman" w:hAnsi="Calibri" w:cs="Calibri"/>
          <w:b/>
          <w:bCs/>
          <w:sz w:val="22"/>
          <w:szCs w:val="22"/>
        </w:rPr>
        <w:t>Form A</w:t>
      </w:r>
      <w:r w:rsidR="00F1376B">
        <w:rPr>
          <w:rFonts w:ascii="Calibri" w:eastAsia="Times New Roman" w:hAnsi="Calibri" w:cs="Calibri"/>
          <w:b/>
          <w:bCs/>
          <w:sz w:val="22"/>
          <w:szCs w:val="22"/>
        </w:rPr>
        <w:t xml:space="preserve"> footnotes</w:t>
      </w:r>
      <w:r w:rsidR="001471B2" w:rsidRPr="001471B2">
        <w:rPr>
          <w:rFonts w:ascii="Calibri" w:eastAsia="Times New Roman" w:hAnsi="Calibri" w:cs="Calibri"/>
          <w:b/>
          <w:bCs/>
          <w:sz w:val="22"/>
          <w:szCs w:val="22"/>
        </w:rPr>
        <w:t>:</w:t>
      </w:r>
      <w:r w:rsidRPr="00500AAC">
        <w:rPr>
          <w:rFonts w:ascii="Calibri" w:eastAsia="Times New Roman" w:hAnsi="Calibri" w:cs="Calibri"/>
          <w:sz w:val="22"/>
          <w:szCs w:val="22"/>
        </w:rPr>
        <w:t xml:space="preserve"> </w:t>
      </w:r>
      <w:r w:rsidR="00680A27" w:rsidRPr="00680A27">
        <w:rPr>
          <w:rFonts w:ascii="Calibri" w:eastAsia="Times New Roman" w:hAnsi="Calibri" w:cs="Calibri"/>
          <w:b/>
          <w:bCs/>
          <w:sz w:val="22"/>
          <w:szCs w:val="22"/>
        </w:rPr>
        <w:t xml:space="preserve">NAIC staff recommend adopting the Form A without incorporating the </w:t>
      </w:r>
      <w:r w:rsidR="00B47E9C">
        <w:rPr>
          <w:rFonts w:ascii="Calibri" w:eastAsia="Times New Roman" w:hAnsi="Calibri" w:cs="Calibri"/>
          <w:b/>
          <w:bCs/>
          <w:sz w:val="22"/>
          <w:szCs w:val="22"/>
        </w:rPr>
        <w:t xml:space="preserve">two </w:t>
      </w:r>
      <w:r w:rsidR="00680A27" w:rsidRPr="00680A27">
        <w:rPr>
          <w:rFonts w:ascii="Calibri" w:eastAsia="Times New Roman" w:hAnsi="Calibri" w:cs="Calibri"/>
          <w:b/>
          <w:bCs/>
          <w:sz w:val="22"/>
          <w:szCs w:val="22"/>
        </w:rPr>
        <w:t>proposed ACLI footnotes.</w:t>
      </w:r>
      <w:r w:rsidR="00680A27">
        <w:rPr>
          <w:rFonts w:ascii="Calibri" w:eastAsia="Times New Roman" w:hAnsi="Calibri" w:cs="Calibri"/>
          <w:sz w:val="22"/>
          <w:szCs w:val="22"/>
        </w:rPr>
        <w:t xml:space="preserve"> </w:t>
      </w:r>
    </w:p>
    <w:p w14:paraId="05BD9A3E" w14:textId="77777777" w:rsidR="00B47E9C" w:rsidRDefault="00B47E9C" w:rsidP="00680A27">
      <w:pPr>
        <w:pStyle w:val="ListParagraph"/>
        <w:ind w:left="765"/>
        <w:contextualSpacing w:val="0"/>
        <w:jc w:val="both"/>
        <w:rPr>
          <w:rFonts w:ascii="Calibri" w:eastAsia="Times New Roman" w:hAnsi="Calibri" w:cs="Calibri"/>
          <w:sz w:val="22"/>
          <w:szCs w:val="22"/>
        </w:rPr>
      </w:pPr>
    </w:p>
    <w:p w14:paraId="20DE7D11" w14:textId="77777777" w:rsidR="00680A27" w:rsidRDefault="003158D5" w:rsidP="00680A27">
      <w:pPr>
        <w:pStyle w:val="ListParagraph"/>
        <w:ind w:left="765"/>
        <w:contextualSpacing w:val="0"/>
        <w:jc w:val="both"/>
        <w:rPr>
          <w:rFonts w:ascii="Calibri" w:eastAsia="Times New Roman" w:hAnsi="Calibri" w:cs="Calibri"/>
          <w:sz w:val="22"/>
          <w:szCs w:val="22"/>
        </w:rPr>
      </w:pPr>
      <w:r w:rsidRPr="00500AAC">
        <w:rPr>
          <w:rFonts w:ascii="Calibri" w:eastAsia="Times New Roman" w:hAnsi="Calibri" w:cs="Calibri"/>
          <w:sz w:val="22"/>
          <w:szCs w:val="22"/>
        </w:rPr>
        <w:t xml:space="preserve">The ACLI proposed </w:t>
      </w:r>
      <w:r w:rsidR="001471B2">
        <w:rPr>
          <w:rFonts w:ascii="Calibri" w:eastAsia="Times New Roman" w:hAnsi="Calibri" w:cs="Calibri"/>
          <w:sz w:val="22"/>
          <w:szCs w:val="22"/>
        </w:rPr>
        <w:t>two</w:t>
      </w:r>
      <w:r w:rsidRPr="00500AAC">
        <w:rPr>
          <w:rFonts w:ascii="Calibri" w:eastAsia="Times New Roman" w:hAnsi="Calibri" w:cs="Calibri"/>
          <w:sz w:val="22"/>
          <w:szCs w:val="22"/>
        </w:rPr>
        <w:t xml:space="preserve"> new footnotes</w:t>
      </w:r>
      <w:r w:rsidRPr="000F352D">
        <w:rPr>
          <w:rFonts w:ascii="Calibri" w:eastAsia="Times New Roman" w:hAnsi="Calibri" w:cs="Calibri"/>
          <w:sz w:val="22"/>
          <w:szCs w:val="22"/>
        </w:rPr>
        <w:t xml:space="preserve"> in the body of the form A</w:t>
      </w:r>
      <w:r w:rsidR="001471B2">
        <w:rPr>
          <w:rFonts w:ascii="Calibri" w:eastAsia="Times New Roman" w:hAnsi="Calibri" w:cs="Calibri"/>
          <w:sz w:val="22"/>
          <w:szCs w:val="22"/>
        </w:rPr>
        <w:t xml:space="preserve"> for the “historical record” which would not change the exposed guidance</w:t>
      </w:r>
      <w:r w:rsidR="0090315F">
        <w:rPr>
          <w:rFonts w:ascii="Calibri" w:eastAsia="Times New Roman" w:hAnsi="Calibri" w:cs="Calibri"/>
          <w:sz w:val="22"/>
          <w:szCs w:val="22"/>
        </w:rPr>
        <w:t>.</w:t>
      </w:r>
      <w:r w:rsidR="0090315F" w:rsidRPr="000F352D">
        <w:rPr>
          <w:rFonts w:ascii="Calibri" w:eastAsia="Times New Roman" w:hAnsi="Calibri" w:cs="Calibri"/>
          <w:sz w:val="22"/>
          <w:szCs w:val="22"/>
        </w:rPr>
        <w:t xml:space="preserve"> </w:t>
      </w:r>
      <w:r>
        <w:rPr>
          <w:rFonts w:ascii="Calibri" w:eastAsia="Times New Roman" w:hAnsi="Calibri" w:cs="Calibri"/>
          <w:sz w:val="22"/>
          <w:szCs w:val="22"/>
        </w:rPr>
        <w:t xml:space="preserve">The Form A is not authoritative, but NAIC staff </w:t>
      </w:r>
      <w:r w:rsidR="001471B2">
        <w:rPr>
          <w:rFonts w:ascii="Calibri" w:eastAsia="Times New Roman" w:hAnsi="Calibri" w:cs="Calibri"/>
          <w:sz w:val="22"/>
          <w:szCs w:val="22"/>
        </w:rPr>
        <w:t xml:space="preserve">does not recommend </w:t>
      </w:r>
      <w:r>
        <w:rPr>
          <w:rFonts w:ascii="Calibri" w:eastAsia="Times New Roman" w:hAnsi="Calibri" w:cs="Calibri"/>
          <w:sz w:val="22"/>
          <w:szCs w:val="22"/>
        </w:rPr>
        <w:t>incorporating the two footnotes</w:t>
      </w:r>
      <w:r w:rsidR="00464890">
        <w:rPr>
          <w:rFonts w:ascii="Calibri" w:eastAsia="Times New Roman" w:hAnsi="Calibri" w:cs="Calibri"/>
          <w:sz w:val="22"/>
          <w:szCs w:val="22"/>
        </w:rPr>
        <w:t xml:space="preserve"> (excerpted below)</w:t>
      </w:r>
      <w:r w:rsidR="0090315F">
        <w:rPr>
          <w:rFonts w:ascii="Calibri" w:eastAsia="Times New Roman" w:hAnsi="Calibri" w:cs="Calibri"/>
          <w:sz w:val="22"/>
          <w:szCs w:val="22"/>
        </w:rPr>
        <w:t xml:space="preserve">. </w:t>
      </w:r>
    </w:p>
    <w:p w14:paraId="79615F26" w14:textId="77777777" w:rsidR="00680A27" w:rsidRDefault="00680A27" w:rsidP="00680A27">
      <w:pPr>
        <w:pStyle w:val="ListParagraph"/>
        <w:ind w:left="765"/>
        <w:contextualSpacing w:val="0"/>
        <w:jc w:val="both"/>
        <w:rPr>
          <w:rFonts w:ascii="Calibri" w:eastAsia="Times New Roman" w:hAnsi="Calibri" w:cs="Calibri"/>
          <w:sz w:val="22"/>
          <w:szCs w:val="22"/>
        </w:rPr>
      </w:pPr>
    </w:p>
    <w:p w14:paraId="467B89B1" w14:textId="4997FDB7" w:rsidR="00204145" w:rsidRPr="00204145" w:rsidRDefault="00464890" w:rsidP="00680A27">
      <w:pPr>
        <w:pStyle w:val="ListParagraph"/>
        <w:ind w:left="765"/>
        <w:contextualSpacing w:val="0"/>
        <w:jc w:val="both"/>
        <w:rPr>
          <w:rFonts w:ascii="Segoe UI" w:eastAsia="Times New Roman" w:hAnsi="Segoe UI" w:cs="Segoe UI"/>
        </w:rPr>
      </w:pPr>
      <w:r>
        <w:rPr>
          <w:rFonts w:ascii="Calibri" w:eastAsia="Times New Roman" w:hAnsi="Calibri" w:cs="Calibri"/>
          <w:sz w:val="22"/>
          <w:szCs w:val="22"/>
        </w:rPr>
        <w:t>Page 2 footnote</w:t>
      </w:r>
      <w:r w:rsidR="001F6F5F">
        <w:rPr>
          <w:rFonts w:ascii="Calibri" w:eastAsia="Times New Roman" w:hAnsi="Calibri" w:cs="Calibri"/>
          <w:sz w:val="22"/>
          <w:szCs w:val="22"/>
        </w:rPr>
        <w:t xml:space="preserve"> </w:t>
      </w:r>
      <w:r w:rsidR="00680A27">
        <w:rPr>
          <w:rFonts w:ascii="Calibri" w:eastAsia="Times New Roman" w:hAnsi="Calibri" w:cs="Calibri"/>
          <w:sz w:val="22"/>
          <w:szCs w:val="22"/>
        </w:rPr>
        <w:t>-</w:t>
      </w:r>
      <w:r w:rsidR="001F6F5F">
        <w:rPr>
          <w:rFonts w:ascii="Calibri" w:eastAsia="Times New Roman" w:hAnsi="Calibri" w:cs="Calibri"/>
          <w:sz w:val="22"/>
          <w:szCs w:val="22"/>
        </w:rPr>
        <w:t xml:space="preserve"> </w:t>
      </w:r>
      <w:r w:rsidR="003A52A5" w:rsidRPr="003A52A5">
        <w:rPr>
          <w:rFonts w:ascii="Calibri" w:eastAsia="Times New Roman" w:hAnsi="Calibri" w:cs="Calibri"/>
          <w:sz w:val="22"/>
          <w:szCs w:val="22"/>
        </w:rPr>
        <w:t xml:space="preserve">VAWG’s original </w:t>
      </w:r>
      <w:r w:rsidR="00E437A4">
        <w:rPr>
          <w:rFonts w:ascii="Calibri" w:eastAsia="Times New Roman" w:hAnsi="Calibri" w:cs="Calibri"/>
          <w:sz w:val="22"/>
          <w:szCs w:val="22"/>
        </w:rPr>
        <w:t xml:space="preserve">referral was </w:t>
      </w:r>
      <w:r w:rsidR="003A52A5" w:rsidRPr="003A52A5">
        <w:rPr>
          <w:rFonts w:ascii="Calibri" w:eastAsia="Times New Roman" w:hAnsi="Calibri" w:cs="Calibri"/>
          <w:sz w:val="22"/>
          <w:szCs w:val="22"/>
        </w:rPr>
        <w:t xml:space="preserve">that they saw proportional reserve credit being taken for nonproportional coverage </w:t>
      </w:r>
      <w:r w:rsidR="003A52A5">
        <w:rPr>
          <w:rFonts w:ascii="Calibri" w:eastAsia="Times New Roman" w:hAnsi="Calibri" w:cs="Calibri"/>
          <w:sz w:val="22"/>
          <w:szCs w:val="22"/>
        </w:rPr>
        <w:t xml:space="preserve">and </w:t>
      </w:r>
      <w:r w:rsidR="004A396D">
        <w:rPr>
          <w:rFonts w:ascii="Calibri" w:eastAsia="Times New Roman" w:hAnsi="Calibri" w:cs="Calibri"/>
          <w:sz w:val="22"/>
          <w:szCs w:val="22"/>
        </w:rPr>
        <w:t>concerns about taking too large of a reinsurance credit</w:t>
      </w:r>
      <w:r w:rsidR="003A52A5">
        <w:rPr>
          <w:rFonts w:ascii="Calibri" w:eastAsia="Times New Roman" w:hAnsi="Calibri" w:cs="Calibri"/>
          <w:sz w:val="22"/>
          <w:szCs w:val="22"/>
        </w:rPr>
        <w:t xml:space="preserve"> has not changed</w:t>
      </w:r>
      <w:r w:rsidR="0090315F" w:rsidRPr="003A52A5">
        <w:rPr>
          <w:rFonts w:ascii="Calibri" w:eastAsia="Times New Roman" w:hAnsi="Calibri" w:cs="Calibri"/>
          <w:sz w:val="22"/>
          <w:szCs w:val="22"/>
        </w:rPr>
        <w:t xml:space="preserve">. </w:t>
      </w:r>
      <w:r w:rsidR="003A52A5">
        <w:rPr>
          <w:rFonts w:ascii="Calibri" w:eastAsia="Times New Roman" w:hAnsi="Calibri" w:cs="Calibri"/>
          <w:sz w:val="22"/>
          <w:szCs w:val="22"/>
        </w:rPr>
        <w:t xml:space="preserve">NAIC </w:t>
      </w:r>
      <w:r w:rsidR="00204145">
        <w:rPr>
          <w:rFonts w:ascii="Calibri" w:eastAsia="Times New Roman" w:hAnsi="Calibri" w:cs="Calibri"/>
          <w:sz w:val="22"/>
          <w:szCs w:val="22"/>
        </w:rPr>
        <w:t>staff</w:t>
      </w:r>
      <w:r w:rsidR="003A52A5">
        <w:rPr>
          <w:rFonts w:ascii="Calibri" w:eastAsia="Times New Roman" w:hAnsi="Calibri" w:cs="Calibri"/>
          <w:sz w:val="22"/>
          <w:szCs w:val="22"/>
        </w:rPr>
        <w:t xml:space="preserve"> also has </w:t>
      </w:r>
      <w:r w:rsidR="00204145">
        <w:rPr>
          <w:rFonts w:ascii="Calibri" w:eastAsia="Times New Roman" w:hAnsi="Calibri" w:cs="Calibri"/>
          <w:sz w:val="22"/>
          <w:szCs w:val="22"/>
        </w:rPr>
        <w:t xml:space="preserve">concerns with </w:t>
      </w:r>
      <w:r w:rsidR="003A52A5" w:rsidRPr="003A52A5">
        <w:rPr>
          <w:rFonts w:ascii="Calibri" w:eastAsia="Times New Roman" w:hAnsi="Calibri" w:cs="Calibri"/>
          <w:sz w:val="22"/>
          <w:szCs w:val="22"/>
        </w:rPr>
        <w:t>imply</w:t>
      </w:r>
      <w:r w:rsidR="00204145">
        <w:rPr>
          <w:rFonts w:ascii="Calibri" w:eastAsia="Times New Roman" w:hAnsi="Calibri" w:cs="Calibri"/>
          <w:sz w:val="22"/>
          <w:szCs w:val="22"/>
        </w:rPr>
        <w:t xml:space="preserve">ing </w:t>
      </w:r>
      <w:r w:rsidR="003A52A5" w:rsidRPr="003A52A5">
        <w:rPr>
          <w:rFonts w:ascii="Calibri" w:eastAsia="Times New Roman" w:hAnsi="Calibri" w:cs="Calibri"/>
          <w:sz w:val="22"/>
          <w:szCs w:val="22"/>
        </w:rPr>
        <w:t xml:space="preserve">that VAWG’s original referral was somehow in error. </w:t>
      </w:r>
    </w:p>
    <w:p w14:paraId="3F2B32A5" w14:textId="77777777" w:rsidR="00204145" w:rsidRDefault="00204145" w:rsidP="00204145">
      <w:pPr>
        <w:pStyle w:val="ListParagraph"/>
        <w:contextualSpacing w:val="0"/>
        <w:jc w:val="both"/>
        <w:rPr>
          <w:rFonts w:ascii="Calibri" w:eastAsia="Times New Roman" w:hAnsi="Calibri" w:cs="Calibri"/>
          <w:b/>
          <w:bCs/>
          <w:sz w:val="22"/>
          <w:szCs w:val="22"/>
        </w:rPr>
      </w:pPr>
    </w:p>
    <w:p w14:paraId="38225634" w14:textId="09746CC0" w:rsidR="00680A27" w:rsidRDefault="00680A27" w:rsidP="00680A27">
      <w:pPr>
        <w:pStyle w:val="ListParagraph"/>
        <w:contextualSpacing w:val="0"/>
        <w:jc w:val="both"/>
        <w:rPr>
          <w:rFonts w:ascii="Segoe UI" w:eastAsia="Times New Roman" w:hAnsi="Segoe UI" w:cs="Segoe UI"/>
        </w:rPr>
      </w:pPr>
      <w:r>
        <w:rPr>
          <w:rFonts w:ascii="Calibri" w:eastAsia="Times New Roman" w:hAnsi="Calibri" w:cs="Calibri"/>
          <w:sz w:val="22"/>
          <w:szCs w:val="22"/>
        </w:rPr>
        <w:t xml:space="preserve">Page </w:t>
      </w:r>
      <w:r w:rsidR="002122F6">
        <w:rPr>
          <w:rFonts w:ascii="Calibri" w:eastAsia="Times New Roman" w:hAnsi="Calibri" w:cs="Calibri"/>
          <w:sz w:val="22"/>
          <w:szCs w:val="22"/>
        </w:rPr>
        <w:t>3</w:t>
      </w:r>
      <w:r>
        <w:rPr>
          <w:rFonts w:ascii="Calibri" w:eastAsia="Times New Roman" w:hAnsi="Calibri" w:cs="Calibri"/>
          <w:sz w:val="22"/>
          <w:szCs w:val="22"/>
        </w:rPr>
        <w:t xml:space="preserve"> footnote</w:t>
      </w:r>
      <w:r w:rsidR="001F6F5F">
        <w:rPr>
          <w:rFonts w:ascii="Calibri" w:eastAsia="Times New Roman" w:hAnsi="Calibri" w:cs="Calibri"/>
          <w:sz w:val="22"/>
          <w:szCs w:val="22"/>
        </w:rPr>
        <w:t xml:space="preserve"> </w:t>
      </w:r>
      <w:r>
        <w:rPr>
          <w:rFonts w:ascii="Calibri" w:eastAsia="Times New Roman" w:hAnsi="Calibri" w:cs="Calibri"/>
          <w:b/>
          <w:bCs/>
          <w:sz w:val="22"/>
          <w:szCs w:val="22"/>
        </w:rPr>
        <w:t xml:space="preserve">- NAIC staff does not support </w:t>
      </w:r>
      <w:r w:rsidRPr="003A52A5">
        <w:rPr>
          <w:rFonts w:ascii="Calibri" w:eastAsia="Times New Roman" w:hAnsi="Calibri" w:cs="Calibri"/>
          <w:sz w:val="22"/>
          <w:szCs w:val="22"/>
        </w:rPr>
        <w:t xml:space="preserve">adding the </w:t>
      </w:r>
      <w:r>
        <w:rPr>
          <w:rFonts w:ascii="Calibri" w:eastAsia="Times New Roman" w:hAnsi="Calibri" w:cs="Calibri"/>
          <w:sz w:val="22"/>
          <w:szCs w:val="22"/>
        </w:rPr>
        <w:t>page 3 footnote</w:t>
      </w:r>
      <w:r w:rsidRPr="003A52A5">
        <w:rPr>
          <w:rFonts w:ascii="Calibri" w:eastAsia="Times New Roman" w:hAnsi="Calibri" w:cs="Calibri"/>
          <w:sz w:val="22"/>
          <w:szCs w:val="22"/>
        </w:rPr>
        <w:t xml:space="preserve">, as it says what is required to evaluate risk transfer but only includes a subset of the criteria listed in Paragraph 17. </w:t>
      </w:r>
      <w:r>
        <w:rPr>
          <w:rFonts w:ascii="Calibri" w:eastAsia="Times New Roman" w:hAnsi="Calibri" w:cs="Calibri"/>
          <w:sz w:val="22"/>
          <w:szCs w:val="22"/>
        </w:rPr>
        <w:t xml:space="preserve">NAIC staff is concerned that the footnote might be perceived as narrowing the proposed authoritative language. </w:t>
      </w:r>
    </w:p>
    <w:p w14:paraId="67260879" w14:textId="3EEA4C5A" w:rsidR="003158D5" w:rsidRDefault="003158D5" w:rsidP="00F1376B">
      <w:pPr>
        <w:pStyle w:val="ListParagraph"/>
        <w:contextualSpacing w:val="0"/>
        <w:rPr>
          <w:rFonts w:ascii="Calibri" w:eastAsia="Times New Roman" w:hAnsi="Calibri" w:cs="Calibri"/>
          <w:sz w:val="22"/>
          <w:szCs w:val="22"/>
        </w:rPr>
      </w:pPr>
    </w:p>
    <w:p w14:paraId="42A0C3D8" w14:textId="1577C1C3" w:rsidR="00794857" w:rsidRPr="00F1376B" w:rsidRDefault="00F1376B" w:rsidP="00F1376B">
      <w:pPr>
        <w:pStyle w:val="ListParagraph"/>
        <w:contextualSpacing w:val="0"/>
        <w:rPr>
          <w:rFonts w:ascii="Calibri" w:eastAsia="Times New Roman" w:hAnsi="Calibri" w:cs="Calibri"/>
          <w:b/>
          <w:bCs/>
          <w:sz w:val="22"/>
          <w:szCs w:val="22"/>
        </w:rPr>
      </w:pPr>
      <w:r w:rsidRPr="00F1376B">
        <w:rPr>
          <w:rFonts w:ascii="Calibri" w:eastAsia="Times New Roman" w:hAnsi="Calibri" w:cs="Calibri"/>
          <w:b/>
          <w:bCs/>
          <w:sz w:val="22"/>
          <w:szCs w:val="22"/>
        </w:rPr>
        <w:t>A</w:t>
      </w:r>
      <w:r w:rsidR="000C4AF3">
        <w:rPr>
          <w:rFonts w:ascii="Calibri" w:eastAsia="Times New Roman" w:hAnsi="Calibri" w:cs="Calibri"/>
          <w:b/>
          <w:bCs/>
          <w:sz w:val="22"/>
          <w:szCs w:val="22"/>
        </w:rPr>
        <w:t>C</w:t>
      </w:r>
      <w:r w:rsidRPr="00F1376B">
        <w:rPr>
          <w:rFonts w:ascii="Calibri" w:eastAsia="Times New Roman" w:hAnsi="Calibri" w:cs="Calibri"/>
          <w:b/>
          <w:bCs/>
          <w:sz w:val="22"/>
          <w:szCs w:val="22"/>
        </w:rPr>
        <w:t xml:space="preserve">LI proposed footnotes. </w:t>
      </w:r>
    </w:p>
    <w:p w14:paraId="39200357" w14:textId="59BE96F3" w:rsidR="003158D5" w:rsidDel="00F1376B" w:rsidRDefault="003158D5" w:rsidP="003158D5">
      <w:pPr>
        <w:pStyle w:val="ListParagraph"/>
        <w:contextualSpacing w:val="0"/>
        <w:rPr>
          <w:del w:id="53" w:author="Marcotte, Robin" w:date="2025-07-16T19:27:00Z" w16du:dateUtc="2025-07-17T00:27:00Z"/>
          <w:rFonts w:ascii="Calibri" w:eastAsia="Times New Roman" w:hAnsi="Calibri" w:cs="Calibri"/>
          <w:sz w:val="22"/>
          <w:szCs w:val="22"/>
        </w:rPr>
      </w:pPr>
      <w:r>
        <w:rPr>
          <w:rFonts w:ascii="Calibri" w:eastAsia="Times New Roman" w:hAnsi="Calibri" w:cs="Calibri"/>
          <w:sz w:val="22"/>
          <w:szCs w:val="22"/>
        </w:rPr>
        <w:t xml:space="preserve">Page 2 </w:t>
      </w:r>
      <w:r w:rsidR="00F1376B">
        <w:rPr>
          <w:rFonts w:ascii="Calibri" w:eastAsia="Times New Roman" w:hAnsi="Calibri" w:cs="Calibri"/>
          <w:sz w:val="22"/>
          <w:szCs w:val="22"/>
        </w:rPr>
        <w:t xml:space="preserve"> </w:t>
      </w:r>
    </w:p>
    <w:p w14:paraId="3C2EAA95" w14:textId="79D63D7B" w:rsidR="00EB64BD" w:rsidRPr="00A24D9C" w:rsidDel="00F1376B" w:rsidRDefault="00EB64BD" w:rsidP="00F1376B">
      <w:pPr>
        <w:pStyle w:val="ListParagraph"/>
        <w:contextualSpacing w:val="0"/>
        <w:rPr>
          <w:del w:id="54" w:author="Marcotte, Robin" w:date="2025-07-16T19:27:00Z" w16du:dateUtc="2025-07-17T00:27:00Z"/>
          <w:rFonts w:ascii="Calibri" w:hAnsi="Calibri" w:cs="Calibri"/>
          <w:bCs/>
          <w:sz w:val="22"/>
          <w:szCs w:val="22"/>
          <w:highlight w:val="yellow"/>
        </w:rPr>
      </w:pPr>
    </w:p>
    <w:p w14:paraId="59977A47" w14:textId="003185C1" w:rsidR="001471B2" w:rsidRPr="001471B2" w:rsidRDefault="001471B2" w:rsidP="006A2DCD">
      <w:pPr>
        <w:kinsoku w:val="0"/>
        <w:overflowPunct w:val="0"/>
        <w:autoSpaceDE w:val="0"/>
        <w:autoSpaceDN w:val="0"/>
        <w:adjustRightInd w:val="0"/>
        <w:spacing w:line="254" w:lineRule="auto"/>
        <w:ind w:left="1440"/>
        <w:jc w:val="both"/>
        <w:rPr>
          <w:ins w:id="55" w:author="Marcotte, Robin" w:date="2025-07-16T18:47:00Z" w16du:dateUtc="2025-07-16T23:47:00Z"/>
          <w:rFonts w:ascii="Calibri" w:hAnsi="Calibri" w:cs="Calibri"/>
          <w:w w:val="105"/>
          <w:sz w:val="22"/>
          <w:szCs w:val="22"/>
        </w:rPr>
      </w:pPr>
      <w:ins w:id="56" w:author="Marcotte, Robin" w:date="2025-07-16T18:47:00Z" w16du:dateUtc="2025-07-16T23:47:00Z">
        <w:r w:rsidRPr="001471B2">
          <w:rPr>
            <w:rFonts w:ascii="Calibri" w:hAnsi="Calibri" w:cs="Calibri"/>
            <w:w w:val="105"/>
            <w:sz w:val="22"/>
            <w:szCs w:val="22"/>
            <w:vertAlign w:val="superscript"/>
          </w:rPr>
          <w:t>1</w:t>
        </w:r>
        <w:r w:rsidRPr="001471B2">
          <w:rPr>
            <w:rFonts w:ascii="Calibri" w:hAnsi="Calibri" w:cs="Calibri"/>
            <w:w w:val="105"/>
            <w:sz w:val="22"/>
            <w:szCs w:val="22"/>
          </w:rPr>
          <w:t>New</w:t>
        </w:r>
      </w:ins>
      <w:ins w:id="57" w:author="Marcotte, Robin" w:date="2025-07-24T16:58:00Z" w16du:dateUtc="2025-07-24T21:58:00Z">
        <w:r w:rsidR="006A2DCD">
          <w:rPr>
            <w:rFonts w:ascii="Calibri" w:hAnsi="Calibri" w:cs="Calibri"/>
            <w:w w:val="105"/>
            <w:sz w:val="22"/>
            <w:szCs w:val="22"/>
          </w:rPr>
          <w:t xml:space="preserve"> ACLI</w:t>
        </w:r>
      </w:ins>
      <w:ins w:id="58" w:author="Marcotte, Robin" w:date="2025-07-16T18:47:00Z" w16du:dateUtc="2025-07-16T23:47:00Z">
        <w:r w:rsidRPr="001471B2">
          <w:rPr>
            <w:rFonts w:ascii="Calibri" w:hAnsi="Calibri" w:cs="Calibri"/>
            <w:w w:val="105"/>
            <w:sz w:val="22"/>
            <w:szCs w:val="22"/>
          </w:rPr>
          <w:t xml:space="preserve"> footnote: Subsequent discussions have yielded a more nuanced view of this statement such that it is acknowledged that not all combination agreements are nonproportional.</w:t>
        </w:r>
        <w:r w:rsidRPr="001471B2">
          <w:rPr>
            <w:rFonts w:ascii="Calibri" w:hAnsi="Calibri" w:cs="Calibri"/>
            <w:spacing w:val="40"/>
            <w:w w:val="105"/>
            <w:sz w:val="22"/>
            <w:szCs w:val="22"/>
          </w:rPr>
          <w:t xml:space="preserve"> </w:t>
        </w:r>
        <w:r w:rsidRPr="001471B2">
          <w:rPr>
            <w:rFonts w:ascii="Calibri" w:hAnsi="Calibri" w:cs="Calibri"/>
            <w:w w:val="105"/>
            <w:sz w:val="22"/>
            <w:szCs w:val="22"/>
          </w:rPr>
          <w:t>Combination reinsurance transactions should be assessed for risk transfer purposes, taking into consideration the specific terms of these agreements by evaluating each type of reinsurance against its specific requirements and further evaluating the contract as a whole to ensure there is no potential for deprivation of the ceding insurer’s surplus (rather than applying a likelihood of loss standard).</w:t>
        </w:r>
      </w:ins>
    </w:p>
    <w:p w14:paraId="233AD4F4" w14:textId="77777777" w:rsidR="001471B2" w:rsidRPr="001471B2" w:rsidRDefault="001471B2" w:rsidP="001471B2">
      <w:pPr>
        <w:kinsoku w:val="0"/>
        <w:overflowPunct w:val="0"/>
        <w:autoSpaceDE w:val="0"/>
        <w:autoSpaceDN w:val="0"/>
        <w:adjustRightInd w:val="0"/>
        <w:ind w:left="40"/>
        <w:rPr>
          <w:ins w:id="59" w:author="Marcotte, Robin" w:date="2025-07-16T18:47:00Z" w16du:dateUtc="2025-07-16T23:47:00Z"/>
          <w:rFonts w:ascii="Calibri" w:hAnsi="Calibri" w:cs="Calibri"/>
          <w:spacing w:val="-10"/>
          <w:w w:val="105"/>
          <w:sz w:val="22"/>
          <w:szCs w:val="22"/>
        </w:rPr>
      </w:pPr>
    </w:p>
    <w:p w14:paraId="23086258" w14:textId="77777777" w:rsidR="001471B2" w:rsidRPr="001471B2" w:rsidRDefault="001471B2" w:rsidP="001471B2">
      <w:pPr>
        <w:kinsoku w:val="0"/>
        <w:overflowPunct w:val="0"/>
        <w:autoSpaceDE w:val="0"/>
        <w:autoSpaceDN w:val="0"/>
        <w:adjustRightInd w:val="0"/>
        <w:spacing w:before="6" w:line="254" w:lineRule="auto"/>
        <w:ind w:left="760"/>
        <w:jc w:val="both"/>
        <w:rPr>
          <w:ins w:id="60" w:author="Marcotte, Robin" w:date="2025-07-16T18:47:00Z" w16du:dateUtc="2025-07-16T23:47:00Z"/>
          <w:rFonts w:ascii="Calibri" w:hAnsi="Calibri" w:cs="Calibri"/>
          <w:w w:val="105"/>
          <w:sz w:val="14"/>
          <w:szCs w:val="14"/>
          <w:vertAlign w:val="superscript"/>
        </w:rPr>
      </w:pPr>
    </w:p>
    <w:p w14:paraId="13B18B4F" w14:textId="77777777" w:rsidR="001471B2" w:rsidRPr="001471B2" w:rsidRDefault="001471B2" w:rsidP="001471B2">
      <w:pPr>
        <w:pStyle w:val="ListParagraph"/>
        <w:contextualSpacing w:val="0"/>
        <w:rPr>
          <w:rFonts w:ascii="Calibri" w:eastAsia="Times New Roman" w:hAnsi="Calibri" w:cs="Calibri"/>
          <w:sz w:val="22"/>
          <w:szCs w:val="22"/>
        </w:rPr>
      </w:pPr>
      <w:r w:rsidRPr="001471B2">
        <w:rPr>
          <w:rFonts w:ascii="Calibri" w:eastAsia="Times New Roman" w:hAnsi="Calibri" w:cs="Calibri"/>
          <w:sz w:val="22"/>
          <w:szCs w:val="22"/>
        </w:rPr>
        <w:lastRenderedPageBreak/>
        <w:t xml:space="preserve">Page 3 </w:t>
      </w:r>
    </w:p>
    <w:p w14:paraId="1D3A182A" w14:textId="566D4F20" w:rsidR="001471B2" w:rsidRPr="001471B2" w:rsidRDefault="001471B2" w:rsidP="006A2DCD">
      <w:pPr>
        <w:kinsoku w:val="0"/>
        <w:overflowPunct w:val="0"/>
        <w:autoSpaceDE w:val="0"/>
        <w:autoSpaceDN w:val="0"/>
        <w:adjustRightInd w:val="0"/>
        <w:spacing w:before="6" w:line="254" w:lineRule="auto"/>
        <w:ind w:left="1440"/>
        <w:jc w:val="both"/>
        <w:rPr>
          <w:rFonts w:ascii="Calibri" w:hAnsi="Calibri" w:cs="Calibri"/>
          <w:w w:val="105"/>
          <w:sz w:val="22"/>
          <w:szCs w:val="22"/>
        </w:rPr>
      </w:pPr>
      <w:ins w:id="61" w:author="Marcotte, Robin" w:date="2025-07-16T18:47:00Z" w16du:dateUtc="2025-07-16T23:47:00Z">
        <w:r w:rsidRPr="001471B2">
          <w:rPr>
            <w:rFonts w:ascii="Calibri" w:hAnsi="Calibri" w:cs="Calibri"/>
            <w:w w:val="105"/>
            <w:sz w:val="22"/>
            <w:szCs w:val="22"/>
            <w:vertAlign w:val="superscript"/>
          </w:rPr>
          <w:t>2</w:t>
        </w:r>
        <w:r w:rsidRPr="001471B2">
          <w:rPr>
            <w:rFonts w:ascii="Calibri" w:hAnsi="Calibri" w:cs="Calibri"/>
            <w:w w:val="105"/>
            <w:sz w:val="22"/>
            <w:szCs w:val="22"/>
          </w:rPr>
          <w:t xml:space="preserve"> New</w:t>
        </w:r>
      </w:ins>
      <w:ins w:id="62" w:author="Marcotte, Robin" w:date="2025-07-24T16:58:00Z" w16du:dateUtc="2025-07-24T21:58:00Z">
        <w:r w:rsidR="006A2DCD">
          <w:rPr>
            <w:rFonts w:ascii="Calibri" w:hAnsi="Calibri" w:cs="Calibri"/>
            <w:w w:val="105"/>
            <w:sz w:val="22"/>
            <w:szCs w:val="22"/>
          </w:rPr>
          <w:t xml:space="preserve"> ACLI</w:t>
        </w:r>
      </w:ins>
      <w:ins w:id="63" w:author="Marcotte, Robin" w:date="2025-07-16T18:47:00Z" w16du:dateUtc="2025-07-16T23:47:00Z">
        <w:r w:rsidRPr="001471B2">
          <w:rPr>
            <w:rFonts w:ascii="Calibri" w:hAnsi="Calibri" w:cs="Calibri"/>
            <w:w w:val="105"/>
            <w:sz w:val="22"/>
            <w:szCs w:val="22"/>
          </w:rPr>
          <w:t xml:space="preserve"> Footnote: Combination reinsurance transactions should be assessed for risk transfer purposes, taking into consideration the specific terms of these agreements by evaluating each type of reinsurance against its specific requirements and further evaluating the contract as a whole to ensure there is no potential for deprivation of the ceding insurer’s surplus.</w:t>
        </w:r>
      </w:ins>
    </w:p>
    <w:p w14:paraId="5991622C" w14:textId="77777777" w:rsidR="008402CC" w:rsidRPr="001471B2" w:rsidRDefault="008402CC" w:rsidP="001471B2">
      <w:pPr>
        <w:kinsoku w:val="0"/>
        <w:overflowPunct w:val="0"/>
        <w:autoSpaceDE w:val="0"/>
        <w:autoSpaceDN w:val="0"/>
        <w:adjustRightInd w:val="0"/>
        <w:spacing w:before="6" w:line="254" w:lineRule="auto"/>
        <w:ind w:left="760"/>
        <w:jc w:val="both"/>
        <w:rPr>
          <w:ins w:id="64" w:author="Marcotte, Robin" w:date="2025-07-16T18:47:00Z" w16du:dateUtc="2025-07-16T23:47:00Z"/>
          <w:rFonts w:ascii="Calibri" w:hAnsi="Calibri" w:cs="Calibri"/>
          <w:w w:val="105"/>
          <w:sz w:val="22"/>
          <w:szCs w:val="22"/>
        </w:rPr>
      </w:pPr>
    </w:p>
    <w:p w14:paraId="27261147" w14:textId="77777777" w:rsidR="00724BA7" w:rsidRDefault="00724BA7">
      <w:pPr>
        <w:rPr>
          <w:rFonts w:asciiTheme="minorHAnsi" w:hAnsiTheme="minorHAnsi" w:cstheme="minorHAnsi"/>
          <w:bCs/>
          <w:sz w:val="22"/>
          <w:szCs w:val="22"/>
          <w:highlight w:val="yellow"/>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3176"/>
        <w:gridCol w:w="2031"/>
        <w:gridCol w:w="1543"/>
        <w:gridCol w:w="2340"/>
      </w:tblGrid>
      <w:tr w:rsidR="004B62F4" w:rsidRPr="00F00E36" w14:paraId="435C86B7" w14:textId="77777777" w:rsidTr="00CE3BF1">
        <w:trPr>
          <w:trHeight w:val="159"/>
        </w:trPr>
        <w:tc>
          <w:tcPr>
            <w:tcW w:w="1075" w:type="dxa"/>
            <w:tcBorders>
              <w:top w:val="nil"/>
              <w:left w:val="single" w:sz="4" w:space="0" w:color="FFFFFF"/>
              <w:bottom w:val="single" w:sz="4" w:space="0" w:color="FFFFFF"/>
              <w:right w:val="single" w:sz="4" w:space="0" w:color="FFFFFF"/>
            </w:tcBorders>
            <w:shd w:val="solid" w:color="auto" w:fill="auto"/>
          </w:tcPr>
          <w:p w14:paraId="47AAF04E" w14:textId="77777777" w:rsidR="004B62F4" w:rsidRPr="00F00E36" w:rsidRDefault="004B62F4"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03D1C44B" w14:textId="77777777" w:rsidR="004B62F4" w:rsidRPr="00F00E36" w:rsidRDefault="004B62F4"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76" w:type="dxa"/>
            <w:tcBorders>
              <w:top w:val="nil"/>
              <w:left w:val="single" w:sz="4" w:space="0" w:color="FFFFFF"/>
              <w:bottom w:val="single" w:sz="4" w:space="0" w:color="FFFFFF"/>
              <w:right w:val="single" w:sz="4" w:space="0" w:color="FFFFFF"/>
            </w:tcBorders>
            <w:shd w:val="solid" w:color="auto" w:fill="auto"/>
          </w:tcPr>
          <w:p w14:paraId="21643090" w14:textId="77777777" w:rsidR="004B62F4" w:rsidRPr="00F00E36" w:rsidRDefault="004B62F4" w:rsidP="00AE07F2">
            <w:pPr>
              <w:widowControl w:val="0"/>
              <w:jc w:val="center"/>
              <w:rPr>
                <w:rFonts w:asciiTheme="minorHAnsi" w:hAnsiTheme="minorHAnsi" w:cstheme="minorHAnsi"/>
                <w:b/>
                <w:color w:val="FFFFFF"/>
                <w:sz w:val="22"/>
                <w:szCs w:val="22"/>
              </w:rPr>
            </w:pPr>
          </w:p>
          <w:p w14:paraId="1BA7CA73" w14:textId="77777777" w:rsidR="004B62F4" w:rsidRPr="00F00E36" w:rsidRDefault="004B62F4"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031" w:type="dxa"/>
            <w:tcBorders>
              <w:top w:val="nil"/>
              <w:left w:val="single" w:sz="4" w:space="0" w:color="FFFFFF"/>
              <w:bottom w:val="single" w:sz="4" w:space="0" w:color="FFFFFF"/>
              <w:right w:val="single" w:sz="4" w:space="0" w:color="FFFFFF"/>
            </w:tcBorders>
            <w:shd w:val="solid" w:color="auto" w:fill="auto"/>
          </w:tcPr>
          <w:p w14:paraId="0F0E51DB" w14:textId="77777777" w:rsidR="004B62F4" w:rsidRPr="00F00E36" w:rsidRDefault="004B62F4" w:rsidP="00AE07F2">
            <w:pPr>
              <w:widowControl w:val="0"/>
              <w:jc w:val="center"/>
              <w:rPr>
                <w:rFonts w:asciiTheme="minorHAnsi" w:hAnsiTheme="minorHAnsi" w:cstheme="minorHAnsi"/>
                <w:b/>
                <w:color w:val="FFFFFF"/>
                <w:sz w:val="22"/>
                <w:szCs w:val="22"/>
              </w:rPr>
            </w:pPr>
          </w:p>
          <w:p w14:paraId="3366FB40" w14:textId="77777777" w:rsidR="004B62F4" w:rsidRPr="00F00E36" w:rsidRDefault="004B62F4"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543" w:type="dxa"/>
            <w:tcBorders>
              <w:top w:val="nil"/>
              <w:left w:val="single" w:sz="4" w:space="0" w:color="FFFFFF"/>
              <w:bottom w:val="single" w:sz="4" w:space="0" w:color="FFFFFF"/>
              <w:right w:val="single" w:sz="4" w:space="0" w:color="FFFFFF"/>
            </w:tcBorders>
            <w:shd w:val="solid" w:color="auto" w:fill="auto"/>
          </w:tcPr>
          <w:p w14:paraId="10C1A50A" w14:textId="77777777" w:rsidR="004B62F4" w:rsidRPr="00F00E36" w:rsidRDefault="004B62F4"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2340" w:type="dxa"/>
            <w:tcBorders>
              <w:top w:val="nil"/>
              <w:left w:val="single" w:sz="4" w:space="0" w:color="FFFFFF"/>
              <w:bottom w:val="single" w:sz="4" w:space="0" w:color="FFFFFF"/>
              <w:right w:val="single" w:sz="4" w:space="0" w:color="FFFFFF"/>
            </w:tcBorders>
            <w:shd w:val="solid" w:color="auto" w:fill="auto"/>
          </w:tcPr>
          <w:p w14:paraId="6FE51B7D" w14:textId="77777777" w:rsidR="004B62F4" w:rsidRPr="00F00E36" w:rsidRDefault="004B62F4"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4B62F4" w:rsidRPr="00F00E36" w14:paraId="1EB39F71" w14:textId="77777777" w:rsidTr="00CE3BF1">
        <w:trPr>
          <w:trHeight w:val="800"/>
        </w:trPr>
        <w:tc>
          <w:tcPr>
            <w:tcW w:w="1075" w:type="dxa"/>
            <w:tcBorders>
              <w:top w:val="single" w:sz="4" w:space="0" w:color="FFFFFF"/>
            </w:tcBorders>
            <w:shd w:val="clear" w:color="auto" w:fill="F2F2F2"/>
            <w:vAlign w:val="center"/>
          </w:tcPr>
          <w:p w14:paraId="4FA90182" w14:textId="77777777" w:rsidR="004B62F4" w:rsidRPr="00F00E36" w:rsidRDefault="004B62F4"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2025-01</w:t>
            </w:r>
          </w:p>
          <w:p w14:paraId="21ABA8B4" w14:textId="77777777" w:rsidR="004B62F4" w:rsidRPr="00F00E36" w:rsidRDefault="004B62F4"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(Jake)</w:t>
            </w:r>
          </w:p>
        </w:tc>
        <w:tc>
          <w:tcPr>
            <w:tcW w:w="3176" w:type="dxa"/>
            <w:tcBorders>
              <w:top w:val="single" w:sz="4" w:space="0" w:color="FFFFFF"/>
            </w:tcBorders>
            <w:shd w:val="clear" w:color="auto" w:fill="F2F2F2"/>
            <w:vAlign w:val="center"/>
          </w:tcPr>
          <w:p w14:paraId="5173B803" w14:textId="77777777" w:rsidR="004B62F4" w:rsidRPr="00F00E36" w:rsidRDefault="004B62F4" w:rsidP="00AE07F2">
            <w:pPr>
              <w:pStyle w:val="Heading2"/>
              <w:rPr>
                <w:rFonts w:asciiTheme="minorHAnsi" w:hAnsiTheme="minorHAnsi" w:cstheme="minorHAnsi"/>
                <w:sz w:val="22"/>
                <w:szCs w:val="22"/>
              </w:rPr>
            </w:pPr>
            <w:r w:rsidRPr="00F00E36">
              <w:rPr>
                <w:rFonts w:asciiTheme="minorHAnsi" w:hAnsiTheme="minorHAnsi" w:cstheme="minorHAnsi"/>
                <w:sz w:val="22"/>
                <w:szCs w:val="22"/>
              </w:rPr>
              <w:t>Sales Lease Clarification</w:t>
            </w:r>
          </w:p>
        </w:tc>
        <w:tc>
          <w:tcPr>
            <w:tcW w:w="2031" w:type="dxa"/>
            <w:tcBorders>
              <w:top w:val="single" w:sz="4" w:space="0" w:color="FFFFFF"/>
            </w:tcBorders>
            <w:shd w:val="clear" w:color="auto" w:fill="F2F2F2"/>
            <w:vAlign w:val="center"/>
          </w:tcPr>
          <w:p w14:paraId="5F6734E3" w14:textId="0970A683" w:rsidR="004B62F4" w:rsidRPr="00F00E36" w:rsidRDefault="00C937B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1</w:t>
            </w:r>
            <w:r w:rsidR="009843B1">
              <w:rPr>
                <w:rFonts w:asciiTheme="minorHAnsi" w:hAnsiTheme="minorHAnsi" w:cstheme="minorHAnsi"/>
                <w:b/>
                <w:sz w:val="22"/>
                <w:szCs w:val="22"/>
              </w:rPr>
              <w:t>9</w:t>
            </w:r>
            <w:r w:rsidR="004B62F4" w:rsidRPr="00F00E36">
              <w:rPr>
                <w:rFonts w:asciiTheme="minorHAnsi" w:hAnsiTheme="minorHAnsi" w:cstheme="minorHAnsi"/>
                <w:b/>
                <w:sz w:val="22"/>
                <w:szCs w:val="22"/>
              </w:rPr>
              <w:t xml:space="preserve"> – Agenda Item </w:t>
            </w:r>
          </w:p>
        </w:tc>
        <w:tc>
          <w:tcPr>
            <w:tcW w:w="1543" w:type="dxa"/>
            <w:tcBorders>
              <w:top w:val="single" w:sz="4" w:space="0" w:color="FFFFFF"/>
            </w:tcBorders>
            <w:shd w:val="clear" w:color="auto" w:fill="F2F2F2"/>
            <w:vAlign w:val="center"/>
          </w:tcPr>
          <w:p w14:paraId="1564D497" w14:textId="77777777" w:rsidR="004B62F4" w:rsidRPr="00F00E36" w:rsidRDefault="004B62F4"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Comments Received</w:t>
            </w:r>
          </w:p>
        </w:tc>
        <w:tc>
          <w:tcPr>
            <w:tcW w:w="2340" w:type="dxa"/>
            <w:tcBorders>
              <w:top w:val="single" w:sz="4" w:space="0" w:color="FFFFFF"/>
            </w:tcBorders>
            <w:shd w:val="clear" w:color="auto" w:fill="F2F2F2"/>
            <w:vAlign w:val="center"/>
          </w:tcPr>
          <w:p w14:paraId="583C5C73" w14:textId="06C5165A" w:rsidR="004B62F4" w:rsidRPr="00F00E36" w:rsidRDefault="004B62F4"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EF539C">
              <w:rPr>
                <w:rFonts w:asciiTheme="minorHAnsi" w:hAnsiTheme="minorHAnsi" w:cstheme="minorHAnsi"/>
                <w:b/>
                <w:sz w:val="22"/>
                <w:szCs w:val="22"/>
              </w:rPr>
              <w:t>5</w:t>
            </w:r>
            <w:r w:rsidR="0079466C">
              <w:rPr>
                <w:rFonts w:asciiTheme="minorHAnsi" w:hAnsiTheme="minorHAnsi" w:cstheme="minorHAnsi"/>
                <w:b/>
                <w:sz w:val="22"/>
                <w:szCs w:val="22"/>
                <w:highlight w:val="yellow"/>
              </w:rPr>
              <w:br/>
            </w:r>
            <w:r w:rsidR="0079466C" w:rsidRPr="00736CD6">
              <w:rPr>
                <w:rFonts w:asciiTheme="minorHAnsi" w:hAnsiTheme="minorHAnsi" w:cstheme="minorHAnsi"/>
                <w:b/>
                <w:sz w:val="22"/>
                <w:szCs w:val="22"/>
              </w:rPr>
              <w:t>NAMIC/APCIA -</w:t>
            </w:r>
            <w:r w:rsidR="00EF539C">
              <w:rPr>
                <w:rFonts w:asciiTheme="minorHAnsi" w:hAnsiTheme="minorHAnsi" w:cstheme="minorHAnsi"/>
                <w:b/>
                <w:sz w:val="22"/>
                <w:szCs w:val="22"/>
              </w:rPr>
              <w:t xml:space="preserve"> 1</w:t>
            </w:r>
          </w:p>
        </w:tc>
      </w:tr>
    </w:tbl>
    <w:p w14:paraId="6BF86899" w14:textId="77777777" w:rsidR="004B62F4" w:rsidRPr="00F00E36" w:rsidRDefault="004B62F4" w:rsidP="004B62F4">
      <w:pPr>
        <w:rPr>
          <w:rFonts w:asciiTheme="minorHAnsi" w:hAnsiTheme="minorHAnsi" w:cstheme="minorHAnsi"/>
          <w:sz w:val="22"/>
          <w:szCs w:val="22"/>
          <w:lang w:eastAsia="zh-CN"/>
        </w:rPr>
      </w:pPr>
    </w:p>
    <w:p w14:paraId="33D1986A" w14:textId="77777777" w:rsidR="004B62F4" w:rsidRPr="00F00E36" w:rsidRDefault="004B62F4" w:rsidP="004B62F4">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0AD0E477" w14:textId="6CC8D6FB" w:rsidR="004B62F4" w:rsidRPr="00F00E36" w:rsidRDefault="004B62F4" w:rsidP="004B62F4">
      <w:pPr>
        <w:jc w:val="both"/>
        <w:rPr>
          <w:rFonts w:asciiTheme="minorHAnsi" w:hAnsiTheme="minorHAnsi" w:cstheme="minorHAnsi"/>
          <w:sz w:val="22"/>
          <w:szCs w:val="22"/>
        </w:rPr>
      </w:pPr>
      <w:r w:rsidRPr="00F00E36">
        <w:rPr>
          <w:rFonts w:asciiTheme="minorHAnsi" w:hAnsiTheme="minorHAnsi" w:cstheme="minorHAnsi"/>
          <w:sz w:val="22"/>
          <w:szCs w:val="22"/>
        </w:rPr>
        <w:t>On March 24, 2025, the Working Group exposed revisions to clarify that sale leasebacks with restrictions on access to the cash do not qualify for sale leaseback accounting and must be accounted for by the seller using the financing method</w:t>
      </w:r>
      <w:r w:rsidR="004B376A" w:rsidRPr="00F00E36">
        <w:rPr>
          <w:rFonts w:asciiTheme="minorHAnsi" w:hAnsiTheme="minorHAnsi" w:cstheme="minorHAnsi"/>
          <w:sz w:val="22"/>
          <w:szCs w:val="22"/>
        </w:rPr>
        <w:t xml:space="preserve">. </w:t>
      </w:r>
      <w:r w:rsidRPr="00F00E36">
        <w:rPr>
          <w:rFonts w:asciiTheme="minorHAnsi" w:hAnsiTheme="minorHAnsi" w:cstheme="minorHAnsi"/>
          <w:sz w:val="22"/>
          <w:szCs w:val="22"/>
        </w:rPr>
        <w:t>This agenda item was draft</w:t>
      </w:r>
      <w:r w:rsidR="00BE3355">
        <w:rPr>
          <w:rFonts w:asciiTheme="minorHAnsi" w:hAnsiTheme="minorHAnsi" w:cstheme="minorHAnsi"/>
          <w:sz w:val="22"/>
          <w:szCs w:val="22"/>
        </w:rPr>
        <w:t>ed</w:t>
      </w:r>
      <w:r w:rsidRPr="00F00E36">
        <w:rPr>
          <w:rFonts w:asciiTheme="minorHAnsi" w:hAnsiTheme="minorHAnsi" w:cstheme="minorHAnsi"/>
          <w:sz w:val="22"/>
          <w:szCs w:val="22"/>
        </w:rPr>
        <w:t xml:space="preserve"> in response to a question NAIC staff received on a sales leaseback transaction that included a significant restriction on the cash received as part of the sale of the assets, and if such a transaction would meet the definition of a sale leaseback in accordance with </w:t>
      </w:r>
      <w:r w:rsidRPr="00F00E36">
        <w:rPr>
          <w:rFonts w:asciiTheme="minorHAnsi" w:hAnsiTheme="minorHAnsi" w:cstheme="minorHAnsi"/>
          <w:i/>
          <w:iCs/>
          <w:sz w:val="22"/>
          <w:szCs w:val="22"/>
        </w:rPr>
        <w:t>SSAP No. 22—Leases</w:t>
      </w:r>
      <w:r w:rsidRPr="00F00E36">
        <w:rPr>
          <w:rFonts w:asciiTheme="minorHAnsi" w:hAnsiTheme="minorHAnsi" w:cstheme="minorHAnsi"/>
          <w:sz w:val="22"/>
          <w:szCs w:val="22"/>
        </w:rPr>
        <w:t>. In the transaction, the company was able to sell the nonadmitted asset to an unaffiliated party, but as a part of the transaction, the cash the seller received was to be held in such a manner that the selling insurance company would not be able access the cash until the leaseback was fully paid off years in the future. This agenda item intends to provide guidance that sales leaseback accounting would not be applicable in situations in which the selling insurer is restricted from readily accessing the sales proceeds. In such instances the financing method would be required.</w:t>
      </w:r>
    </w:p>
    <w:p w14:paraId="0AD9676D" w14:textId="77777777" w:rsidR="004B62F4" w:rsidRPr="00F00E36" w:rsidRDefault="004B62F4" w:rsidP="004B62F4">
      <w:pPr>
        <w:pStyle w:val="BodyTextIndent"/>
        <w:ind w:left="0" w:firstLine="0"/>
        <w:jc w:val="both"/>
        <w:rPr>
          <w:rFonts w:asciiTheme="minorHAnsi" w:hAnsiTheme="minorHAnsi" w:cstheme="minorHAnsi"/>
          <w:b/>
          <w:bCs/>
          <w:sz w:val="22"/>
          <w:szCs w:val="22"/>
        </w:rPr>
      </w:pPr>
    </w:p>
    <w:p w14:paraId="51616AEE" w14:textId="77777777" w:rsidR="004B62F4" w:rsidRPr="00F00E36" w:rsidRDefault="004B62F4" w:rsidP="004B62F4">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19A94022" w14:textId="19B1F94E" w:rsidR="004B62F4" w:rsidRDefault="004B62F4" w:rsidP="004B62F4">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Interested parties agree that transactions involving cash or assets received by a seller</w:t>
      </w:r>
      <w:r w:rsidR="00E727B3">
        <w:rPr>
          <w:rFonts w:asciiTheme="minorHAnsi" w:hAnsiTheme="minorHAnsi" w:cstheme="minorHAnsi"/>
          <w:color w:val="000000" w:themeColor="text1"/>
          <w:sz w:val="22"/>
          <w:szCs w:val="22"/>
        </w:rPr>
        <w:t xml:space="preserve"> </w:t>
      </w:r>
      <w:r w:rsidRPr="00F00E36">
        <w:rPr>
          <w:rFonts w:asciiTheme="minorHAnsi" w:hAnsiTheme="minorHAnsi" w:cstheme="minorHAnsi"/>
          <w:color w:val="000000" w:themeColor="text1"/>
          <w:sz w:val="22"/>
          <w:szCs w:val="22"/>
        </w:rPr>
        <w:t xml:space="preserve">that have restrictions as to use, do not meet the definition of a sale for sale leaseback accounting and should be recorded as a financing arrangement. Because the cash and assets received are not available to meet policyholder obligations, such assets may be considered nonadmitted in accordance with </w:t>
      </w:r>
      <w:r w:rsidRPr="00F00E36">
        <w:rPr>
          <w:rFonts w:asciiTheme="minorHAnsi" w:hAnsiTheme="minorHAnsi" w:cstheme="minorHAnsi"/>
          <w:i/>
          <w:iCs/>
          <w:color w:val="000000" w:themeColor="text1"/>
          <w:sz w:val="22"/>
          <w:szCs w:val="22"/>
        </w:rPr>
        <w:t>SSAP No. 4 – Assets and Nonadmitted Asset</w:t>
      </w:r>
      <w:r w:rsidRPr="00F00E36">
        <w:rPr>
          <w:rFonts w:asciiTheme="minorHAnsi" w:hAnsiTheme="minorHAnsi" w:cstheme="minorHAnsi"/>
          <w:color w:val="000000" w:themeColor="text1"/>
          <w:sz w:val="22"/>
          <w:szCs w:val="22"/>
        </w:rPr>
        <w:t>.</w:t>
      </w:r>
    </w:p>
    <w:p w14:paraId="2BB9AE2C" w14:textId="77777777" w:rsidR="002D33E0" w:rsidRDefault="002D33E0" w:rsidP="004B62F4">
      <w:pPr>
        <w:widowControl w:val="0"/>
        <w:jc w:val="both"/>
        <w:rPr>
          <w:rFonts w:asciiTheme="minorHAnsi" w:hAnsiTheme="minorHAnsi" w:cstheme="minorHAnsi"/>
          <w:color w:val="000000" w:themeColor="text1"/>
          <w:sz w:val="22"/>
          <w:szCs w:val="22"/>
        </w:rPr>
      </w:pPr>
    </w:p>
    <w:p w14:paraId="0D5F7391" w14:textId="0839C69C" w:rsidR="002D33E0" w:rsidRPr="009422DA" w:rsidRDefault="00464ED8" w:rsidP="004B62F4">
      <w:pPr>
        <w:widowControl w:val="0"/>
        <w:jc w:val="both"/>
        <w:rPr>
          <w:rFonts w:asciiTheme="minorHAnsi" w:hAnsiTheme="minorHAnsi" w:cstheme="minorHAnsi"/>
          <w:i/>
          <w:iCs/>
          <w:color w:val="000000" w:themeColor="text1"/>
          <w:sz w:val="22"/>
          <w:szCs w:val="22"/>
          <w:u w:val="single"/>
        </w:rPr>
      </w:pPr>
      <w:r w:rsidRPr="009422DA">
        <w:rPr>
          <w:rFonts w:asciiTheme="minorHAnsi" w:hAnsiTheme="minorHAnsi" w:cstheme="minorHAnsi"/>
          <w:i/>
          <w:iCs/>
          <w:color w:val="000000" w:themeColor="text1"/>
          <w:sz w:val="22"/>
          <w:szCs w:val="22"/>
          <w:u w:val="single"/>
        </w:rPr>
        <w:t>National Association of Mutual Insurance Companies</w:t>
      </w:r>
      <w:r w:rsidRPr="009422DA">
        <w:rPr>
          <w:sz w:val="23"/>
          <w:szCs w:val="23"/>
          <w:u w:val="single"/>
        </w:rPr>
        <w:t xml:space="preserve"> (</w:t>
      </w:r>
      <w:r w:rsidR="002D33E0" w:rsidRPr="009422DA">
        <w:rPr>
          <w:rFonts w:asciiTheme="minorHAnsi" w:hAnsiTheme="minorHAnsi" w:cstheme="minorHAnsi"/>
          <w:i/>
          <w:iCs/>
          <w:color w:val="000000" w:themeColor="text1"/>
          <w:sz w:val="22"/>
          <w:szCs w:val="22"/>
          <w:u w:val="single"/>
        </w:rPr>
        <w:t>NAMIC</w:t>
      </w:r>
      <w:r w:rsidRPr="009422DA">
        <w:rPr>
          <w:rFonts w:asciiTheme="minorHAnsi" w:hAnsiTheme="minorHAnsi" w:cstheme="minorHAnsi"/>
          <w:i/>
          <w:iCs/>
          <w:color w:val="000000" w:themeColor="text1"/>
          <w:sz w:val="22"/>
          <w:szCs w:val="22"/>
          <w:u w:val="single"/>
        </w:rPr>
        <w:t>)</w:t>
      </w:r>
      <w:r w:rsidR="00BB48CD" w:rsidRPr="009422DA">
        <w:rPr>
          <w:rFonts w:asciiTheme="minorHAnsi" w:hAnsiTheme="minorHAnsi" w:cstheme="minorHAnsi"/>
          <w:i/>
          <w:iCs/>
          <w:color w:val="000000" w:themeColor="text1"/>
          <w:sz w:val="22"/>
          <w:szCs w:val="22"/>
          <w:u w:val="single"/>
        </w:rPr>
        <w:t xml:space="preserve"> and</w:t>
      </w:r>
      <w:r w:rsidR="00BB48CD" w:rsidRPr="009422DA">
        <w:rPr>
          <w:rFonts w:ascii="NewsGotLig" w:hAnsi="NewsGotLig" w:cs="NewsGotLig"/>
          <w:color w:val="000000"/>
          <w:sz w:val="28"/>
          <w:szCs w:val="28"/>
          <w:u w:val="single"/>
        </w:rPr>
        <w:t xml:space="preserve"> </w:t>
      </w:r>
      <w:r w:rsidR="00BB48CD" w:rsidRPr="009422DA">
        <w:rPr>
          <w:rFonts w:asciiTheme="minorHAnsi" w:hAnsiTheme="minorHAnsi" w:cstheme="minorHAnsi"/>
          <w:i/>
          <w:iCs/>
          <w:color w:val="000000" w:themeColor="text1"/>
          <w:sz w:val="22"/>
          <w:szCs w:val="22"/>
          <w:u w:val="single"/>
        </w:rPr>
        <w:t>American Property and Casualty Insurance Association (APCIA)</w:t>
      </w:r>
      <w:r w:rsidR="002D33E0" w:rsidRPr="009422DA">
        <w:rPr>
          <w:rFonts w:asciiTheme="minorHAnsi" w:hAnsiTheme="minorHAnsi" w:cstheme="minorHAnsi"/>
          <w:i/>
          <w:iCs/>
          <w:color w:val="000000" w:themeColor="text1"/>
          <w:sz w:val="22"/>
          <w:szCs w:val="22"/>
          <w:u w:val="single"/>
        </w:rPr>
        <w:t xml:space="preserve"> Comments:</w:t>
      </w:r>
    </w:p>
    <w:p w14:paraId="162F2DAE" w14:textId="77777777"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 xml:space="preserve">The Trades appreciate the work that the NAIC staff has done on this issue to make it clear what type of transaction should fall under </w:t>
      </w:r>
      <w:r w:rsidRPr="0079466C">
        <w:rPr>
          <w:rFonts w:asciiTheme="minorHAnsi" w:hAnsiTheme="minorHAnsi" w:cstheme="minorHAnsi"/>
          <w:i/>
          <w:iCs/>
          <w:sz w:val="22"/>
          <w:szCs w:val="22"/>
        </w:rPr>
        <w:t xml:space="preserve">SSAP No. 22 – Leases. </w:t>
      </w:r>
      <w:r w:rsidRPr="0079466C">
        <w:rPr>
          <w:rFonts w:asciiTheme="minorHAnsi" w:hAnsiTheme="minorHAnsi" w:cstheme="minorHAnsi"/>
          <w:sz w:val="22"/>
          <w:szCs w:val="22"/>
        </w:rPr>
        <w:t>We are neutral on the edits that clarify that sale leasebacks with restrictions on access to cash do not qualify for the sale leaseback accounting method and must be accounted for by the seller using the financing method.</w:t>
      </w:r>
    </w:p>
    <w:p w14:paraId="2AF82D66" w14:textId="77777777" w:rsidR="0079466C" w:rsidRPr="0079466C" w:rsidRDefault="0079466C" w:rsidP="0079466C">
      <w:pPr>
        <w:widowControl w:val="0"/>
        <w:jc w:val="both"/>
        <w:rPr>
          <w:rFonts w:asciiTheme="minorHAnsi" w:hAnsiTheme="minorHAnsi" w:cstheme="minorHAnsi"/>
          <w:sz w:val="22"/>
          <w:szCs w:val="22"/>
        </w:rPr>
      </w:pPr>
    </w:p>
    <w:p w14:paraId="149FF1EA" w14:textId="03E492E0"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 xml:space="preserve">To make it clear that this edit does not overrule the guidance found in INT 01-31: regarding collateral pledged for their performance under a contract and for easier flow of reading, the Trades suggest the below edits. First, make the proposed clarification the new number (34) as opposed to a new subsection (c). This edit makes it clear to the reader that this type of transaction does not fall under the sale-leaseback accounting method. Second, the </w:t>
      </w:r>
      <w:bookmarkStart w:id="65" w:name="_bookmark0"/>
      <w:bookmarkEnd w:id="65"/>
      <w:r w:rsidRPr="0079466C">
        <w:rPr>
          <w:rFonts w:asciiTheme="minorHAnsi" w:hAnsiTheme="minorHAnsi" w:cstheme="minorHAnsi"/>
          <w:sz w:val="22"/>
          <w:szCs w:val="22"/>
        </w:rPr>
        <w:t>insertion of a footnote at the end of the new number (34), referencing that nothing in the edit is meant to negate</w:t>
      </w:r>
    </w:p>
    <w:p w14:paraId="57105ED2" w14:textId="0B6E834B"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any guidance found in INT 01-31.</w:t>
      </w:r>
      <w:r>
        <w:rPr>
          <w:rFonts w:asciiTheme="minorHAnsi" w:hAnsiTheme="minorHAnsi" w:cstheme="minorHAnsi"/>
          <w:sz w:val="22"/>
          <w:szCs w:val="22"/>
        </w:rPr>
        <w:t xml:space="preserve"> </w:t>
      </w:r>
      <w:r w:rsidRPr="00203B13">
        <w:rPr>
          <w:rFonts w:asciiTheme="minorHAnsi" w:hAnsiTheme="minorHAnsi" w:cstheme="minorHAnsi"/>
          <w:sz w:val="22"/>
          <w:szCs w:val="22"/>
          <w:highlight w:val="lightGray"/>
        </w:rPr>
        <w:t>(</w:t>
      </w:r>
      <w:r w:rsidR="00E22685">
        <w:rPr>
          <w:rFonts w:asciiTheme="minorHAnsi" w:hAnsiTheme="minorHAnsi" w:cstheme="minorHAnsi"/>
          <w:sz w:val="22"/>
          <w:szCs w:val="22"/>
          <w:highlight w:val="lightGray"/>
        </w:rPr>
        <w:t>R</w:t>
      </w:r>
      <w:r w:rsidRPr="0079466C">
        <w:rPr>
          <w:rFonts w:asciiTheme="minorHAnsi" w:hAnsiTheme="minorHAnsi" w:cstheme="minorHAnsi"/>
          <w:sz w:val="22"/>
          <w:szCs w:val="22"/>
          <w:highlight w:val="lightGray"/>
        </w:rPr>
        <w:t xml:space="preserve">evisions </w:t>
      </w:r>
      <w:r>
        <w:rPr>
          <w:rFonts w:asciiTheme="minorHAnsi" w:hAnsiTheme="minorHAnsi" w:cstheme="minorHAnsi"/>
          <w:sz w:val="22"/>
          <w:szCs w:val="22"/>
          <w:highlight w:val="lightGray"/>
        </w:rPr>
        <w:t xml:space="preserve">proposed by trades, </w:t>
      </w:r>
      <w:r w:rsidR="005616BC">
        <w:rPr>
          <w:rFonts w:asciiTheme="minorHAnsi" w:hAnsiTheme="minorHAnsi" w:cstheme="minorHAnsi"/>
          <w:sz w:val="22"/>
          <w:szCs w:val="22"/>
          <w:highlight w:val="lightGray"/>
        </w:rPr>
        <w:t xml:space="preserve">shown </w:t>
      </w:r>
      <w:r w:rsidRPr="0079466C">
        <w:rPr>
          <w:rFonts w:asciiTheme="minorHAnsi" w:hAnsiTheme="minorHAnsi" w:cstheme="minorHAnsi"/>
          <w:sz w:val="22"/>
          <w:szCs w:val="22"/>
          <w:highlight w:val="lightGray"/>
        </w:rPr>
        <w:t xml:space="preserve">shaded </w:t>
      </w:r>
      <w:r w:rsidR="005616BC">
        <w:rPr>
          <w:rFonts w:asciiTheme="minorHAnsi" w:hAnsiTheme="minorHAnsi" w:cstheme="minorHAnsi"/>
          <w:sz w:val="22"/>
          <w:szCs w:val="22"/>
          <w:highlight w:val="lightGray"/>
        </w:rPr>
        <w:t>belo</w:t>
      </w:r>
      <w:r w:rsidR="003F2D57">
        <w:rPr>
          <w:rFonts w:asciiTheme="minorHAnsi" w:hAnsiTheme="minorHAnsi" w:cstheme="minorHAnsi"/>
          <w:sz w:val="22"/>
          <w:szCs w:val="22"/>
          <w:highlight w:val="lightGray"/>
        </w:rPr>
        <w:t>w</w:t>
      </w:r>
      <w:r w:rsidRPr="0079466C">
        <w:rPr>
          <w:rFonts w:asciiTheme="minorHAnsi" w:hAnsiTheme="minorHAnsi" w:cstheme="minorHAnsi"/>
          <w:sz w:val="22"/>
          <w:szCs w:val="22"/>
          <w:highlight w:val="lightGray"/>
        </w:rPr>
        <w:t>)</w:t>
      </w:r>
    </w:p>
    <w:p w14:paraId="2A127CB3" w14:textId="77777777" w:rsidR="0079466C" w:rsidRPr="0079466C" w:rsidRDefault="0079466C" w:rsidP="0079466C">
      <w:pPr>
        <w:widowControl w:val="0"/>
        <w:jc w:val="both"/>
        <w:rPr>
          <w:rFonts w:asciiTheme="minorHAnsi" w:hAnsiTheme="minorHAnsi" w:cstheme="minorHAnsi"/>
          <w:sz w:val="22"/>
          <w:szCs w:val="22"/>
        </w:rPr>
      </w:pPr>
    </w:p>
    <w:p w14:paraId="2246B3C6" w14:textId="72E354FE"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lastRenderedPageBreak/>
        <w:t xml:space="preserve">33. </w:t>
      </w:r>
      <w:r>
        <w:rPr>
          <w:rFonts w:asciiTheme="minorHAnsi" w:hAnsiTheme="minorHAnsi" w:cstheme="minorHAnsi"/>
          <w:sz w:val="22"/>
          <w:szCs w:val="22"/>
        </w:rPr>
        <w:tab/>
      </w:r>
      <w:r w:rsidRPr="0079466C">
        <w:rPr>
          <w:rFonts w:asciiTheme="minorHAnsi" w:hAnsiTheme="minorHAnsi" w:cstheme="minorHAnsi"/>
          <w:sz w:val="22"/>
          <w:szCs w:val="22"/>
        </w:rPr>
        <w:t>Sale-leaseback accounting shall be used by a seller-lessee only if a sale-leaseback transaction includes all</w:t>
      </w:r>
    </w:p>
    <w:p w14:paraId="0D6B771E" w14:textId="77777777"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of the following:</w:t>
      </w:r>
    </w:p>
    <w:p w14:paraId="6EC5789C" w14:textId="77777777" w:rsidR="0079466C" w:rsidRDefault="0079466C" w:rsidP="0079466C">
      <w:pPr>
        <w:widowControl w:val="0"/>
        <w:numPr>
          <w:ilvl w:val="0"/>
          <w:numId w:val="33"/>
        </w:numPr>
        <w:ind w:left="1350" w:hanging="630"/>
        <w:jc w:val="both"/>
        <w:rPr>
          <w:rFonts w:asciiTheme="minorHAnsi" w:hAnsiTheme="minorHAnsi" w:cstheme="minorHAnsi"/>
          <w:sz w:val="22"/>
          <w:szCs w:val="22"/>
        </w:rPr>
      </w:pPr>
      <w:r w:rsidRPr="0079466C">
        <w:rPr>
          <w:rFonts w:asciiTheme="minorHAnsi" w:hAnsiTheme="minorHAnsi" w:cstheme="minorHAnsi"/>
          <w:sz w:val="22"/>
          <w:szCs w:val="22"/>
        </w:rPr>
        <w:t>A normal leaseback is a lessee-lessor relationship that involves active use of the property by the seller- lessee in consideration for payment of rent, including contingent rentals that are based on future operations of the seller-lessee. The phrase active use of the property by the seller-lessee refers to use of the property during the lease term in the seller-lessee’s trade or business, provided that subleasing of the leased property is minor.</w:t>
      </w:r>
    </w:p>
    <w:p w14:paraId="4F5C29D9" w14:textId="77777777" w:rsidR="0079466C" w:rsidRPr="0079466C" w:rsidRDefault="0079466C" w:rsidP="0079466C">
      <w:pPr>
        <w:widowControl w:val="0"/>
        <w:ind w:left="1350"/>
        <w:jc w:val="both"/>
        <w:rPr>
          <w:rFonts w:asciiTheme="minorHAnsi" w:hAnsiTheme="minorHAnsi" w:cstheme="minorHAnsi"/>
          <w:sz w:val="22"/>
          <w:szCs w:val="22"/>
        </w:rPr>
      </w:pPr>
    </w:p>
    <w:p w14:paraId="28B0FA26" w14:textId="77777777" w:rsidR="0079466C" w:rsidRPr="0079466C" w:rsidRDefault="0079466C" w:rsidP="0079466C">
      <w:pPr>
        <w:widowControl w:val="0"/>
        <w:numPr>
          <w:ilvl w:val="0"/>
          <w:numId w:val="33"/>
        </w:numPr>
        <w:ind w:left="1350" w:hanging="630"/>
        <w:jc w:val="both"/>
        <w:rPr>
          <w:rFonts w:asciiTheme="minorHAnsi" w:hAnsiTheme="minorHAnsi" w:cstheme="minorHAnsi"/>
          <w:sz w:val="22"/>
          <w:szCs w:val="22"/>
        </w:rPr>
      </w:pPr>
      <w:r w:rsidRPr="0079466C">
        <w:rPr>
          <w:rFonts w:asciiTheme="minorHAnsi" w:hAnsiTheme="minorHAnsi" w:cstheme="minorHAnsi"/>
          <w:sz w:val="22"/>
          <w:szCs w:val="22"/>
        </w:rPr>
        <w:t>Admitted assets, if the buyer-lessor is a related party, or either admitted or nonadmitted assets if the buyer-lessor is not a related party. For purposes of this paragraph, related parties include those identified in SSAP No. 25 and entities created for the purpose of buying and leasing nonadmitted assets for the reporting entity and/or its affiliates.</w:t>
      </w:r>
    </w:p>
    <w:p w14:paraId="287958DA" w14:textId="77777777" w:rsidR="0079466C" w:rsidRPr="0079466C" w:rsidRDefault="0079466C" w:rsidP="0079466C">
      <w:pPr>
        <w:widowControl w:val="0"/>
        <w:jc w:val="both"/>
        <w:rPr>
          <w:rFonts w:asciiTheme="minorHAnsi" w:hAnsiTheme="minorHAnsi" w:cstheme="minorHAnsi"/>
          <w:sz w:val="22"/>
          <w:szCs w:val="22"/>
        </w:rPr>
      </w:pPr>
    </w:p>
    <w:p w14:paraId="52525CE4" w14:textId="6EE5246F" w:rsidR="0079466C" w:rsidRPr="00EA5F1E" w:rsidRDefault="0079466C" w:rsidP="0079466C">
      <w:pPr>
        <w:widowControl w:val="0"/>
        <w:jc w:val="both"/>
        <w:rPr>
          <w:rFonts w:asciiTheme="minorHAnsi" w:hAnsiTheme="minorHAnsi" w:cstheme="minorHAnsi"/>
          <w:color w:val="000000" w:themeColor="text1"/>
          <w:sz w:val="22"/>
          <w:szCs w:val="22"/>
          <w:vertAlign w:val="superscript"/>
        </w:rPr>
      </w:pPr>
      <w:r w:rsidRPr="00EA5F1E">
        <w:rPr>
          <w:rFonts w:asciiTheme="minorHAnsi" w:hAnsiTheme="minorHAnsi" w:cstheme="minorHAnsi"/>
          <w:color w:val="000000" w:themeColor="text1"/>
          <w:sz w:val="22"/>
          <w:szCs w:val="22"/>
          <w:highlight w:val="lightGray"/>
        </w:rPr>
        <w:t xml:space="preserve">34. </w:t>
      </w:r>
      <w:r w:rsidRPr="00EA5F1E">
        <w:rPr>
          <w:rFonts w:asciiTheme="minorHAnsi" w:hAnsiTheme="minorHAnsi" w:cstheme="minorHAnsi"/>
          <w:color w:val="000000" w:themeColor="text1"/>
          <w:sz w:val="22"/>
          <w:szCs w:val="22"/>
        </w:rPr>
        <w:t xml:space="preserve"> </w:t>
      </w:r>
      <w:r w:rsidRPr="00EA5F1E">
        <w:rPr>
          <w:rFonts w:asciiTheme="minorHAnsi" w:hAnsiTheme="minorHAnsi" w:cstheme="minorHAnsi"/>
          <w:color w:val="000000" w:themeColor="text1"/>
          <w:sz w:val="22"/>
          <w:szCs w:val="22"/>
          <w:u w:val="single"/>
        </w:rPr>
        <w:t>A sale where the cash received by the seller has access restrictions does not meet the definition of a sale for sale leaseback accounting and shall be recorded as a financing arrangement as described in paragraph 39</w:t>
      </w:r>
      <w:r w:rsidRPr="00EA5F1E">
        <w:rPr>
          <w:rFonts w:asciiTheme="minorHAnsi" w:hAnsiTheme="minorHAnsi" w:cstheme="minorHAnsi"/>
          <w:color w:val="000000" w:themeColor="text1"/>
          <w:sz w:val="22"/>
          <w:szCs w:val="22"/>
        </w:rPr>
        <w:t>.</w:t>
      </w:r>
      <w:hyperlink w:anchor="bookmark0" w:history="1">
        <w:r w:rsidRPr="00EA5F1E">
          <w:rPr>
            <w:rStyle w:val="Hyperlink"/>
            <w:rFonts w:asciiTheme="minorHAnsi" w:hAnsiTheme="minorHAnsi" w:cstheme="minorHAnsi"/>
            <w:color w:val="000000" w:themeColor="text1"/>
            <w:sz w:val="22"/>
            <w:szCs w:val="22"/>
            <w:highlight w:val="lightGray"/>
            <w:vertAlign w:val="superscript"/>
          </w:rPr>
          <w:t>1</w:t>
        </w:r>
      </w:hyperlink>
    </w:p>
    <w:p w14:paraId="3CC26B6C" w14:textId="77777777" w:rsidR="0079466C" w:rsidRPr="00EA5F1E" w:rsidRDefault="0079466C" w:rsidP="0079466C">
      <w:pPr>
        <w:widowControl w:val="0"/>
        <w:jc w:val="both"/>
        <w:rPr>
          <w:rFonts w:asciiTheme="minorHAnsi" w:hAnsiTheme="minorHAnsi" w:cstheme="minorHAnsi"/>
          <w:color w:val="000000" w:themeColor="text1"/>
          <w:sz w:val="22"/>
          <w:szCs w:val="22"/>
        </w:rPr>
      </w:pPr>
    </w:p>
    <w:p w14:paraId="099FEAD9" w14:textId="0C14BA25" w:rsidR="0079466C" w:rsidRPr="00EA5F1E" w:rsidRDefault="00837EB1" w:rsidP="0079466C">
      <w:pPr>
        <w:widowControl w:val="0"/>
        <w:jc w:val="both"/>
        <w:rPr>
          <w:rFonts w:asciiTheme="minorHAnsi" w:hAnsiTheme="minorHAnsi" w:cstheme="minorHAnsi"/>
          <w:color w:val="000000" w:themeColor="text1"/>
          <w:sz w:val="22"/>
          <w:szCs w:val="22"/>
          <w:u w:val="single"/>
        </w:rPr>
      </w:pPr>
      <w:r w:rsidRPr="00EA5F1E">
        <w:rPr>
          <w:rFonts w:asciiTheme="minorHAnsi" w:hAnsiTheme="minorHAnsi" w:cstheme="minorHAnsi"/>
          <w:b/>
          <w:color w:val="000000" w:themeColor="text1"/>
          <w:sz w:val="22"/>
          <w:szCs w:val="22"/>
          <w:highlight w:val="lightGray"/>
          <w:u w:val="single"/>
        </w:rPr>
        <w:t xml:space="preserve">Trades proposed </w:t>
      </w:r>
      <w:r w:rsidR="0079466C" w:rsidRPr="00EA5F1E">
        <w:rPr>
          <w:rFonts w:asciiTheme="minorHAnsi" w:hAnsiTheme="minorHAnsi" w:cstheme="minorHAnsi"/>
          <w:b/>
          <w:color w:val="000000" w:themeColor="text1"/>
          <w:sz w:val="22"/>
          <w:szCs w:val="22"/>
          <w:highlight w:val="lightGray"/>
          <w:u w:val="single"/>
        </w:rPr>
        <w:t>FOOTNOTE</w:t>
      </w:r>
      <w:r w:rsidR="0079466C" w:rsidRPr="00EA5F1E">
        <w:rPr>
          <w:rFonts w:asciiTheme="minorHAnsi" w:hAnsiTheme="minorHAnsi" w:cstheme="minorHAnsi"/>
          <w:color w:val="000000" w:themeColor="text1"/>
          <w:sz w:val="22"/>
          <w:szCs w:val="22"/>
          <w:highlight w:val="lightGray"/>
          <w:u w:val="single"/>
        </w:rPr>
        <w:t xml:space="preserve"> </w:t>
      </w:r>
      <w:r w:rsidR="0079466C" w:rsidRPr="00EA5F1E">
        <w:rPr>
          <w:rFonts w:asciiTheme="minorHAnsi" w:hAnsiTheme="minorHAnsi" w:cstheme="minorHAnsi"/>
          <w:color w:val="000000" w:themeColor="text1"/>
          <w:sz w:val="22"/>
          <w:szCs w:val="22"/>
          <w:highlight w:val="lightGray"/>
          <w:u w:val="single"/>
          <w:vertAlign w:val="superscript"/>
        </w:rPr>
        <w:t>1</w:t>
      </w:r>
      <w:r w:rsidR="0079466C" w:rsidRPr="00EA5F1E">
        <w:rPr>
          <w:rFonts w:asciiTheme="minorHAnsi" w:hAnsiTheme="minorHAnsi" w:cstheme="minorHAnsi"/>
          <w:color w:val="000000" w:themeColor="text1"/>
          <w:sz w:val="22"/>
          <w:szCs w:val="22"/>
          <w:highlight w:val="lightGray"/>
          <w:u w:val="single"/>
        </w:rPr>
        <w:t xml:space="preserve"> Nothing in this section shall be construed to negate the guidance found in INT 01-31 regarding collateral pledged for their performance under a contract.</w:t>
      </w:r>
    </w:p>
    <w:p w14:paraId="57014DCA" w14:textId="77777777" w:rsidR="0079466C" w:rsidRPr="0079466C" w:rsidRDefault="0079466C" w:rsidP="0079466C">
      <w:pPr>
        <w:widowControl w:val="0"/>
        <w:jc w:val="both"/>
        <w:rPr>
          <w:rFonts w:asciiTheme="minorHAnsi" w:hAnsiTheme="minorHAnsi" w:cstheme="minorHAnsi"/>
          <w:sz w:val="22"/>
          <w:szCs w:val="22"/>
        </w:rPr>
      </w:pPr>
    </w:p>
    <w:p w14:paraId="681218BF" w14:textId="77777777"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We believe the above edits support the goal of the proposed changes to SSAP No. 22 and make it clear that there</w:t>
      </w:r>
    </w:p>
    <w:p w14:paraId="194C337A" w14:textId="77777777"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is no intent to open or change other guidance regarding collateral</w:t>
      </w:r>
    </w:p>
    <w:p w14:paraId="0D0E1F3D" w14:textId="77777777" w:rsidR="004B62F4" w:rsidRPr="00F00E36" w:rsidRDefault="004B62F4" w:rsidP="004B62F4">
      <w:pPr>
        <w:widowControl w:val="0"/>
        <w:jc w:val="both"/>
        <w:rPr>
          <w:rFonts w:asciiTheme="minorHAnsi" w:hAnsiTheme="minorHAnsi" w:cstheme="minorHAnsi"/>
          <w:sz w:val="22"/>
          <w:szCs w:val="22"/>
          <w:highlight w:val="yellow"/>
        </w:rPr>
      </w:pPr>
    </w:p>
    <w:p w14:paraId="71D11430" w14:textId="77777777" w:rsidR="004B62F4" w:rsidRPr="001D64D1" w:rsidRDefault="004B62F4" w:rsidP="004B62F4">
      <w:pPr>
        <w:pStyle w:val="ListContinue"/>
        <w:keepNext/>
        <w:keepLines/>
        <w:numPr>
          <w:ilvl w:val="0"/>
          <w:numId w:val="0"/>
        </w:numPr>
        <w:spacing w:after="0"/>
        <w:jc w:val="both"/>
        <w:rPr>
          <w:rFonts w:asciiTheme="minorHAnsi" w:hAnsiTheme="minorHAnsi" w:cstheme="minorHAnsi"/>
          <w:i/>
          <w:kern w:val="32"/>
          <w:sz w:val="22"/>
          <w:szCs w:val="22"/>
          <w:u w:val="single"/>
        </w:rPr>
      </w:pPr>
      <w:r w:rsidRPr="001D64D1">
        <w:rPr>
          <w:rFonts w:asciiTheme="minorHAnsi" w:hAnsiTheme="minorHAnsi" w:cstheme="minorHAnsi"/>
          <w:i/>
          <w:kern w:val="32"/>
          <w:sz w:val="22"/>
          <w:szCs w:val="22"/>
          <w:u w:val="single"/>
        </w:rPr>
        <w:t>Recommendation:</w:t>
      </w:r>
    </w:p>
    <w:p w14:paraId="1B7DF205" w14:textId="6FB569F5" w:rsidR="004773EA" w:rsidRPr="001D64D1" w:rsidRDefault="004B62F4" w:rsidP="00830E64">
      <w:pPr>
        <w:jc w:val="both"/>
        <w:rPr>
          <w:rFonts w:asciiTheme="minorHAnsi" w:hAnsiTheme="minorHAnsi" w:cstheme="minorHAnsi"/>
          <w:b/>
          <w:bCs/>
          <w:sz w:val="22"/>
          <w:szCs w:val="22"/>
        </w:rPr>
      </w:pPr>
      <w:r w:rsidRPr="001D64D1">
        <w:rPr>
          <w:rFonts w:asciiTheme="minorHAnsi" w:hAnsiTheme="minorHAnsi" w:cstheme="minorHAnsi"/>
          <w:b/>
          <w:bCs/>
          <w:sz w:val="22"/>
          <w:szCs w:val="22"/>
        </w:rPr>
        <w:t xml:space="preserve">NAIC staff recommends that the Working Group </w:t>
      </w:r>
      <w:r w:rsidR="0077515D" w:rsidRPr="001D64D1">
        <w:rPr>
          <w:rFonts w:asciiTheme="minorHAnsi" w:hAnsiTheme="minorHAnsi" w:cstheme="minorHAnsi"/>
          <w:b/>
          <w:bCs/>
          <w:sz w:val="22"/>
          <w:szCs w:val="22"/>
        </w:rPr>
        <w:t xml:space="preserve">expose </w:t>
      </w:r>
      <w:r w:rsidR="00B63663">
        <w:rPr>
          <w:rFonts w:asciiTheme="minorHAnsi" w:hAnsiTheme="minorHAnsi" w:cstheme="minorHAnsi"/>
          <w:b/>
          <w:bCs/>
          <w:sz w:val="22"/>
          <w:szCs w:val="22"/>
        </w:rPr>
        <w:t>expanded</w:t>
      </w:r>
      <w:r w:rsidR="00542D8A" w:rsidRPr="001D64D1">
        <w:rPr>
          <w:rFonts w:asciiTheme="minorHAnsi" w:hAnsiTheme="minorHAnsi" w:cstheme="minorHAnsi"/>
          <w:b/>
          <w:bCs/>
          <w:sz w:val="22"/>
          <w:szCs w:val="22"/>
        </w:rPr>
        <w:t xml:space="preserve"> </w:t>
      </w:r>
      <w:r w:rsidRPr="001D64D1">
        <w:rPr>
          <w:rFonts w:asciiTheme="minorHAnsi" w:hAnsiTheme="minorHAnsi" w:cstheme="minorHAnsi"/>
          <w:b/>
          <w:bCs/>
          <w:sz w:val="22"/>
          <w:szCs w:val="22"/>
        </w:rPr>
        <w:t xml:space="preserve">revisions to </w:t>
      </w:r>
      <w:r w:rsidRPr="001D64D1">
        <w:rPr>
          <w:rFonts w:asciiTheme="minorHAnsi" w:hAnsiTheme="minorHAnsi" w:cstheme="minorHAnsi"/>
          <w:b/>
          <w:i/>
          <w:sz w:val="22"/>
          <w:szCs w:val="22"/>
        </w:rPr>
        <w:t>SSAP No. 22—Leases</w:t>
      </w:r>
      <w:r w:rsidRPr="001D64D1">
        <w:rPr>
          <w:rFonts w:asciiTheme="minorHAnsi" w:hAnsiTheme="minorHAnsi" w:cstheme="minorHAnsi"/>
          <w:b/>
          <w:bCs/>
          <w:sz w:val="22"/>
          <w:szCs w:val="22"/>
        </w:rPr>
        <w:t xml:space="preserve">, as illustrated </w:t>
      </w:r>
      <w:r w:rsidR="000F3AF4" w:rsidRPr="001D64D1">
        <w:rPr>
          <w:rFonts w:asciiTheme="minorHAnsi" w:hAnsiTheme="minorHAnsi" w:cstheme="minorHAnsi"/>
          <w:b/>
          <w:bCs/>
          <w:sz w:val="22"/>
          <w:szCs w:val="22"/>
        </w:rPr>
        <w:t>below</w:t>
      </w:r>
      <w:r w:rsidRPr="001D64D1">
        <w:rPr>
          <w:rFonts w:asciiTheme="minorHAnsi" w:hAnsiTheme="minorHAnsi" w:cstheme="minorHAnsi"/>
          <w:b/>
          <w:bCs/>
          <w:sz w:val="22"/>
          <w:szCs w:val="22"/>
        </w:rPr>
        <w:t xml:space="preserve">, </w:t>
      </w:r>
      <w:r w:rsidR="009E2F67">
        <w:rPr>
          <w:rFonts w:asciiTheme="minorHAnsi" w:hAnsiTheme="minorHAnsi" w:cstheme="minorHAnsi"/>
          <w:b/>
          <w:bCs/>
          <w:sz w:val="22"/>
          <w:szCs w:val="22"/>
        </w:rPr>
        <w:t>which</w:t>
      </w:r>
      <w:r w:rsidRPr="001D64D1">
        <w:rPr>
          <w:rFonts w:asciiTheme="minorHAnsi" w:hAnsiTheme="minorHAnsi" w:cstheme="minorHAnsi"/>
          <w:b/>
          <w:bCs/>
          <w:sz w:val="22"/>
          <w:szCs w:val="22"/>
        </w:rPr>
        <w:t xml:space="preserve"> clarify that sale leasebacks with restrictions on access to the cash do not qualify for sale leaseback accounting and must be accounted for by the seller using the financing method.</w:t>
      </w:r>
      <w:r w:rsidR="000F3AF4" w:rsidRPr="001D64D1">
        <w:rPr>
          <w:rFonts w:asciiTheme="minorHAnsi" w:hAnsiTheme="minorHAnsi" w:cstheme="minorHAnsi"/>
          <w:b/>
          <w:bCs/>
          <w:sz w:val="22"/>
          <w:szCs w:val="22"/>
        </w:rPr>
        <w:t xml:space="preserve"> These have been modified from the prior exposed version to be </w:t>
      </w:r>
      <w:r w:rsidR="001D64D1" w:rsidRPr="001D64D1">
        <w:rPr>
          <w:rFonts w:asciiTheme="minorHAnsi" w:hAnsiTheme="minorHAnsi" w:cstheme="minorHAnsi"/>
          <w:b/>
          <w:bCs/>
          <w:sz w:val="22"/>
          <w:szCs w:val="22"/>
        </w:rPr>
        <w:t>clearer</w:t>
      </w:r>
      <w:r w:rsidR="005C7732" w:rsidRPr="001D64D1">
        <w:rPr>
          <w:rFonts w:asciiTheme="minorHAnsi" w:hAnsiTheme="minorHAnsi" w:cstheme="minorHAnsi"/>
          <w:b/>
          <w:bCs/>
          <w:sz w:val="22"/>
          <w:szCs w:val="22"/>
        </w:rPr>
        <w:t>.</w:t>
      </w:r>
      <w:r w:rsidR="00031D52">
        <w:rPr>
          <w:rFonts w:asciiTheme="minorHAnsi" w:hAnsiTheme="minorHAnsi" w:cstheme="minorHAnsi"/>
          <w:b/>
          <w:bCs/>
          <w:sz w:val="22"/>
          <w:szCs w:val="22"/>
        </w:rPr>
        <w:t xml:space="preserve"> NAIC staff does not recommend exposing the footnote proposed by the joint trades.</w:t>
      </w:r>
    </w:p>
    <w:p w14:paraId="42DF3482" w14:textId="77777777" w:rsidR="00DB1861" w:rsidRDefault="00DB1861" w:rsidP="00830E64">
      <w:pPr>
        <w:jc w:val="both"/>
        <w:rPr>
          <w:rFonts w:asciiTheme="minorHAnsi" w:hAnsiTheme="minorHAnsi" w:cstheme="minorHAnsi"/>
          <w:b/>
          <w:bCs/>
          <w:sz w:val="22"/>
          <w:szCs w:val="22"/>
        </w:rPr>
      </w:pPr>
    </w:p>
    <w:p w14:paraId="54A78EDE" w14:textId="0D8B125F" w:rsidR="00DB1861" w:rsidRPr="001D64D1" w:rsidRDefault="00DB1861" w:rsidP="00830E64">
      <w:pPr>
        <w:jc w:val="both"/>
        <w:rPr>
          <w:rFonts w:asciiTheme="minorHAnsi" w:hAnsiTheme="minorHAnsi" w:cstheme="minorHAnsi"/>
          <w:b/>
          <w:bCs/>
          <w:sz w:val="22"/>
          <w:szCs w:val="22"/>
        </w:rPr>
      </w:pPr>
      <w:r>
        <w:rPr>
          <w:rFonts w:asciiTheme="minorHAnsi" w:hAnsiTheme="minorHAnsi" w:cstheme="minorHAnsi"/>
          <w:b/>
          <w:bCs/>
          <w:sz w:val="22"/>
          <w:szCs w:val="22"/>
        </w:rPr>
        <w:t xml:space="preserve">Proposed for August 2025 exposure </w:t>
      </w:r>
      <w:r w:rsidR="00BC7EFB">
        <w:rPr>
          <w:rFonts w:asciiTheme="minorHAnsi" w:hAnsiTheme="minorHAnsi" w:cstheme="minorHAnsi"/>
          <w:b/>
          <w:bCs/>
          <w:sz w:val="22"/>
          <w:szCs w:val="22"/>
        </w:rPr>
        <w:t xml:space="preserve">– New Revisions from the Prior Exposure are Shaded: </w:t>
      </w:r>
    </w:p>
    <w:p w14:paraId="7DAB8F21" w14:textId="77777777" w:rsidR="00BC7EFB" w:rsidRPr="001D64D1" w:rsidRDefault="00BC7EFB" w:rsidP="00830E64">
      <w:pPr>
        <w:jc w:val="both"/>
        <w:rPr>
          <w:rFonts w:asciiTheme="minorHAnsi" w:hAnsiTheme="minorHAnsi" w:cstheme="minorHAnsi"/>
          <w:b/>
          <w:bCs/>
          <w:sz w:val="22"/>
          <w:szCs w:val="22"/>
        </w:rPr>
      </w:pPr>
    </w:p>
    <w:p w14:paraId="14D34725" w14:textId="77777777" w:rsidR="001D64D1" w:rsidRPr="00F81922" w:rsidRDefault="001D64D1" w:rsidP="001D64D1">
      <w:pPr>
        <w:numPr>
          <w:ilvl w:val="0"/>
          <w:numId w:val="37"/>
        </w:numPr>
        <w:spacing w:after="220"/>
        <w:ind w:left="0" w:firstLine="0"/>
        <w:jc w:val="both"/>
        <w:rPr>
          <w:rFonts w:ascii="Arial" w:hAnsi="Arial" w:cs="Arial"/>
        </w:rPr>
      </w:pPr>
      <w:r w:rsidRPr="00F81922">
        <w:rPr>
          <w:rFonts w:ascii="Arial" w:hAnsi="Arial" w:cs="Arial"/>
        </w:rPr>
        <w:t>Sale-leaseback accounting shall be used by a seller-lessee only if a sale-leaseback transaction includes all of the following:</w:t>
      </w:r>
    </w:p>
    <w:p w14:paraId="085D068D" w14:textId="77777777" w:rsidR="001D64D1" w:rsidRPr="00F81922" w:rsidRDefault="001D64D1" w:rsidP="001D64D1">
      <w:pPr>
        <w:spacing w:after="220"/>
        <w:ind w:left="1440" w:hanging="720"/>
        <w:jc w:val="both"/>
        <w:rPr>
          <w:rFonts w:ascii="Arial" w:hAnsi="Arial" w:cs="Arial"/>
        </w:rPr>
      </w:pPr>
      <w:r w:rsidRPr="00F81922">
        <w:rPr>
          <w:rFonts w:ascii="Arial" w:hAnsi="Arial" w:cs="Arial"/>
        </w:rPr>
        <w:t>a.</w:t>
      </w:r>
      <w:r w:rsidRPr="00F81922">
        <w:rPr>
          <w:rFonts w:ascii="Arial" w:hAnsi="Arial" w:cs="Arial"/>
        </w:rPr>
        <w:tab/>
        <w:t>A normal leaseback is a lessee-lessor relationship that involves active use of the property by the seller-lessee in consideration for payment of rent, including contingent rentals that are based on future operations of the seller-lessee. The phrase active use of the property by the seller-lessee refers to use of the property during the lease term in the seller-lessee’s trade or business, provided that subleasing of the leased property is minor.</w:t>
      </w:r>
    </w:p>
    <w:p w14:paraId="73D0F3DC" w14:textId="77777777" w:rsidR="001D64D1" w:rsidRPr="00F81922" w:rsidRDefault="001D64D1" w:rsidP="001D64D1">
      <w:pPr>
        <w:spacing w:after="220"/>
        <w:ind w:left="1440" w:hanging="720"/>
        <w:jc w:val="both"/>
        <w:rPr>
          <w:rFonts w:ascii="Arial" w:hAnsi="Arial" w:cs="Arial"/>
        </w:rPr>
      </w:pPr>
      <w:r w:rsidRPr="00F81922">
        <w:rPr>
          <w:rFonts w:ascii="Arial" w:hAnsi="Arial" w:cs="Arial"/>
        </w:rPr>
        <w:t>b.</w:t>
      </w:r>
      <w:r w:rsidRPr="00F81922">
        <w:rPr>
          <w:rFonts w:ascii="Arial" w:hAnsi="Arial" w:cs="Arial"/>
        </w:rPr>
        <w:tab/>
        <w:t>Admitted assets, if the buyer-lessor is a related party, or either admitted or nonadmitted assets if the buyer-lessor is not a related party. For purposes of this paragraph, related parties include those identified in SSAP No. 25 and entities created for the purpose of buying and leasing nonadmitted assets for the reporting entity and/or its affiliates.</w:t>
      </w:r>
    </w:p>
    <w:p w14:paraId="3228384F" w14:textId="58FC8224" w:rsidR="001D64D1" w:rsidRPr="00F81922" w:rsidRDefault="001D64D1" w:rsidP="007F7CBF">
      <w:pPr>
        <w:ind w:left="1440" w:hanging="720"/>
        <w:jc w:val="both"/>
        <w:rPr>
          <w:rFonts w:ascii="Arial" w:hAnsi="Arial" w:cs="Arial"/>
        </w:rPr>
      </w:pPr>
      <w:ins w:id="66" w:author="Stultz, Jake" w:date="2025-02-26T12:17:00Z" w16du:dateUtc="2025-02-26T18:17:00Z">
        <w:r w:rsidRPr="00F81922">
          <w:rPr>
            <w:rFonts w:ascii="Arial" w:hAnsi="Arial" w:cs="Arial"/>
          </w:rPr>
          <w:t>c.</w:t>
        </w:r>
        <w:r w:rsidRPr="00F81922">
          <w:rPr>
            <w:rFonts w:ascii="Arial" w:hAnsi="Arial" w:cs="Arial"/>
          </w:rPr>
          <w:tab/>
        </w:r>
      </w:ins>
      <w:ins w:id="67" w:author="Stultz, Jake" w:date="2025-07-16T07:32:00Z" w16du:dateUtc="2025-07-16T12:32:00Z">
        <w:r w:rsidRPr="00211BB3">
          <w:rPr>
            <w:rFonts w:ascii="Arial" w:hAnsi="Arial" w:cs="Arial"/>
            <w:highlight w:val="lightGray"/>
          </w:rPr>
          <w:t xml:space="preserve">When cash or assets received by the seller have restrictions as to the use of the cash or sale of the assets, the cash and assets received are not considered available to meet policyholder obligations and are nonadmitted in accordance with </w:t>
        </w:r>
        <w:r w:rsidRPr="00211BB3">
          <w:rPr>
            <w:rFonts w:ascii="Arial" w:hAnsi="Arial" w:cs="Arial"/>
            <w:i/>
            <w:highlight w:val="lightGray"/>
          </w:rPr>
          <w:t>SSAP No. 4—Assets and Nonadmitted Assets</w:t>
        </w:r>
        <w:r w:rsidRPr="00211BB3">
          <w:rPr>
            <w:rFonts w:ascii="Arial" w:hAnsi="Arial" w:cs="Arial"/>
            <w:highlight w:val="lightGray"/>
          </w:rPr>
          <w:t xml:space="preserve">. Such </w:t>
        </w:r>
        <w:r w:rsidRPr="00BC7EFB">
          <w:rPr>
            <w:rFonts w:ascii="Arial" w:hAnsi="Arial" w:cs="Arial"/>
            <w:highlight w:val="lightGray"/>
          </w:rPr>
          <w:t xml:space="preserve">transactions </w:t>
        </w:r>
      </w:ins>
      <w:ins w:id="68" w:author="Gann, Julie" w:date="2025-07-25T08:06:00Z" w16du:dateUtc="2025-07-25T13:06:00Z">
        <w:r w:rsidR="009D4FD8" w:rsidRPr="00BC7EFB">
          <w:rPr>
            <w:rFonts w:ascii="Arial" w:hAnsi="Arial" w:cs="Arial"/>
            <w:dstrike/>
            <w:highlight w:val="lightGray"/>
          </w:rPr>
          <w:t>A sale where the cash received by the seller</w:t>
        </w:r>
        <w:r w:rsidRPr="00BC7EFB">
          <w:rPr>
            <w:rFonts w:ascii="Arial" w:hAnsi="Arial" w:cs="Arial"/>
            <w:dstrike/>
            <w:highlight w:val="lightGray"/>
          </w:rPr>
          <w:t xml:space="preserve"> </w:t>
        </w:r>
        <w:r w:rsidR="00211BB3" w:rsidRPr="00BC7EFB">
          <w:rPr>
            <w:rFonts w:ascii="Arial" w:hAnsi="Arial" w:cs="Arial"/>
            <w:dstrike/>
            <w:highlight w:val="lightGray"/>
          </w:rPr>
          <w:t>has access restrictions does</w:t>
        </w:r>
        <w:r w:rsidR="00211BB3">
          <w:rPr>
            <w:rFonts w:ascii="Arial" w:hAnsi="Arial" w:cs="Arial"/>
          </w:rPr>
          <w:t xml:space="preserve"> </w:t>
        </w:r>
      </w:ins>
      <w:ins w:id="69" w:author="Stultz, Jake" w:date="2025-07-16T07:32:00Z" w16du:dateUtc="2025-07-16T12:32:00Z">
        <w:r w:rsidRPr="00BC7EFB">
          <w:rPr>
            <w:rFonts w:ascii="Arial" w:hAnsi="Arial" w:cs="Arial"/>
            <w:highlight w:val="lightGray"/>
          </w:rPr>
          <w:t>do</w:t>
        </w:r>
        <w:r w:rsidRPr="00F81922">
          <w:rPr>
            <w:rFonts w:ascii="Arial" w:hAnsi="Arial" w:cs="Arial"/>
          </w:rPr>
          <w:t xml:space="preserve"> not meet the definition of a sale for sale leaseback accounting and shall be recorded as a financing arrangement as described in paragraph 39.</w:t>
        </w:r>
      </w:ins>
    </w:p>
    <w:p w14:paraId="10B2C785" w14:textId="35F2CF6B" w:rsidR="00343B5A" w:rsidRPr="00F81922" w:rsidRDefault="00343B5A" w:rsidP="007F7CBF">
      <w:pPr>
        <w:pStyle w:val="BodyText2"/>
        <w:jc w:val="both"/>
        <w:rPr>
          <w:rFonts w:ascii="Arial" w:hAnsi="Arial" w:cs="Arial"/>
          <w:b/>
          <w:bCs/>
          <w:szCs w:val="22"/>
        </w:rPr>
      </w:pPr>
    </w:p>
    <w:p w14:paraId="5CAB5D79" w14:textId="014F8F08" w:rsidR="00715EE0" w:rsidRDefault="001D64D1" w:rsidP="000F08DF">
      <w:pPr>
        <w:jc w:val="both"/>
        <w:rPr>
          <w:sz w:val="22"/>
          <w:szCs w:val="22"/>
        </w:rPr>
      </w:pPr>
      <w:r w:rsidRPr="00F81922">
        <w:rPr>
          <w:rFonts w:ascii="Arial" w:hAnsi="Arial" w:cs="Arial"/>
        </w:rPr>
        <w:t>39.</w:t>
      </w:r>
      <w:r w:rsidRPr="00F81922">
        <w:rPr>
          <w:rFonts w:ascii="Arial" w:hAnsi="Arial" w:cs="Arial"/>
        </w:rPr>
        <w:tab/>
        <w:t>A sale-leaseback transaction that does not qualify for sale-leaseback accounting nor the deposit method shall be accounted for by the financing method. Under this method the seller-lessee shall not derecognize the transferred asset and shall account for any amounts received as a financial liability and the buyer-lessor shall not recognize the transferred asset and shall account for the amounts paid as a receivable.</w:t>
      </w:r>
      <w:r w:rsidRPr="00F81922">
        <w:rPr>
          <w:rFonts w:ascii="Arial" w:hAnsi="Arial" w:cs="Arial"/>
          <w:b/>
        </w:rPr>
        <w:t xml:space="preserve"> </w:t>
      </w:r>
      <w:ins w:id="70" w:author="Stultz, Jake" w:date="2025-07-16T07:29:00Z" w16du:dateUtc="2025-07-16T12:29:00Z">
        <w:r w:rsidRPr="00F81922">
          <w:rPr>
            <w:rFonts w:ascii="Arial" w:hAnsi="Arial" w:cs="Arial"/>
          </w:rPr>
          <w:t xml:space="preserve">A </w:t>
        </w:r>
      </w:ins>
      <w:ins w:id="71" w:author="Gann, Julie" w:date="2025-07-25T08:08:00Z" w16du:dateUtc="2025-07-25T13:08:00Z">
        <w:r w:rsidR="000B262E" w:rsidRPr="007E10FC">
          <w:rPr>
            <w:rFonts w:ascii="Arial" w:hAnsi="Arial" w:cs="Arial"/>
            <w:dstrike/>
            <w:highlight w:val="lightGray"/>
          </w:rPr>
          <w:t>sales-leaseback</w:t>
        </w:r>
      </w:ins>
      <w:ins w:id="72" w:author="Stultz, Jake" w:date="2025-07-16T07:29:00Z" w16du:dateUtc="2025-07-16T12:29:00Z">
        <w:r w:rsidRPr="00F81922">
          <w:rPr>
            <w:rFonts w:ascii="Arial" w:hAnsi="Arial" w:cs="Arial"/>
          </w:rPr>
          <w:t xml:space="preserve"> transaction where the cash or assets received as part of the sale </w:t>
        </w:r>
      </w:ins>
      <w:ins w:id="73" w:author="Stultz, Jake" w:date="2025-07-16T07:30:00Z" w16du:dateUtc="2025-07-16T12:30:00Z">
        <w:r w:rsidRPr="00F81922">
          <w:rPr>
            <w:rFonts w:ascii="Arial" w:hAnsi="Arial" w:cs="Arial"/>
          </w:rPr>
          <w:t>are</w:t>
        </w:r>
      </w:ins>
      <w:ins w:id="74" w:author="Stultz, Jake" w:date="2025-07-16T07:29:00Z" w16du:dateUtc="2025-07-16T12:29:00Z">
        <w:r w:rsidRPr="00F81922">
          <w:rPr>
            <w:rFonts w:ascii="Arial" w:hAnsi="Arial" w:cs="Arial"/>
          </w:rPr>
          <w:t xml:space="preserve"> subject to restrictions </w:t>
        </w:r>
        <w:r w:rsidRPr="005E77B1">
          <w:rPr>
            <w:rFonts w:ascii="Arial" w:hAnsi="Arial" w:cs="Arial"/>
            <w:highlight w:val="lightGray"/>
          </w:rPr>
          <w:t xml:space="preserve">as described in </w:t>
        </w:r>
      </w:ins>
      <w:ins w:id="75" w:author="Stultz, Jake" w:date="2025-07-16T07:31:00Z" w16du:dateUtc="2025-07-16T12:31:00Z">
        <w:r w:rsidRPr="005E77B1">
          <w:rPr>
            <w:rFonts w:ascii="Arial" w:hAnsi="Arial" w:cs="Arial"/>
            <w:highlight w:val="lightGray"/>
          </w:rPr>
          <w:t>paragraph 34.</w:t>
        </w:r>
      </w:ins>
      <w:ins w:id="76" w:author="Stultz, Jake" w:date="2025-07-16T07:40:00Z" w16du:dateUtc="2025-07-16T12:40:00Z">
        <w:r w:rsidR="009E2F67" w:rsidRPr="005E77B1">
          <w:rPr>
            <w:rFonts w:ascii="Arial" w:hAnsi="Arial" w:cs="Arial"/>
            <w:highlight w:val="lightGray"/>
          </w:rPr>
          <w:t>c</w:t>
        </w:r>
      </w:ins>
      <w:ins w:id="77" w:author="Stultz, Jake" w:date="2025-07-16T07:31:00Z" w16du:dateUtc="2025-07-16T12:31:00Z">
        <w:r w:rsidRPr="005E77B1">
          <w:rPr>
            <w:rFonts w:ascii="Arial" w:hAnsi="Arial" w:cs="Arial"/>
            <w:highlight w:val="lightGray"/>
          </w:rPr>
          <w:t>.</w:t>
        </w:r>
      </w:ins>
      <w:ins w:id="78" w:author="Stultz, Jake" w:date="2025-07-16T07:29:00Z" w16du:dateUtc="2025-07-16T12:29:00Z">
        <w:r w:rsidRPr="00F81922">
          <w:rPr>
            <w:rFonts w:ascii="Arial" w:hAnsi="Arial" w:cs="Arial"/>
          </w:rPr>
          <w:t xml:space="preserve"> would not qualify for sales-leaseback accounting and shall be accounted for using the financing method.</w:t>
        </w:r>
      </w:ins>
    </w:p>
    <w:p w14:paraId="677F5305" w14:textId="78A8C0E0" w:rsidR="00E12A6E" w:rsidRDefault="00E12A6E" w:rsidP="00D47B2D">
      <w:pPr>
        <w:ind w:left="720"/>
        <w:jc w:val="both"/>
        <w:rPr>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CF59B7" w:rsidRPr="00F00E36" w14:paraId="3478D551" w14:textId="77777777" w:rsidTr="00AE07F2">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04FB921"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0D7DD0BA"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2EBD29B8" w14:textId="77777777" w:rsidR="00CF59B7" w:rsidRPr="00F00E36" w:rsidRDefault="00CF59B7" w:rsidP="00AE07F2">
            <w:pPr>
              <w:widowControl w:val="0"/>
              <w:jc w:val="center"/>
              <w:rPr>
                <w:rFonts w:asciiTheme="minorHAnsi" w:hAnsiTheme="minorHAnsi" w:cstheme="minorHAnsi"/>
                <w:b/>
                <w:color w:val="FFFFFF"/>
                <w:sz w:val="22"/>
                <w:szCs w:val="22"/>
              </w:rPr>
            </w:pPr>
          </w:p>
          <w:p w14:paraId="29F637E4"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5CAECC9" w14:textId="77777777" w:rsidR="00CF59B7" w:rsidRPr="00F00E36" w:rsidRDefault="00CF59B7" w:rsidP="00AE07F2">
            <w:pPr>
              <w:widowControl w:val="0"/>
              <w:jc w:val="center"/>
              <w:rPr>
                <w:rFonts w:asciiTheme="minorHAnsi" w:hAnsiTheme="minorHAnsi" w:cstheme="minorHAnsi"/>
                <w:b/>
                <w:color w:val="FFFFFF"/>
                <w:sz w:val="22"/>
                <w:szCs w:val="22"/>
              </w:rPr>
            </w:pPr>
          </w:p>
          <w:p w14:paraId="34EAB562"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2B3D4CB1"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69B3DED7"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CF59B7" w:rsidRPr="00F00E36" w14:paraId="139BBC31" w14:textId="77777777" w:rsidTr="00AE07F2">
        <w:trPr>
          <w:trHeight w:val="800"/>
        </w:trPr>
        <w:tc>
          <w:tcPr>
            <w:tcW w:w="1615" w:type="dxa"/>
            <w:tcBorders>
              <w:top w:val="single" w:sz="4" w:space="0" w:color="FFFFFF"/>
            </w:tcBorders>
            <w:shd w:val="clear" w:color="auto" w:fill="F2F2F2"/>
            <w:vAlign w:val="center"/>
          </w:tcPr>
          <w:p w14:paraId="1A9C5DE5" w14:textId="77777777" w:rsidR="00CF59B7" w:rsidRPr="00F00E36" w:rsidRDefault="00CF59B7"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2025-13</w:t>
            </w:r>
          </w:p>
          <w:p w14:paraId="7BCAC905" w14:textId="77777777" w:rsidR="00CF59B7" w:rsidRPr="00F00E36" w:rsidRDefault="00CF59B7"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(Wil)</w:t>
            </w:r>
          </w:p>
        </w:tc>
        <w:tc>
          <w:tcPr>
            <w:tcW w:w="3198" w:type="dxa"/>
            <w:tcBorders>
              <w:top w:val="single" w:sz="4" w:space="0" w:color="FFFFFF"/>
            </w:tcBorders>
            <w:shd w:val="clear" w:color="auto" w:fill="F2F2F2"/>
            <w:vAlign w:val="center"/>
          </w:tcPr>
          <w:p w14:paraId="2D8EB2D0" w14:textId="016FB100" w:rsidR="00CF59B7" w:rsidRPr="00F00E36" w:rsidRDefault="00F354B2" w:rsidP="00AE07F2">
            <w:pPr>
              <w:pStyle w:val="Heading2"/>
              <w:rPr>
                <w:rFonts w:asciiTheme="minorHAnsi" w:hAnsiTheme="minorHAnsi" w:cstheme="minorHAnsi"/>
                <w:sz w:val="22"/>
                <w:szCs w:val="22"/>
              </w:rPr>
            </w:pPr>
            <w:r w:rsidRPr="00F00E36">
              <w:rPr>
                <w:rFonts w:asciiTheme="minorHAnsi" w:hAnsiTheme="minorHAnsi" w:cstheme="minorHAnsi"/>
                <w:sz w:val="22"/>
                <w:szCs w:val="22"/>
              </w:rPr>
              <w:t>Residential Mortgage Loans Held in Statutory Trusts</w:t>
            </w:r>
          </w:p>
        </w:tc>
        <w:tc>
          <w:tcPr>
            <w:tcW w:w="2112" w:type="dxa"/>
            <w:tcBorders>
              <w:top w:val="single" w:sz="4" w:space="0" w:color="FFFFFF"/>
            </w:tcBorders>
            <w:shd w:val="clear" w:color="auto" w:fill="F2F2F2"/>
            <w:vAlign w:val="center"/>
          </w:tcPr>
          <w:p w14:paraId="566EA1EA" w14:textId="4F3886E5" w:rsidR="00CF59B7" w:rsidRPr="00F00E36" w:rsidRDefault="002C16FB"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20</w:t>
            </w:r>
            <w:r w:rsidR="00CF59B7" w:rsidRPr="00F00E36">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6D466B5E" w14:textId="77777777" w:rsidR="00CF59B7" w:rsidRPr="00F00E36" w:rsidRDefault="00CF59B7"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Comments Received</w:t>
            </w:r>
          </w:p>
        </w:tc>
        <w:tc>
          <w:tcPr>
            <w:tcW w:w="1440" w:type="dxa"/>
            <w:tcBorders>
              <w:top w:val="single" w:sz="4" w:space="0" w:color="FFFFFF"/>
            </w:tcBorders>
            <w:shd w:val="clear" w:color="auto" w:fill="F2F2F2"/>
            <w:vAlign w:val="center"/>
          </w:tcPr>
          <w:p w14:paraId="4191DB6D" w14:textId="08E6083B" w:rsidR="00CF59B7" w:rsidRPr="00F00E36" w:rsidRDefault="00CF59B7"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14136D">
              <w:rPr>
                <w:rFonts w:asciiTheme="minorHAnsi" w:hAnsiTheme="minorHAnsi" w:cstheme="minorHAnsi"/>
                <w:b/>
                <w:sz w:val="22"/>
                <w:szCs w:val="22"/>
              </w:rPr>
              <w:t>15</w:t>
            </w:r>
          </w:p>
        </w:tc>
      </w:tr>
    </w:tbl>
    <w:p w14:paraId="588F643D" w14:textId="77777777" w:rsidR="00CF59B7" w:rsidRPr="00F00E36" w:rsidRDefault="00CF59B7" w:rsidP="00CF59B7">
      <w:pPr>
        <w:rPr>
          <w:rFonts w:asciiTheme="minorHAnsi" w:hAnsiTheme="minorHAnsi" w:cstheme="minorHAnsi"/>
          <w:sz w:val="22"/>
          <w:szCs w:val="22"/>
          <w:lang w:eastAsia="zh-CN"/>
        </w:rPr>
      </w:pPr>
    </w:p>
    <w:p w14:paraId="10055A18" w14:textId="77777777" w:rsidR="00CF59B7" w:rsidRPr="00F00E36" w:rsidRDefault="00CF59B7" w:rsidP="00CF59B7">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6A7945C0" w14:textId="50DB9264" w:rsidR="00CA0F11" w:rsidRPr="00F00E36" w:rsidRDefault="00CA0F11" w:rsidP="00CA0F11">
      <w:pPr>
        <w:jc w:val="both"/>
        <w:rPr>
          <w:rFonts w:asciiTheme="minorHAnsi" w:hAnsiTheme="minorHAnsi" w:cstheme="minorHAnsi"/>
          <w:sz w:val="22"/>
          <w:szCs w:val="22"/>
        </w:rPr>
      </w:pPr>
      <w:r w:rsidRPr="00F00E36">
        <w:rPr>
          <w:rFonts w:asciiTheme="minorHAnsi" w:hAnsiTheme="minorHAnsi" w:cstheme="minorHAnsi"/>
          <w:sz w:val="22"/>
          <w:szCs w:val="22"/>
        </w:rPr>
        <w:t xml:space="preserve">On May 22, 2025, </w:t>
      </w:r>
      <w:r w:rsidR="00C925B5">
        <w:rPr>
          <w:rFonts w:asciiTheme="minorHAnsi" w:hAnsiTheme="minorHAnsi" w:cstheme="minorHAnsi"/>
          <w:sz w:val="22"/>
          <w:szCs w:val="22"/>
        </w:rPr>
        <w:t xml:space="preserve">The Working Group exposed </w:t>
      </w:r>
      <w:r w:rsidRPr="00F00E36">
        <w:rPr>
          <w:rFonts w:asciiTheme="minorHAnsi" w:hAnsiTheme="minorHAnsi" w:cstheme="minorHAnsi"/>
          <w:sz w:val="22"/>
          <w:szCs w:val="22"/>
        </w:rPr>
        <w:t>this agenda item</w:t>
      </w:r>
      <w:r w:rsidR="008E66F2">
        <w:rPr>
          <w:rFonts w:asciiTheme="minorHAnsi" w:hAnsiTheme="minorHAnsi" w:cstheme="minorHAnsi"/>
          <w:sz w:val="22"/>
          <w:szCs w:val="22"/>
        </w:rPr>
        <w:t xml:space="preserve"> and proposed revisions to </w:t>
      </w:r>
      <w:r w:rsidR="008E66F2" w:rsidRPr="0057443B">
        <w:rPr>
          <w:rFonts w:asciiTheme="minorHAnsi" w:hAnsiTheme="minorHAnsi" w:cstheme="minorHAnsi"/>
          <w:i/>
          <w:sz w:val="22"/>
          <w:szCs w:val="22"/>
        </w:rPr>
        <w:t>SSAP No. 37—Mortgage Loans</w:t>
      </w:r>
      <w:r w:rsidRPr="00F00E36">
        <w:rPr>
          <w:rFonts w:asciiTheme="minorHAnsi" w:hAnsiTheme="minorHAnsi" w:cstheme="minorHAnsi"/>
          <w:sz w:val="22"/>
          <w:szCs w:val="22"/>
        </w:rPr>
        <w:t xml:space="preserve"> </w:t>
      </w:r>
      <w:r w:rsidR="004B1238">
        <w:rPr>
          <w:rFonts w:asciiTheme="minorHAnsi" w:hAnsiTheme="minorHAnsi" w:cstheme="minorHAnsi"/>
          <w:sz w:val="22"/>
          <w:szCs w:val="22"/>
        </w:rPr>
        <w:t>in</w:t>
      </w:r>
      <w:r w:rsidRPr="00F00E36">
        <w:rPr>
          <w:rFonts w:asciiTheme="minorHAnsi" w:hAnsiTheme="minorHAnsi" w:cstheme="minorHAnsi"/>
          <w:sz w:val="22"/>
          <w:szCs w:val="22"/>
        </w:rPr>
        <w:t xml:space="preserve"> response to interested parties’ comments on agenda item 2024-21: Investment Subsidiaries. Comments from interested parties noted that a significant part of the increase in investment subsidiaries is primarily due to increased usage of Delaware Statutory Trusts (DSTs). DSTs are distinct from common-law trusts as they are established under Delaware statutory trust laws, which allows for significant flexibility in structuring the trust. While holding real estate investments within a DST provides a number of structural and tax advantages, one of the most notable benefits is that it enables insurance companies to bypass the requirement of obtaining individual state lending licenses for each state where they hold residential mortgage investments. </w:t>
      </w:r>
    </w:p>
    <w:p w14:paraId="4975BC6D" w14:textId="77777777" w:rsidR="00CA0F11" w:rsidRPr="00F00E36" w:rsidRDefault="00CA0F11" w:rsidP="00CA0F11">
      <w:pPr>
        <w:jc w:val="both"/>
        <w:rPr>
          <w:rFonts w:asciiTheme="minorHAnsi" w:hAnsiTheme="minorHAnsi" w:cstheme="minorHAnsi"/>
          <w:sz w:val="22"/>
          <w:szCs w:val="22"/>
        </w:rPr>
      </w:pPr>
    </w:p>
    <w:p w14:paraId="44CA8E18" w14:textId="1CC01BAD" w:rsidR="00CA0F11" w:rsidRPr="00F00E36" w:rsidRDefault="008E66F2" w:rsidP="00CA0F11">
      <w:pPr>
        <w:jc w:val="both"/>
        <w:rPr>
          <w:rFonts w:asciiTheme="minorHAnsi" w:hAnsiTheme="minorHAnsi" w:cstheme="minorHAnsi"/>
          <w:sz w:val="22"/>
          <w:szCs w:val="22"/>
        </w:rPr>
      </w:pPr>
      <w:r>
        <w:rPr>
          <w:rFonts w:asciiTheme="minorHAnsi" w:hAnsiTheme="minorHAnsi" w:cstheme="minorHAnsi"/>
          <w:sz w:val="22"/>
          <w:szCs w:val="22"/>
        </w:rPr>
        <w:t xml:space="preserve">The </w:t>
      </w:r>
      <w:r w:rsidR="0030640A">
        <w:rPr>
          <w:rFonts w:asciiTheme="minorHAnsi" w:hAnsiTheme="minorHAnsi" w:cstheme="minorHAnsi"/>
          <w:sz w:val="22"/>
          <w:szCs w:val="22"/>
        </w:rPr>
        <w:t>initial revisions</w:t>
      </w:r>
      <w:r>
        <w:rPr>
          <w:rFonts w:asciiTheme="minorHAnsi" w:hAnsiTheme="minorHAnsi" w:cstheme="minorHAnsi"/>
          <w:sz w:val="22"/>
          <w:szCs w:val="22"/>
        </w:rPr>
        <w:t xml:space="preserve"> </w:t>
      </w:r>
      <w:r w:rsidR="0030640A">
        <w:rPr>
          <w:rFonts w:asciiTheme="minorHAnsi" w:hAnsiTheme="minorHAnsi" w:cstheme="minorHAnsi"/>
          <w:sz w:val="22"/>
          <w:szCs w:val="22"/>
        </w:rPr>
        <w:t>exposed on May 22, 2025,</w:t>
      </w:r>
      <w:r w:rsidR="006D3898">
        <w:rPr>
          <w:rFonts w:asciiTheme="minorHAnsi" w:hAnsiTheme="minorHAnsi" w:cstheme="minorHAnsi"/>
          <w:sz w:val="22"/>
          <w:szCs w:val="22"/>
        </w:rPr>
        <w:t xml:space="preserve"> for</w:t>
      </w:r>
      <w:r>
        <w:rPr>
          <w:rFonts w:asciiTheme="minorHAnsi" w:hAnsiTheme="minorHAnsi" w:cstheme="minorHAnsi"/>
          <w:sz w:val="22"/>
          <w:szCs w:val="22"/>
        </w:rPr>
        <w:t xml:space="preserve"> SSAP No. 37</w:t>
      </w:r>
      <w:r w:rsidR="00CA0F11" w:rsidRPr="00F00E36">
        <w:rPr>
          <w:rFonts w:asciiTheme="minorHAnsi" w:hAnsiTheme="minorHAnsi" w:cstheme="minorHAnsi"/>
          <w:sz w:val="22"/>
          <w:szCs w:val="22"/>
        </w:rPr>
        <w:t xml:space="preserve"> </w:t>
      </w:r>
      <w:r>
        <w:rPr>
          <w:rFonts w:asciiTheme="minorHAnsi" w:hAnsiTheme="minorHAnsi" w:cstheme="minorHAnsi"/>
          <w:sz w:val="22"/>
          <w:szCs w:val="22"/>
        </w:rPr>
        <w:t xml:space="preserve">provide </w:t>
      </w:r>
      <w:r w:rsidR="00CA0F11" w:rsidRPr="00F00E36">
        <w:rPr>
          <w:rFonts w:asciiTheme="minorHAnsi" w:hAnsiTheme="minorHAnsi" w:cstheme="minorHAnsi"/>
          <w:sz w:val="22"/>
          <w:szCs w:val="22"/>
        </w:rPr>
        <w:t xml:space="preserve">accounting guidance for qualifying trust structures, regardless of the state of domicile, that hold residential mortgage loans </w:t>
      </w:r>
      <w:r w:rsidR="001F4916">
        <w:rPr>
          <w:rFonts w:asciiTheme="minorHAnsi" w:hAnsiTheme="minorHAnsi" w:cstheme="minorHAnsi"/>
          <w:sz w:val="22"/>
          <w:szCs w:val="22"/>
        </w:rPr>
        <w:t>with</w:t>
      </w:r>
      <w:r w:rsidR="00CA0F11" w:rsidRPr="00F00E36">
        <w:rPr>
          <w:rFonts w:asciiTheme="minorHAnsi" w:hAnsiTheme="minorHAnsi" w:cstheme="minorHAnsi"/>
          <w:sz w:val="22"/>
          <w:szCs w:val="22"/>
        </w:rPr>
        <w:t xml:space="preserve"> reporting of these items on Schedule B </w:t>
      </w:r>
      <w:r w:rsidR="00286EDB">
        <w:rPr>
          <w:rFonts w:asciiTheme="minorHAnsi" w:hAnsiTheme="minorHAnsi" w:cstheme="minorHAnsi"/>
          <w:sz w:val="22"/>
          <w:szCs w:val="22"/>
        </w:rPr>
        <w:t>–</w:t>
      </w:r>
      <w:r w:rsidR="00CA0F11" w:rsidRPr="00F00E36">
        <w:rPr>
          <w:rFonts w:asciiTheme="minorHAnsi" w:hAnsiTheme="minorHAnsi" w:cstheme="minorHAnsi"/>
          <w:sz w:val="22"/>
          <w:szCs w:val="22"/>
        </w:rPr>
        <w:t xml:space="preserve"> Mortgage Loans. </w:t>
      </w:r>
      <w:r w:rsidR="00FF43AF">
        <w:rPr>
          <w:rFonts w:asciiTheme="minorHAnsi" w:hAnsiTheme="minorHAnsi" w:cstheme="minorHAnsi"/>
          <w:sz w:val="22"/>
          <w:szCs w:val="22"/>
        </w:rPr>
        <w:t xml:space="preserve">For a statutory trust to be considered qualifying </w:t>
      </w:r>
      <w:r w:rsidR="0080294E">
        <w:rPr>
          <w:rFonts w:asciiTheme="minorHAnsi" w:hAnsiTheme="minorHAnsi" w:cstheme="minorHAnsi"/>
          <w:sz w:val="22"/>
          <w:szCs w:val="22"/>
        </w:rPr>
        <w:t xml:space="preserve">it must </w:t>
      </w:r>
      <w:r w:rsidR="0080294E" w:rsidRPr="0080294E">
        <w:rPr>
          <w:rFonts w:asciiTheme="minorHAnsi" w:hAnsiTheme="minorHAnsi" w:cstheme="minorHAnsi"/>
          <w:sz w:val="22"/>
          <w:szCs w:val="22"/>
        </w:rPr>
        <w:t>meet six criteria</w:t>
      </w:r>
      <w:r w:rsidR="00301CF9">
        <w:rPr>
          <w:rFonts w:asciiTheme="minorHAnsi" w:hAnsiTheme="minorHAnsi" w:cstheme="minorHAnsi"/>
          <w:sz w:val="22"/>
          <w:szCs w:val="22"/>
        </w:rPr>
        <w:t>;</w:t>
      </w:r>
      <w:r w:rsidR="0080294E" w:rsidRPr="0080294E">
        <w:rPr>
          <w:rFonts w:asciiTheme="minorHAnsi" w:hAnsiTheme="minorHAnsi" w:cstheme="minorHAnsi"/>
          <w:sz w:val="22"/>
          <w:szCs w:val="22"/>
        </w:rPr>
        <w:t xml:space="preserve"> </w:t>
      </w:r>
      <w:r w:rsidR="00F130E7">
        <w:rPr>
          <w:rFonts w:asciiTheme="minorHAnsi" w:hAnsiTheme="minorHAnsi" w:cstheme="minorHAnsi"/>
          <w:sz w:val="22"/>
          <w:szCs w:val="22"/>
        </w:rPr>
        <w:t>trust</w:t>
      </w:r>
      <w:r w:rsidR="004025AE">
        <w:rPr>
          <w:rFonts w:asciiTheme="minorHAnsi" w:hAnsiTheme="minorHAnsi" w:cstheme="minorHAnsi"/>
          <w:sz w:val="22"/>
          <w:szCs w:val="22"/>
        </w:rPr>
        <w:t xml:space="preserve"> </w:t>
      </w:r>
      <w:r w:rsidR="00B27EA8">
        <w:rPr>
          <w:rFonts w:asciiTheme="minorHAnsi" w:hAnsiTheme="minorHAnsi" w:cstheme="minorHAnsi"/>
          <w:sz w:val="22"/>
          <w:szCs w:val="22"/>
        </w:rPr>
        <w:t xml:space="preserve">must be </w:t>
      </w:r>
      <w:r w:rsidR="00F130E7">
        <w:rPr>
          <w:rFonts w:asciiTheme="minorHAnsi" w:hAnsiTheme="minorHAnsi" w:cstheme="minorHAnsi"/>
          <w:sz w:val="22"/>
          <w:szCs w:val="22"/>
        </w:rPr>
        <w:t>domiciled</w:t>
      </w:r>
      <w:r w:rsidR="0080294E" w:rsidRPr="0080294E">
        <w:rPr>
          <w:rFonts w:asciiTheme="minorHAnsi" w:hAnsiTheme="minorHAnsi" w:cstheme="minorHAnsi"/>
          <w:sz w:val="22"/>
          <w:szCs w:val="22"/>
        </w:rPr>
        <w:t xml:space="preserve"> in </w:t>
      </w:r>
      <w:r w:rsidR="00F130E7">
        <w:rPr>
          <w:rFonts w:asciiTheme="minorHAnsi" w:hAnsiTheme="minorHAnsi" w:cstheme="minorHAnsi"/>
          <w:sz w:val="22"/>
          <w:szCs w:val="22"/>
        </w:rPr>
        <w:t xml:space="preserve">either a </w:t>
      </w:r>
      <w:r w:rsidR="00B27EA8">
        <w:rPr>
          <w:rFonts w:asciiTheme="minorHAnsi" w:hAnsiTheme="minorHAnsi" w:cstheme="minorHAnsi"/>
          <w:sz w:val="22"/>
          <w:szCs w:val="22"/>
        </w:rPr>
        <w:t xml:space="preserve">U.S. </w:t>
      </w:r>
      <w:r w:rsidR="00F130E7">
        <w:rPr>
          <w:rFonts w:asciiTheme="minorHAnsi" w:hAnsiTheme="minorHAnsi" w:cstheme="minorHAnsi"/>
          <w:sz w:val="22"/>
          <w:szCs w:val="22"/>
        </w:rPr>
        <w:t>state or territory</w:t>
      </w:r>
      <w:r w:rsidR="0080294E" w:rsidRPr="0080294E">
        <w:rPr>
          <w:rFonts w:asciiTheme="minorHAnsi" w:hAnsiTheme="minorHAnsi" w:cstheme="minorHAnsi"/>
          <w:sz w:val="22"/>
          <w:szCs w:val="22"/>
        </w:rPr>
        <w:t xml:space="preserve">, </w:t>
      </w:r>
      <w:r w:rsidR="004025AE">
        <w:rPr>
          <w:rFonts w:asciiTheme="minorHAnsi" w:hAnsiTheme="minorHAnsi" w:cstheme="minorHAnsi"/>
          <w:sz w:val="22"/>
          <w:szCs w:val="22"/>
        </w:rPr>
        <w:t xml:space="preserve">insurer must hold </w:t>
      </w:r>
      <w:r w:rsidR="00301CF9">
        <w:rPr>
          <w:rFonts w:asciiTheme="minorHAnsi" w:hAnsiTheme="minorHAnsi" w:cstheme="minorHAnsi"/>
          <w:sz w:val="22"/>
          <w:szCs w:val="22"/>
        </w:rPr>
        <w:t xml:space="preserve">100% </w:t>
      </w:r>
      <w:r w:rsidR="0080294E" w:rsidRPr="0080294E">
        <w:rPr>
          <w:rFonts w:asciiTheme="minorHAnsi" w:hAnsiTheme="minorHAnsi" w:cstheme="minorHAnsi"/>
          <w:sz w:val="22"/>
          <w:szCs w:val="22"/>
        </w:rPr>
        <w:t>beneficial ownership interest</w:t>
      </w:r>
      <w:r w:rsidR="00301CF9">
        <w:rPr>
          <w:rFonts w:asciiTheme="minorHAnsi" w:hAnsiTheme="minorHAnsi" w:cstheme="minorHAnsi"/>
          <w:sz w:val="22"/>
          <w:szCs w:val="22"/>
        </w:rPr>
        <w:t xml:space="preserve"> of the trust</w:t>
      </w:r>
      <w:r w:rsidR="0080294E" w:rsidRPr="0080294E">
        <w:rPr>
          <w:rFonts w:asciiTheme="minorHAnsi" w:hAnsiTheme="minorHAnsi" w:cstheme="minorHAnsi"/>
          <w:sz w:val="22"/>
          <w:szCs w:val="22"/>
        </w:rPr>
        <w:t xml:space="preserve">, </w:t>
      </w:r>
      <w:r w:rsidR="00B96FA5">
        <w:rPr>
          <w:rFonts w:asciiTheme="minorHAnsi" w:hAnsiTheme="minorHAnsi" w:cstheme="minorHAnsi"/>
          <w:sz w:val="22"/>
          <w:szCs w:val="22"/>
        </w:rPr>
        <w:t>may</w:t>
      </w:r>
      <w:r w:rsidR="00301CF9">
        <w:rPr>
          <w:rFonts w:asciiTheme="minorHAnsi" w:hAnsiTheme="minorHAnsi" w:cstheme="minorHAnsi"/>
          <w:sz w:val="22"/>
          <w:szCs w:val="22"/>
        </w:rPr>
        <w:t xml:space="preserve"> only hold </w:t>
      </w:r>
      <w:r w:rsidR="008B0124">
        <w:rPr>
          <w:rFonts w:asciiTheme="minorHAnsi" w:hAnsiTheme="minorHAnsi" w:cstheme="minorHAnsi"/>
          <w:sz w:val="22"/>
          <w:szCs w:val="22"/>
        </w:rPr>
        <w:t>certain assets (</w:t>
      </w:r>
      <w:r w:rsidR="00AD2ADE">
        <w:rPr>
          <w:rFonts w:asciiTheme="minorHAnsi" w:hAnsiTheme="minorHAnsi" w:cstheme="minorHAnsi"/>
          <w:sz w:val="22"/>
          <w:szCs w:val="22"/>
        </w:rPr>
        <w:t>cash</w:t>
      </w:r>
      <w:r w:rsidR="00570306">
        <w:rPr>
          <w:rFonts w:asciiTheme="minorHAnsi" w:hAnsiTheme="minorHAnsi" w:cstheme="minorHAnsi"/>
          <w:sz w:val="22"/>
          <w:szCs w:val="22"/>
        </w:rPr>
        <w:t xml:space="preserve"> and cash equivalents</w:t>
      </w:r>
      <w:r w:rsidR="008B0124">
        <w:rPr>
          <w:rFonts w:asciiTheme="minorHAnsi" w:hAnsiTheme="minorHAnsi" w:cstheme="minorHAnsi"/>
          <w:sz w:val="22"/>
          <w:szCs w:val="22"/>
        </w:rPr>
        <w:t>, real estate received through foreclosure, and residential mortgage loans)</w:t>
      </w:r>
      <w:r w:rsidR="0080294E" w:rsidRPr="0080294E">
        <w:rPr>
          <w:rFonts w:asciiTheme="minorHAnsi" w:hAnsiTheme="minorHAnsi" w:cstheme="minorHAnsi"/>
          <w:sz w:val="22"/>
          <w:szCs w:val="22"/>
        </w:rPr>
        <w:t xml:space="preserve">, </w:t>
      </w:r>
      <w:r w:rsidR="008349AE">
        <w:rPr>
          <w:rFonts w:asciiTheme="minorHAnsi" w:hAnsiTheme="minorHAnsi" w:cstheme="minorHAnsi"/>
          <w:sz w:val="22"/>
          <w:szCs w:val="22"/>
        </w:rPr>
        <w:t xml:space="preserve">may not engage in </w:t>
      </w:r>
      <w:r w:rsidR="0080294E" w:rsidRPr="0080294E">
        <w:rPr>
          <w:rFonts w:asciiTheme="minorHAnsi" w:hAnsiTheme="minorHAnsi" w:cstheme="minorHAnsi"/>
          <w:sz w:val="22"/>
          <w:szCs w:val="22"/>
        </w:rPr>
        <w:t>restricted activities,</w:t>
      </w:r>
      <w:r w:rsidR="001279B5">
        <w:rPr>
          <w:rFonts w:asciiTheme="minorHAnsi" w:hAnsiTheme="minorHAnsi" w:cstheme="minorHAnsi"/>
          <w:sz w:val="22"/>
          <w:szCs w:val="22"/>
        </w:rPr>
        <w:t xml:space="preserve"> all cash flows from mortgage loans must flow </w:t>
      </w:r>
      <w:r w:rsidR="00872534">
        <w:rPr>
          <w:rFonts w:asciiTheme="minorHAnsi" w:hAnsiTheme="minorHAnsi" w:cstheme="minorHAnsi"/>
          <w:sz w:val="22"/>
          <w:szCs w:val="22"/>
        </w:rPr>
        <w:t>directly through the trust to the insurer</w:t>
      </w:r>
      <w:r w:rsidR="001279B5">
        <w:rPr>
          <w:rFonts w:asciiTheme="minorHAnsi" w:hAnsiTheme="minorHAnsi" w:cstheme="minorHAnsi"/>
          <w:sz w:val="22"/>
          <w:szCs w:val="22"/>
        </w:rPr>
        <w:t>,</w:t>
      </w:r>
      <w:r w:rsidR="0080294E" w:rsidRPr="0080294E">
        <w:rPr>
          <w:rFonts w:asciiTheme="minorHAnsi" w:hAnsiTheme="minorHAnsi" w:cstheme="minorHAnsi"/>
          <w:sz w:val="22"/>
          <w:szCs w:val="22"/>
        </w:rPr>
        <w:t xml:space="preserve"> and </w:t>
      </w:r>
      <w:r w:rsidR="00872534">
        <w:rPr>
          <w:rFonts w:asciiTheme="minorHAnsi" w:hAnsiTheme="minorHAnsi" w:cstheme="minorHAnsi"/>
          <w:sz w:val="22"/>
          <w:szCs w:val="22"/>
        </w:rPr>
        <w:t>the trust must maintain</w:t>
      </w:r>
      <w:r w:rsidR="004A3969">
        <w:rPr>
          <w:rFonts w:asciiTheme="minorHAnsi" w:hAnsiTheme="minorHAnsi" w:cstheme="minorHAnsi"/>
          <w:sz w:val="22"/>
          <w:szCs w:val="22"/>
        </w:rPr>
        <w:t xml:space="preserve"> certain </w:t>
      </w:r>
      <w:r w:rsidR="0080294E" w:rsidRPr="0080294E">
        <w:rPr>
          <w:rFonts w:asciiTheme="minorHAnsi" w:hAnsiTheme="minorHAnsi" w:cstheme="minorHAnsi"/>
          <w:sz w:val="22"/>
          <w:szCs w:val="22"/>
        </w:rPr>
        <w:t>documentation requirements</w:t>
      </w:r>
      <w:r w:rsidR="004A3969">
        <w:rPr>
          <w:rFonts w:asciiTheme="minorHAnsi" w:hAnsiTheme="minorHAnsi" w:cstheme="minorHAnsi"/>
          <w:sz w:val="22"/>
          <w:szCs w:val="22"/>
        </w:rPr>
        <w:t>.</w:t>
      </w:r>
      <w:r w:rsidR="006E406D">
        <w:rPr>
          <w:rFonts w:asciiTheme="minorHAnsi" w:hAnsiTheme="minorHAnsi" w:cstheme="minorHAnsi"/>
          <w:sz w:val="22"/>
          <w:szCs w:val="22"/>
        </w:rPr>
        <w:t xml:space="preserve">  Statutory trusts which meet all six </w:t>
      </w:r>
      <w:r w:rsidR="00E9392B">
        <w:rPr>
          <w:rFonts w:asciiTheme="minorHAnsi" w:hAnsiTheme="minorHAnsi" w:cstheme="minorHAnsi"/>
          <w:sz w:val="22"/>
          <w:szCs w:val="22"/>
        </w:rPr>
        <w:t xml:space="preserve">of the </w:t>
      </w:r>
      <w:r w:rsidR="006E406D">
        <w:rPr>
          <w:rFonts w:asciiTheme="minorHAnsi" w:hAnsiTheme="minorHAnsi" w:cstheme="minorHAnsi"/>
          <w:sz w:val="22"/>
          <w:szCs w:val="22"/>
        </w:rPr>
        <w:t xml:space="preserve">criteria </w:t>
      </w:r>
      <w:r w:rsidR="00E9392B">
        <w:rPr>
          <w:rFonts w:asciiTheme="minorHAnsi" w:hAnsiTheme="minorHAnsi" w:cstheme="minorHAnsi"/>
          <w:sz w:val="22"/>
          <w:szCs w:val="22"/>
        </w:rPr>
        <w:t>are to be</w:t>
      </w:r>
      <w:r w:rsidR="000F7E7D">
        <w:rPr>
          <w:rFonts w:asciiTheme="minorHAnsi" w:hAnsiTheme="minorHAnsi" w:cstheme="minorHAnsi"/>
          <w:sz w:val="22"/>
          <w:szCs w:val="22"/>
        </w:rPr>
        <w:t xml:space="preserve"> considered qualifying and the mortgage loans held within would be</w:t>
      </w:r>
      <w:r w:rsidR="00E9392B">
        <w:rPr>
          <w:rFonts w:asciiTheme="minorHAnsi" w:hAnsiTheme="minorHAnsi" w:cstheme="minorHAnsi"/>
          <w:sz w:val="22"/>
          <w:szCs w:val="22"/>
        </w:rPr>
        <w:t xml:space="preserve"> reported </w:t>
      </w:r>
      <w:r w:rsidR="000C0DA8">
        <w:rPr>
          <w:rFonts w:asciiTheme="minorHAnsi" w:hAnsiTheme="minorHAnsi" w:cstheme="minorHAnsi"/>
          <w:sz w:val="22"/>
          <w:szCs w:val="22"/>
        </w:rPr>
        <w:t xml:space="preserve">individually </w:t>
      </w:r>
      <w:r w:rsidR="00E9392B">
        <w:rPr>
          <w:rFonts w:asciiTheme="minorHAnsi" w:hAnsiTheme="minorHAnsi" w:cstheme="minorHAnsi"/>
          <w:sz w:val="22"/>
          <w:szCs w:val="22"/>
        </w:rPr>
        <w:t xml:space="preserve">on </w:t>
      </w:r>
      <w:r w:rsidR="000F7E7D">
        <w:rPr>
          <w:rFonts w:asciiTheme="minorHAnsi" w:hAnsiTheme="minorHAnsi" w:cstheme="minorHAnsi"/>
          <w:sz w:val="22"/>
          <w:szCs w:val="22"/>
        </w:rPr>
        <w:t>Schedule</w:t>
      </w:r>
      <w:r w:rsidR="00E9392B">
        <w:rPr>
          <w:rFonts w:asciiTheme="minorHAnsi" w:hAnsiTheme="minorHAnsi" w:cstheme="minorHAnsi"/>
          <w:sz w:val="22"/>
          <w:szCs w:val="22"/>
        </w:rPr>
        <w:t xml:space="preserve"> B</w:t>
      </w:r>
      <w:r w:rsidR="000F7E7D">
        <w:rPr>
          <w:rFonts w:asciiTheme="minorHAnsi" w:hAnsiTheme="minorHAnsi" w:cstheme="minorHAnsi"/>
          <w:sz w:val="22"/>
          <w:szCs w:val="22"/>
        </w:rPr>
        <w:t xml:space="preserve"> as if directly held by the insurer</w:t>
      </w:r>
      <w:r w:rsidR="004B376A">
        <w:rPr>
          <w:rFonts w:asciiTheme="minorHAnsi" w:hAnsiTheme="minorHAnsi" w:cstheme="minorHAnsi"/>
          <w:sz w:val="22"/>
          <w:szCs w:val="22"/>
        </w:rPr>
        <w:t xml:space="preserve">. </w:t>
      </w:r>
      <w:r w:rsidR="009B2C56">
        <w:rPr>
          <w:rFonts w:asciiTheme="minorHAnsi" w:hAnsiTheme="minorHAnsi" w:cstheme="minorHAnsi"/>
          <w:sz w:val="22"/>
          <w:szCs w:val="22"/>
        </w:rPr>
        <w:t>Effectively all activity and balances within a q</w:t>
      </w:r>
      <w:r w:rsidR="008A4455">
        <w:rPr>
          <w:rFonts w:asciiTheme="minorHAnsi" w:hAnsiTheme="minorHAnsi" w:cstheme="minorHAnsi"/>
          <w:sz w:val="22"/>
          <w:szCs w:val="22"/>
        </w:rPr>
        <w:t>ualifying statutory trus</w:t>
      </w:r>
      <w:r w:rsidR="007210A6">
        <w:rPr>
          <w:rFonts w:asciiTheme="minorHAnsi" w:hAnsiTheme="minorHAnsi" w:cstheme="minorHAnsi"/>
          <w:sz w:val="22"/>
          <w:szCs w:val="22"/>
        </w:rPr>
        <w:t>t are to be reported as if directly held by the insurer</w:t>
      </w:r>
      <w:r w:rsidR="004B376A">
        <w:rPr>
          <w:rFonts w:asciiTheme="minorHAnsi" w:hAnsiTheme="minorHAnsi" w:cstheme="minorHAnsi"/>
          <w:sz w:val="22"/>
          <w:szCs w:val="22"/>
        </w:rPr>
        <w:t xml:space="preserve">. </w:t>
      </w:r>
      <w:r w:rsidR="006809A2">
        <w:rPr>
          <w:rFonts w:asciiTheme="minorHAnsi" w:hAnsiTheme="minorHAnsi" w:cstheme="minorHAnsi"/>
          <w:sz w:val="22"/>
          <w:szCs w:val="22"/>
        </w:rPr>
        <w:t xml:space="preserve">The proposed </w:t>
      </w:r>
      <w:r w:rsidR="00360541">
        <w:rPr>
          <w:rFonts w:asciiTheme="minorHAnsi" w:hAnsiTheme="minorHAnsi" w:cstheme="minorHAnsi"/>
          <w:sz w:val="22"/>
          <w:szCs w:val="22"/>
        </w:rPr>
        <w:t xml:space="preserve">revisions would also establish several new disclosures for qualifying statutory trusts which would include a description of the trust, </w:t>
      </w:r>
      <w:r w:rsidR="003B78F6">
        <w:rPr>
          <w:rFonts w:asciiTheme="minorHAnsi" w:hAnsiTheme="minorHAnsi" w:cstheme="minorHAnsi"/>
          <w:sz w:val="22"/>
          <w:szCs w:val="22"/>
        </w:rPr>
        <w:t xml:space="preserve">summary of assets and liabilities held within </w:t>
      </w:r>
      <w:r w:rsidR="00AD2ADE">
        <w:rPr>
          <w:rFonts w:asciiTheme="minorHAnsi" w:hAnsiTheme="minorHAnsi" w:cstheme="minorHAnsi"/>
          <w:sz w:val="22"/>
          <w:szCs w:val="22"/>
        </w:rPr>
        <w:t xml:space="preserve">trust, disclosure of material litigation and/or regulator reviews, disclosure of financing transactions, and a summary of mortgage loans held in trust </w:t>
      </w:r>
      <w:r w:rsidR="00434651">
        <w:rPr>
          <w:rFonts w:asciiTheme="minorHAnsi" w:hAnsiTheme="minorHAnsi" w:cstheme="minorHAnsi"/>
          <w:sz w:val="22"/>
          <w:szCs w:val="22"/>
        </w:rPr>
        <w:t xml:space="preserve">disaggregated </w:t>
      </w:r>
      <w:r w:rsidR="00AD2ADE">
        <w:rPr>
          <w:rFonts w:asciiTheme="minorHAnsi" w:hAnsiTheme="minorHAnsi" w:cstheme="minorHAnsi"/>
          <w:sz w:val="22"/>
          <w:szCs w:val="22"/>
        </w:rPr>
        <w:t>by loan standing</w:t>
      </w:r>
      <w:r w:rsidR="00434651">
        <w:rPr>
          <w:rFonts w:asciiTheme="minorHAnsi" w:hAnsiTheme="minorHAnsi" w:cstheme="minorHAnsi"/>
          <w:sz w:val="22"/>
          <w:szCs w:val="22"/>
        </w:rPr>
        <w:t>.</w:t>
      </w:r>
    </w:p>
    <w:p w14:paraId="0B409B12" w14:textId="77777777" w:rsidR="00CF59B7" w:rsidRPr="00F00E36" w:rsidRDefault="00CF59B7" w:rsidP="00CF59B7">
      <w:pPr>
        <w:pStyle w:val="BodyTextIndent"/>
        <w:ind w:left="0" w:firstLine="0"/>
        <w:jc w:val="both"/>
        <w:rPr>
          <w:rFonts w:asciiTheme="minorHAnsi" w:hAnsiTheme="minorHAnsi" w:cstheme="minorHAnsi"/>
          <w:b/>
          <w:bCs/>
          <w:sz w:val="22"/>
          <w:szCs w:val="22"/>
        </w:rPr>
      </w:pPr>
    </w:p>
    <w:p w14:paraId="4889AB80" w14:textId="77777777" w:rsidR="00CF59B7" w:rsidRPr="00F00E36" w:rsidRDefault="00CF59B7" w:rsidP="00CF59B7">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758478EB" w14:textId="0C474F5D" w:rsidR="00A467DA" w:rsidRPr="00A467DA" w:rsidRDefault="00A467DA" w:rsidP="00A467DA">
      <w:pPr>
        <w:widowControl w:val="0"/>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Interested parties agree with reporting residential mortgage loans (RMLs) owned through a trust directly on Schedule B. The trust is created for the purposes of operational efficiency, with all the risks and rewards of the beneficial ownership interest in the assets belonging to the insurer. Therefore, look-through treatment, as if these are transactions of the reporting entity, seems most appropriate for this type of RML investment structure.</w:t>
      </w:r>
    </w:p>
    <w:p w14:paraId="761FC0A9"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3B2F05D0" w14:textId="1AABDAD9" w:rsidR="00A467DA" w:rsidRPr="00A467DA" w:rsidRDefault="00A467DA" w:rsidP="00A467DA">
      <w:pPr>
        <w:widowControl w:val="0"/>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We are grateful for the time that NAIC staff has spent with us going over our questions and comments. We have summarized some of the most significant discussion points between the NAIC staff and interested parties below:  </w:t>
      </w:r>
    </w:p>
    <w:p w14:paraId="15FEBE21"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68D0A8FD" w14:textId="77777777"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Regarding ownership of the trust’s assets, title to the RMLs is held by the trustee on behalf of the trust. The books and records of the trust then allocate a beneficial interest in each loan to a specific series. Same goes for any other assets of the trust. Some updates will be needed to the current Exposure Draft to reflect how these structures operate from a legal perspective.</w:t>
      </w:r>
    </w:p>
    <w:p w14:paraId="27EFEA2C"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39F761EB" w14:textId="46C18D72"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Interested parties believe that the same requirements that apply to RMLs directly held and accounted for under SSAP No. 37 – </w:t>
      </w:r>
      <w:r w:rsidRPr="00A467DA">
        <w:rPr>
          <w:rFonts w:asciiTheme="minorHAnsi" w:hAnsiTheme="minorHAnsi" w:cstheme="minorHAnsi"/>
          <w:i/>
          <w:iCs/>
          <w:color w:val="000000" w:themeColor="text1"/>
          <w:sz w:val="22"/>
          <w:szCs w:val="22"/>
        </w:rPr>
        <w:t>Mortgage Loans</w:t>
      </w:r>
      <w:r w:rsidRPr="00A467DA">
        <w:rPr>
          <w:rFonts w:asciiTheme="minorHAnsi" w:hAnsiTheme="minorHAnsi" w:cstheme="minorHAnsi"/>
          <w:color w:val="000000" w:themeColor="text1"/>
          <w:sz w:val="22"/>
          <w:szCs w:val="22"/>
        </w:rPr>
        <w:t xml:space="preserve"> should apply to the RMLs owned through a trust. As stated above, since all the risks and rewards related to ownership of the RMLs pass through to the insurer, this makes the most sense from a reporting perspective. Therefore, second lien loans should be allowed and RML participations of less than 100% should be allowed as well, consistent with SSAP No. 37.</w:t>
      </w:r>
    </w:p>
    <w:p w14:paraId="6274363B"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1F5168AD" w14:textId="2D265EBE"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The trust should be allowed to pledge the RMLs for the benefit of the insurer. Suggested language was discussed to make this clear in the Exposure Draft. </w:t>
      </w:r>
    </w:p>
    <w:p w14:paraId="11297643"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7EAAB1C4" w14:textId="63450696"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The Exposure Draft included a request for input on the appropriate reporting for foreclosed real estate that becomes an asset of the trust. Interested parties believe that any real estate assets, cash, or other assets related to investing in the RMLs such as receivables as well as liabilities, should be reported as if held directly by the insurer since the insurer gets all the risks and rewards of ownership. We also understand that it may be common for the trust to set up an LLC to own foreclosed real estate. If that is the case, since SSAP No. 40 – </w:t>
      </w:r>
      <w:r w:rsidRPr="00A467DA">
        <w:rPr>
          <w:rFonts w:asciiTheme="minorHAnsi" w:hAnsiTheme="minorHAnsi" w:cstheme="minorHAnsi"/>
          <w:i/>
          <w:iCs/>
          <w:color w:val="000000" w:themeColor="text1"/>
          <w:sz w:val="22"/>
          <w:szCs w:val="22"/>
        </w:rPr>
        <w:t>Real Estate Investments</w:t>
      </w:r>
      <w:r w:rsidRPr="00A467DA">
        <w:rPr>
          <w:rFonts w:asciiTheme="minorHAnsi" w:hAnsiTheme="minorHAnsi" w:cstheme="minorHAnsi"/>
          <w:color w:val="000000" w:themeColor="text1"/>
          <w:sz w:val="22"/>
          <w:szCs w:val="22"/>
        </w:rPr>
        <w:t xml:space="preserve"> allows for single, wholly-owned real estate held in an LLC to be directly reported on Schedule A, we believe the same look-through provision would apply here and the insurer would report the real estate as directly owned.</w:t>
      </w:r>
    </w:p>
    <w:p w14:paraId="7572ACB4"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4B586303" w14:textId="0DCE292C"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We suggest changing the name from statutory trust to a qualifying trust. A trust can be a statutory trust or a common law trust. We understand that a statutory trust can have series whereas common law trusts do not, but both types can be used to hold RMLs on behalf of the insurer. </w:t>
      </w:r>
    </w:p>
    <w:p w14:paraId="18DB3A0B"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2D4E6435" w14:textId="6B3E4B26"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Interested parties question whether disclosure of fees paid to the servicer is a critical disclosure. We have received feedback that this information is confidential and could impact competitive market practices among servicers. Since such disclosure is not required for RMLs/CMLs directly owned and managed by a third-party servicer, we suggest that this disclosure be removed. In addition, the last sentence of paragraph 2 b (iv) implies that the loans will not be disclosed individually as it states “the detail must contain at a minimum, the same information as would be required were the mortgage loans to be individually reported on Schedule B.”  If the ultimate decision is to report the loans individually on Schedule B, then this sentence should be removed. </w:t>
      </w:r>
    </w:p>
    <w:p w14:paraId="3366FF2D"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1158247D" w14:textId="77777777"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In item 27.b., interested parties believe the materiality qualifier should apply to both parts of the disclosure (litigation and state or federal regulatory review). </w:t>
      </w:r>
    </w:p>
    <w:p w14:paraId="7D7C794B"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2B4620B1" w14:textId="77777777"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Interested parties suggest adding a code to the residential mortgage loan sections of Schedule B to note loans that are held in statutory trusts so that directly held loans versus loans held in trust are easily identifiable by the regulators.</w:t>
      </w:r>
    </w:p>
    <w:p w14:paraId="3C60F640"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6ED3C7D2" w14:textId="6266A034" w:rsidR="00A467DA" w:rsidRPr="000077A9" w:rsidRDefault="00A467DA" w:rsidP="00A467DA">
      <w:pPr>
        <w:widowControl w:val="0"/>
        <w:numPr>
          <w:ilvl w:val="0"/>
          <w:numId w:val="34"/>
        </w:numPr>
        <w:jc w:val="both"/>
        <w:rPr>
          <w:rFonts w:asciiTheme="minorHAnsi" w:hAnsiTheme="minorHAnsi" w:cstheme="minorHAnsi"/>
          <w:color w:val="000000" w:themeColor="text1"/>
          <w:sz w:val="22"/>
          <w:szCs w:val="22"/>
        </w:rPr>
      </w:pPr>
      <w:r w:rsidRPr="000077A9">
        <w:rPr>
          <w:rFonts w:asciiTheme="minorHAnsi" w:hAnsiTheme="minorHAnsi" w:cstheme="minorHAnsi"/>
          <w:color w:val="000000" w:themeColor="text1"/>
          <w:sz w:val="22"/>
          <w:szCs w:val="22"/>
        </w:rPr>
        <w:t xml:space="preserve">Interested parties also suggest adding guidance in the Exposure Draft for RMLs held in trusts that do not meet the proposed criteria, so that it is clearer how those investments should be accounted for and reported. </w:t>
      </w:r>
    </w:p>
    <w:p w14:paraId="61A518E6" w14:textId="77777777" w:rsidR="00CF59B7" w:rsidRPr="00F00E36" w:rsidRDefault="00CF59B7" w:rsidP="00CF59B7">
      <w:pPr>
        <w:widowControl w:val="0"/>
        <w:jc w:val="both"/>
        <w:rPr>
          <w:rFonts w:asciiTheme="minorHAnsi" w:hAnsiTheme="minorHAnsi" w:cstheme="minorHAnsi"/>
          <w:sz w:val="22"/>
          <w:szCs w:val="22"/>
          <w:highlight w:val="yellow"/>
        </w:rPr>
      </w:pPr>
    </w:p>
    <w:p w14:paraId="15B91AEE" w14:textId="77777777" w:rsidR="00CF59B7" w:rsidRPr="00F00E36" w:rsidRDefault="00CF59B7" w:rsidP="00CF59B7">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lastRenderedPageBreak/>
        <w:t>Recommendation:</w:t>
      </w:r>
    </w:p>
    <w:p w14:paraId="208DBAFB" w14:textId="13132E70" w:rsidR="004E69B8" w:rsidRPr="00B65579" w:rsidRDefault="00F54A60" w:rsidP="000275C6">
      <w:pPr>
        <w:pStyle w:val="ListParagraph"/>
        <w:widowControl w:val="0"/>
        <w:ind w:left="0"/>
        <w:contextualSpacing w:val="0"/>
        <w:jc w:val="both"/>
        <w:rPr>
          <w:rFonts w:asciiTheme="minorHAnsi" w:hAnsiTheme="minorHAnsi" w:cstheme="minorHAnsi"/>
          <w:b/>
          <w:sz w:val="22"/>
          <w:szCs w:val="22"/>
        </w:rPr>
      </w:pPr>
      <w:r>
        <w:rPr>
          <w:rFonts w:asciiTheme="minorHAnsi" w:hAnsiTheme="minorHAnsi" w:cstheme="minorHAnsi"/>
          <w:b/>
          <w:sz w:val="22"/>
          <w:szCs w:val="22"/>
        </w:rPr>
        <w:t>NAIC staff</w:t>
      </w:r>
      <w:r w:rsidR="004E69B8">
        <w:rPr>
          <w:rFonts w:asciiTheme="minorHAnsi" w:hAnsiTheme="minorHAnsi" w:cstheme="minorHAnsi"/>
          <w:b/>
          <w:sz w:val="22"/>
          <w:szCs w:val="22"/>
        </w:rPr>
        <w:t xml:space="preserve"> recommend that the Working Group expose an updated draft of revisions to</w:t>
      </w:r>
      <w:r w:rsidR="004E69B8" w:rsidRPr="00B65579">
        <w:rPr>
          <w:rFonts w:asciiTheme="minorHAnsi" w:hAnsiTheme="minorHAnsi" w:cstheme="minorHAnsi"/>
          <w:b/>
          <w:sz w:val="22"/>
          <w:szCs w:val="22"/>
        </w:rPr>
        <w:t xml:space="preserve"> </w:t>
      </w:r>
      <w:r w:rsidR="004E69B8">
        <w:rPr>
          <w:rFonts w:asciiTheme="minorHAnsi" w:hAnsiTheme="minorHAnsi" w:cstheme="minorHAnsi"/>
          <w:b/>
          <w:sz w:val="22"/>
          <w:szCs w:val="22"/>
        </w:rPr>
        <w:t xml:space="preserve">expand the scope of </w:t>
      </w:r>
      <w:r w:rsidR="004E69B8" w:rsidRPr="00E4423F">
        <w:rPr>
          <w:rFonts w:asciiTheme="minorHAnsi" w:hAnsiTheme="minorHAnsi" w:cstheme="minorHAnsi"/>
          <w:b/>
          <w:i/>
          <w:iCs/>
          <w:sz w:val="22"/>
          <w:szCs w:val="22"/>
        </w:rPr>
        <w:t>SSAP No. 37—Mortgage</w:t>
      </w:r>
      <w:r w:rsidR="004E69B8">
        <w:rPr>
          <w:rFonts w:asciiTheme="minorHAnsi" w:hAnsiTheme="minorHAnsi" w:cstheme="minorHAnsi"/>
          <w:b/>
          <w:i/>
          <w:iCs/>
          <w:sz w:val="22"/>
          <w:szCs w:val="22"/>
        </w:rPr>
        <w:t xml:space="preserve"> </w:t>
      </w:r>
      <w:r w:rsidR="004E69B8" w:rsidRPr="00EF6798">
        <w:rPr>
          <w:rFonts w:asciiTheme="minorHAnsi" w:hAnsiTheme="minorHAnsi" w:cstheme="minorHAnsi"/>
          <w:b/>
          <w:sz w:val="22"/>
          <w:szCs w:val="22"/>
        </w:rPr>
        <w:t>to</w:t>
      </w:r>
      <w:r w:rsidR="004E69B8">
        <w:rPr>
          <w:rFonts w:asciiTheme="minorHAnsi" w:hAnsiTheme="minorHAnsi" w:cstheme="minorHAnsi"/>
          <w:b/>
          <w:i/>
          <w:iCs/>
          <w:sz w:val="22"/>
          <w:szCs w:val="22"/>
        </w:rPr>
        <w:t xml:space="preserve"> </w:t>
      </w:r>
      <w:r w:rsidR="004E69B8" w:rsidRPr="00EF6798">
        <w:rPr>
          <w:rFonts w:asciiTheme="minorHAnsi" w:hAnsiTheme="minorHAnsi" w:cstheme="minorHAnsi"/>
          <w:b/>
          <w:sz w:val="22"/>
          <w:szCs w:val="22"/>
        </w:rPr>
        <w:t>include</w:t>
      </w:r>
      <w:r w:rsidR="004E69B8" w:rsidRPr="00B65579">
        <w:rPr>
          <w:rFonts w:asciiTheme="minorHAnsi" w:hAnsiTheme="minorHAnsi" w:cstheme="minorHAnsi"/>
          <w:b/>
          <w:sz w:val="22"/>
          <w:szCs w:val="22"/>
        </w:rPr>
        <w:t xml:space="preserve"> qualifying investment trusts holding residential mortgage loans</w:t>
      </w:r>
      <w:r w:rsidR="004E69B8">
        <w:rPr>
          <w:rFonts w:asciiTheme="minorHAnsi" w:hAnsiTheme="minorHAnsi" w:cstheme="minorHAnsi"/>
          <w:b/>
          <w:sz w:val="22"/>
          <w:szCs w:val="22"/>
        </w:rPr>
        <w:t xml:space="preserve"> to be reported </w:t>
      </w:r>
      <w:r w:rsidR="004E69B8" w:rsidRPr="00B65579">
        <w:rPr>
          <w:rFonts w:asciiTheme="minorHAnsi" w:hAnsiTheme="minorHAnsi" w:cstheme="minorHAnsi"/>
          <w:b/>
          <w:sz w:val="22"/>
          <w:szCs w:val="22"/>
        </w:rPr>
        <w:t>Schedule B – Mortgage</w:t>
      </w:r>
      <w:r w:rsidR="004B376A">
        <w:rPr>
          <w:rFonts w:asciiTheme="minorHAnsi" w:hAnsiTheme="minorHAnsi" w:cstheme="minorHAnsi"/>
          <w:b/>
          <w:sz w:val="22"/>
          <w:szCs w:val="22"/>
        </w:rPr>
        <w:t xml:space="preserve">. </w:t>
      </w:r>
      <w:r w:rsidR="004E69B8" w:rsidRPr="00E4423F">
        <w:rPr>
          <w:rFonts w:asciiTheme="minorHAnsi" w:hAnsiTheme="minorHAnsi" w:cstheme="minorHAnsi"/>
          <w:bCs/>
          <w:sz w:val="22"/>
          <w:szCs w:val="22"/>
        </w:rPr>
        <w:t>Key revisions include:</w:t>
      </w:r>
      <w:r w:rsidR="004E69B8" w:rsidRPr="00B65579">
        <w:rPr>
          <w:rFonts w:asciiTheme="minorHAnsi" w:hAnsiTheme="minorHAnsi" w:cstheme="minorHAnsi"/>
          <w:b/>
          <w:sz w:val="22"/>
          <w:szCs w:val="22"/>
        </w:rPr>
        <w:t xml:space="preserve"> </w:t>
      </w:r>
    </w:p>
    <w:p w14:paraId="784B001A" w14:textId="77777777" w:rsidR="004E69B8" w:rsidRPr="00B65579" w:rsidRDefault="004E69B8" w:rsidP="004E69B8">
      <w:pPr>
        <w:pStyle w:val="ListParagraph"/>
        <w:widowControl w:val="0"/>
        <w:ind w:left="0"/>
        <w:contextualSpacing w:val="0"/>
        <w:rPr>
          <w:rFonts w:asciiTheme="minorHAnsi" w:hAnsiTheme="minorHAnsi" w:cstheme="minorHAnsi"/>
          <w:b/>
          <w:sz w:val="22"/>
          <w:szCs w:val="22"/>
        </w:rPr>
      </w:pPr>
    </w:p>
    <w:p w14:paraId="704FEC3D" w14:textId="65F570A3" w:rsidR="004E69B8" w:rsidRPr="00B65579" w:rsidRDefault="004E69B8" w:rsidP="000275C6">
      <w:pPr>
        <w:pStyle w:val="ListParagraph"/>
        <w:widowControl w:val="0"/>
        <w:numPr>
          <w:ilvl w:val="0"/>
          <w:numId w:val="27"/>
        </w:numPr>
        <w:jc w:val="both"/>
        <w:rPr>
          <w:rFonts w:asciiTheme="minorHAnsi" w:hAnsiTheme="minorHAnsi" w:cstheme="minorHAnsi"/>
          <w:bCs/>
          <w:sz w:val="22"/>
          <w:szCs w:val="22"/>
        </w:rPr>
      </w:pPr>
      <w:r w:rsidRPr="00B65579">
        <w:rPr>
          <w:rFonts w:asciiTheme="minorHAnsi" w:hAnsiTheme="minorHAnsi" w:cstheme="minorHAnsi"/>
          <w:bCs/>
          <w:sz w:val="22"/>
          <w:szCs w:val="22"/>
        </w:rPr>
        <w:t>Proposed updates to permit qualifying statutory trusts to hold cash</w:t>
      </w:r>
      <w:r>
        <w:rPr>
          <w:rFonts w:asciiTheme="minorHAnsi" w:hAnsiTheme="minorHAnsi" w:cstheme="minorHAnsi"/>
          <w:bCs/>
          <w:sz w:val="22"/>
          <w:szCs w:val="22"/>
        </w:rPr>
        <w:t xml:space="preserve"> and cash equivalents,</w:t>
      </w:r>
      <w:r w:rsidRPr="00B65579">
        <w:rPr>
          <w:rFonts w:asciiTheme="minorHAnsi" w:hAnsiTheme="minorHAnsi" w:cstheme="minorHAnsi"/>
          <w:bCs/>
          <w:sz w:val="22"/>
          <w:szCs w:val="22"/>
        </w:rPr>
        <w:t xml:space="preserve"> and real estate obtained through foreclosure, along with clarification on the applicability of SSAP No. 2 and SSAP No. 40.</w:t>
      </w:r>
    </w:p>
    <w:p w14:paraId="4526D7AC" w14:textId="77777777" w:rsidR="004E69B8" w:rsidRPr="00B65579" w:rsidRDefault="004E69B8" w:rsidP="004E69B8">
      <w:pPr>
        <w:pStyle w:val="ListParagraph"/>
        <w:widowControl w:val="0"/>
        <w:ind w:left="0"/>
        <w:rPr>
          <w:rFonts w:asciiTheme="minorHAnsi" w:hAnsiTheme="minorHAnsi" w:cstheme="minorHAnsi"/>
          <w:bCs/>
          <w:sz w:val="22"/>
          <w:szCs w:val="22"/>
        </w:rPr>
      </w:pPr>
    </w:p>
    <w:p w14:paraId="7E2CB088" w14:textId="432A1BBB" w:rsidR="004E69B8" w:rsidRPr="00B65579" w:rsidRDefault="004E69B8" w:rsidP="000275C6">
      <w:pPr>
        <w:pStyle w:val="ListParagraph"/>
        <w:widowControl w:val="0"/>
        <w:numPr>
          <w:ilvl w:val="0"/>
          <w:numId w:val="27"/>
        </w:numPr>
        <w:jc w:val="both"/>
        <w:rPr>
          <w:rFonts w:asciiTheme="minorHAnsi" w:hAnsiTheme="minorHAnsi" w:cstheme="minorHAnsi"/>
          <w:bCs/>
          <w:sz w:val="22"/>
          <w:szCs w:val="22"/>
        </w:rPr>
      </w:pPr>
      <w:r w:rsidRPr="00B65579">
        <w:rPr>
          <w:rFonts w:asciiTheme="minorHAnsi" w:hAnsiTheme="minorHAnsi" w:cstheme="minorHAnsi"/>
          <w:bCs/>
          <w:sz w:val="22"/>
          <w:szCs w:val="22"/>
        </w:rPr>
        <w:t xml:space="preserve">Replacement of the </w:t>
      </w:r>
      <w:r w:rsidRPr="004F0626">
        <w:rPr>
          <w:rFonts w:asciiTheme="minorHAnsi" w:hAnsiTheme="minorHAnsi" w:cstheme="minorHAnsi"/>
          <w:bCs/>
          <w:sz w:val="22"/>
          <w:szCs w:val="22"/>
        </w:rPr>
        <w:t xml:space="preserve">restriction to </w:t>
      </w:r>
      <w:r w:rsidRPr="004F0626">
        <w:rPr>
          <w:rFonts w:asciiTheme="minorHAnsi" w:hAnsiTheme="minorHAnsi" w:cstheme="minorHAnsi"/>
          <w:sz w:val="22"/>
          <w:szCs w:val="22"/>
        </w:rPr>
        <w:t>first-lien mortgages</w:t>
      </w:r>
      <w:r w:rsidRPr="004F0626">
        <w:rPr>
          <w:rFonts w:asciiTheme="minorHAnsi" w:hAnsiTheme="minorHAnsi" w:cstheme="minorHAnsi"/>
          <w:bCs/>
          <w:sz w:val="22"/>
          <w:szCs w:val="22"/>
        </w:rPr>
        <w:t xml:space="preserve"> </w:t>
      </w:r>
      <w:r w:rsidR="00DF2DB1" w:rsidRPr="004F0626">
        <w:rPr>
          <w:rFonts w:asciiTheme="minorHAnsi" w:hAnsiTheme="minorHAnsi" w:cstheme="minorHAnsi"/>
          <w:bCs/>
          <w:sz w:val="22"/>
          <w:szCs w:val="22"/>
        </w:rPr>
        <w:t xml:space="preserve">as well as the requirement to hold the entire loan </w:t>
      </w:r>
      <w:r w:rsidRPr="004F0626">
        <w:rPr>
          <w:rFonts w:asciiTheme="minorHAnsi" w:hAnsiTheme="minorHAnsi" w:cstheme="minorHAnsi"/>
          <w:bCs/>
          <w:sz w:val="22"/>
          <w:szCs w:val="22"/>
        </w:rPr>
        <w:t>with broader language permitting any single residential mortgage loan eligible under SSAP No. 37 to</w:t>
      </w:r>
      <w:r w:rsidRPr="00B65579">
        <w:rPr>
          <w:rFonts w:asciiTheme="minorHAnsi" w:hAnsiTheme="minorHAnsi" w:cstheme="minorHAnsi"/>
          <w:bCs/>
          <w:sz w:val="22"/>
          <w:szCs w:val="22"/>
        </w:rPr>
        <w:t xml:space="preserve"> be held in a qualifying statutory trust.</w:t>
      </w:r>
    </w:p>
    <w:p w14:paraId="5C5CB221" w14:textId="77777777" w:rsidR="00DA4B90" w:rsidRPr="004F0626" w:rsidRDefault="00DA4B90" w:rsidP="000275C6">
      <w:pPr>
        <w:jc w:val="both"/>
        <w:rPr>
          <w:rFonts w:asciiTheme="minorHAnsi" w:hAnsiTheme="minorHAnsi" w:cstheme="minorHAnsi"/>
          <w:bCs/>
          <w:sz w:val="22"/>
          <w:szCs w:val="22"/>
        </w:rPr>
      </w:pPr>
    </w:p>
    <w:p w14:paraId="7374A14B" w14:textId="2455D5EF" w:rsidR="00DA4B90" w:rsidRPr="00B65579" w:rsidRDefault="000710E4" w:rsidP="000275C6">
      <w:pPr>
        <w:pStyle w:val="ListParagraph"/>
        <w:widowControl w:val="0"/>
        <w:numPr>
          <w:ilvl w:val="0"/>
          <w:numId w:val="27"/>
        </w:numPr>
        <w:jc w:val="both"/>
        <w:rPr>
          <w:rFonts w:asciiTheme="minorHAnsi" w:hAnsiTheme="minorHAnsi" w:cstheme="minorHAnsi"/>
          <w:bCs/>
          <w:sz w:val="22"/>
          <w:szCs w:val="22"/>
        </w:rPr>
      </w:pPr>
      <w:r w:rsidRPr="000710E4">
        <w:rPr>
          <w:rFonts w:asciiTheme="minorHAnsi" w:hAnsiTheme="minorHAnsi" w:cstheme="minorHAnsi"/>
          <w:bCs/>
          <w:sz w:val="22"/>
          <w:szCs w:val="22"/>
        </w:rPr>
        <w:t xml:space="preserve">Additional criteria for a qualifying statutory trust series </w:t>
      </w:r>
      <w:r w:rsidR="00727110" w:rsidRPr="00727110">
        <w:rPr>
          <w:rFonts w:asciiTheme="minorHAnsi" w:hAnsiTheme="minorHAnsi" w:cstheme="minorHAnsi"/>
          <w:bCs/>
          <w:sz w:val="22"/>
          <w:szCs w:val="22"/>
        </w:rPr>
        <w:t>which requires</w:t>
      </w:r>
      <w:r w:rsidRPr="000710E4">
        <w:rPr>
          <w:rFonts w:asciiTheme="minorHAnsi" w:hAnsiTheme="minorHAnsi" w:cstheme="minorHAnsi"/>
          <w:bCs/>
          <w:sz w:val="22"/>
          <w:szCs w:val="22"/>
        </w:rPr>
        <w:t xml:space="preserve"> the </w:t>
      </w:r>
      <w:r w:rsidR="00727110" w:rsidRPr="00727110">
        <w:rPr>
          <w:rFonts w:asciiTheme="minorHAnsi" w:hAnsiTheme="minorHAnsi" w:cstheme="minorHAnsi"/>
          <w:bCs/>
          <w:sz w:val="22"/>
          <w:szCs w:val="22"/>
        </w:rPr>
        <w:t xml:space="preserve">qualifying </w:t>
      </w:r>
      <w:r w:rsidRPr="000710E4">
        <w:rPr>
          <w:rFonts w:asciiTheme="minorHAnsi" w:hAnsiTheme="minorHAnsi" w:cstheme="minorHAnsi"/>
          <w:bCs/>
          <w:sz w:val="22"/>
          <w:szCs w:val="22"/>
        </w:rPr>
        <w:t xml:space="preserve">trust </w:t>
      </w:r>
      <w:r w:rsidR="00727110" w:rsidRPr="00727110">
        <w:rPr>
          <w:rFonts w:asciiTheme="minorHAnsi" w:hAnsiTheme="minorHAnsi" w:cstheme="minorHAnsi"/>
          <w:bCs/>
          <w:sz w:val="22"/>
          <w:szCs w:val="22"/>
        </w:rPr>
        <w:t>to maintain</w:t>
      </w:r>
      <w:r w:rsidRPr="000710E4">
        <w:rPr>
          <w:rFonts w:asciiTheme="minorHAnsi" w:hAnsiTheme="minorHAnsi" w:cstheme="minorHAnsi"/>
          <w:bCs/>
          <w:sz w:val="22"/>
          <w:szCs w:val="22"/>
        </w:rPr>
        <w:t xml:space="preserve"> separate and distinct records from the overall </w:t>
      </w:r>
      <w:r w:rsidR="00FF5953">
        <w:rPr>
          <w:rFonts w:asciiTheme="minorHAnsi" w:hAnsiTheme="minorHAnsi" w:cstheme="minorHAnsi"/>
          <w:bCs/>
          <w:sz w:val="22"/>
          <w:szCs w:val="22"/>
        </w:rPr>
        <w:t xml:space="preserve">statutory </w:t>
      </w:r>
      <w:r w:rsidRPr="000710E4">
        <w:rPr>
          <w:rFonts w:asciiTheme="minorHAnsi" w:hAnsiTheme="minorHAnsi" w:cstheme="minorHAnsi"/>
          <w:bCs/>
          <w:sz w:val="22"/>
          <w:szCs w:val="22"/>
        </w:rPr>
        <w:t>trust and other series</w:t>
      </w:r>
    </w:p>
    <w:p w14:paraId="2DE75EC4" w14:textId="77777777" w:rsidR="004E69B8" w:rsidRPr="00B65579" w:rsidRDefault="004E69B8" w:rsidP="000275C6">
      <w:pPr>
        <w:pStyle w:val="ListParagraph"/>
        <w:widowControl w:val="0"/>
        <w:ind w:left="0"/>
        <w:jc w:val="both"/>
        <w:rPr>
          <w:rFonts w:asciiTheme="minorHAnsi" w:hAnsiTheme="minorHAnsi" w:cstheme="minorHAnsi"/>
          <w:bCs/>
          <w:sz w:val="22"/>
          <w:szCs w:val="22"/>
        </w:rPr>
      </w:pPr>
    </w:p>
    <w:p w14:paraId="202B511C" w14:textId="77777777" w:rsidR="004E69B8" w:rsidRDefault="004E69B8" w:rsidP="000275C6">
      <w:pPr>
        <w:pStyle w:val="ListParagraph"/>
        <w:widowControl w:val="0"/>
        <w:numPr>
          <w:ilvl w:val="0"/>
          <w:numId w:val="27"/>
        </w:numPr>
        <w:jc w:val="both"/>
        <w:rPr>
          <w:rFonts w:asciiTheme="minorHAnsi" w:hAnsiTheme="minorHAnsi" w:cstheme="minorHAnsi"/>
          <w:bCs/>
          <w:sz w:val="22"/>
          <w:szCs w:val="22"/>
        </w:rPr>
      </w:pPr>
      <w:r w:rsidRPr="00B65579">
        <w:rPr>
          <w:rFonts w:asciiTheme="minorHAnsi" w:hAnsiTheme="minorHAnsi" w:cstheme="minorHAnsi"/>
          <w:bCs/>
          <w:sz w:val="22"/>
          <w:szCs w:val="22"/>
        </w:rPr>
        <w:t>Clarification that an insurer may pledge qualifying statutory trust assets as collateral; however, assets encumbered or pledged to a third party by action of the statutory trust itself are nonadmitted.</w:t>
      </w:r>
    </w:p>
    <w:p w14:paraId="11218BB6" w14:textId="77777777" w:rsidR="00F36D7C" w:rsidRPr="00F36D7C" w:rsidRDefault="00F36D7C" w:rsidP="000275C6">
      <w:pPr>
        <w:pStyle w:val="ListParagraph"/>
        <w:jc w:val="both"/>
        <w:rPr>
          <w:rFonts w:asciiTheme="minorHAnsi" w:hAnsiTheme="minorHAnsi" w:cstheme="minorHAnsi"/>
          <w:bCs/>
          <w:sz w:val="22"/>
          <w:szCs w:val="22"/>
        </w:rPr>
      </w:pPr>
    </w:p>
    <w:p w14:paraId="72C65D23" w14:textId="325B18DD" w:rsidR="00F36D7C" w:rsidRPr="00B65579" w:rsidRDefault="005F74FD" w:rsidP="000275C6">
      <w:pPr>
        <w:pStyle w:val="ListParagraph"/>
        <w:widowControl w:val="0"/>
        <w:numPr>
          <w:ilvl w:val="0"/>
          <w:numId w:val="27"/>
        </w:numPr>
        <w:jc w:val="both"/>
        <w:rPr>
          <w:rFonts w:asciiTheme="minorHAnsi" w:hAnsiTheme="minorHAnsi" w:cstheme="minorHAnsi"/>
          <w:b/>
          <w:i/>
          <w:iCs/>
          <w:sz w:val="22"/>
          <w:szCs w:val="22"/>
        </w:rPr>
      </w:pPr>
      <w:r>
        <w:rPr>
          <w:rFonts w:asciiTheme="minorHAnsi" w:hAnsiTheme="minorHAnsi" w:cstheme="minorHAnsi"/>
          <w:bCs/>
          <w:sz w:val="22"/>
          <w:szCs w:val="22"/>
        </w:rPr>
        <w:t>Eliminated</w:t>
      </w:r>
      <w:r w:rsidR="00F36D7C">
        <w:rPr>
          <w:rFonts w:asciiTheme="minorHAnsi" w:hAnsiTheme="minorHAnsi" w:cstheme="minorHAnsi"/>
          <w:bCs/>
          <w:sz w:val="22"/>
          <w:szCs w:val="22"/>
        </w:rPr>
        <w:t xml:space="preserve"> management fee disclosure</w:t>
      </w:r>
      <w:r w:rsidR="00B14F51">
        <w:rPr>
          <w:rFonts w:asciiTheme="minorHAnsi" w:hAnsiTheme="minorHAnsi" w:cstheme="minorHAnsi"/>
          <w:bCs/>
          <w:sz w:val="22"/>
          <w:szCs w:val="22"/>
        </w:rPr>
        <w:t xml:space="preserve"> and added language elsewhere clarifying that statutory trust</w:t>
      </w:r>
      <w:r w:rsidR="0093576F">
        <w:rPr>
          <w:rFonts w:asciiTheme="minorHAnsi" w:hAnsiTheme="minorHAnsi" w:cstheme="minorHAnsi"/>
          <w:bCs/>
          <w:sz w:val="22"/>
          <w:szCs w:val="22"/>
        </w:rPr>
        <w:t xml:space="preserve"> activities</w:t>
      </w:r>
      <w:r w:rsidR="00B14F51">
        <w:rPr>
          <w:rFonts w:asciiTheme="minorHAnsi" w:hAnsiTheme="minorHAnsi" w:cstheme="minorHAnsi"/>
          <w:bCs/>
          <w:sz w:val="22"/>
          <w:szCs w:val="22"/>
        </w:rPr>
        <w:t xml:space="preserve"> </w:t>
      </w:r>
      <w:r w:rsidR="005C5C32">
        <w:rPr>
          <w:rFonts w:asciiTheme="minorHAnsi" w:hAnsiTheme="minorHAnsi" w:cstheme="minorHAnsi"/>
          <w:bCs/>
          <w:sz w:val="22"/>
          <w:szCs w:val="22"/>
        </w:rPr>
        <w:t>are</w:t>
      </w:r>
      <w:r w:rsidR="00B14F51">
        <w:rPr>
          <w:rFonts w:asciiTheme="minorHAnsi" w:hAnsiTheme="minorHAnsi" w:cstheme="minorHAnsi"/>
          <w:bCs/>
          <w:sz w:val="22"/>
          <w:szCs w:val="22"/>
        </w:rPr>
        <w:t xml:space="preserve"> subject to </w:t>
      </w:r>
      <w:r w:rsidR="005C5C32">
        <w:rPr>
          <w:rFonts w:asciiTheme="minorHAnsi" w:hAnsiTheme="minorHAnsi" w:cstheme="minorHAnsi"/>
          <w:bCs/>
          <w:sz w:val="22"/>
          <w:szCs w:val="22"/>
        </w:rPr>
        <w:t>related party and affiliate disclosure requirements.</w:t>
      </w:r>
    </w:p>
    <w:p w14:paraId="38D352B9" w14:textId="77777777" w:rsidR="004E69B8" w:rsidRPr="00B65579" w:rsidRDefault="004E69B8" w:rsidP="000275C6">
      <w:pPr>
        <w:pStyle w:val="ListParagraph"/>
        <w:widowControl w:val="0"/>
        <w:ind w:left="0"/>
        <w:jc w:val="both"/>
        <w:rPr>
          <w:rFonts w:asciiTheme="minorHAnsi" w:hAnsiTheme="minorHAnsi" w:cstheme="minorHAnsi"/>
          <w:bCs/>
          <w:sz w:val="22"/>
          <w:szCs w:val="22"/>
        </w:rPr>
      </w:pPr>
    </w:p>
    <w:p w14:paraId="1E195BD9" w14:textId="77777777" w:rsidR="004E69B8" w:rsidRPr="00B84BBA" w:rsidRDefault="004E69B8" w:rsidP="000275C6">
      <w:pPr>
        <w:pStyle w:val="ListParagraph"/>
        <w:widowControl w:val="0"/>
        <w:numPr>
          <w:ilvl w:val="0"/>
          <w:numId w:val="27"/>
        </w:numPr>
        <w:jc w:val="both"/>
        <w:rPr>
          <w:rFonts w:asciiTheme="minorHAnsi" w:hAnsiTheme="minorHAnsi" w:cstheme="minorHAnsi"/>
          <w:b/>
          <w:i/>
          <w:iCs/>
          <w:sz w:val="22"/>
          <w:szCs w:val="22"/>
        </w:rPr>
      </w:pPr>
      <w:r w:rsidRPr="00B65579">
        <w:rPr>
          <w:rFonts w:asciiTheme="minorHAnsi" w:hAnsiTheme="minorHAnsi" w:cstheme="minorHAnsi"/>
          <w:bCs/>
          <w:sz w:val="22"/>
          <w:szCs w:val="22"/>
        </w:rPr>
        <w:t>New requirement to disclose a summary of assets and liabilities held within qualifying statutory trusts. Since such balances are to be reported as if directly held by the insurer, this disclosure is intended to provide regulators with a high-level overview of the balances held within the trust(s).</w:t>
      </w:r>
    </w:p>
    <w:p w14:paraId="2B79F243" w14:textId="77777777" w:rsidR="00CF59B7" w:rsidRPr="00F00E36" w:rsidRDefault="00CF59B7" w:rsidP="007628FF">
      <w:pPr>
        <w:jc w:val="both"/>
        <w:rPr>
          <w:rFonts w:asciiTheme="minorHAnsi" w:hAnsiTheme="minorHAnsi" w:cstheme="minorHAnsi"/>
          <w:sz w:val="22"/>
          <w:szCs w:val="22"/>
        </w:rPr>
      </w:pPr>
    </w:p>
    <w:p w14:paraId="6CAB6618" w14:textId="7CBE795E" w:rsidR="002C0351" w:rsidRDefault="00976AA7" w:rsidP="00CC3843">
      <w:pPr>
        <w:widowControl w:val="0"/>
        <w:jc w:val="both"/>
        <w:rPr>
          <w:rFonts w:asciiTheme="minorHAnsi" w:hAnsiTheme="minorHAnsi" w:cstheme="minorHAnsi"/>
          <w:bCs/>
          <w:sz w:val="22"/>
          <w:szCs w:val="22"/>
        </w:rPr>
      </w:pPr>
      <w:r w:rsidRPr="002C0351">
        <w:rPr>
          <w:rFonts w:asciiTheme="minorHAnsi" w:hAnsiTheme="minorHAnsi" w:cstheme="minorHAnsi"/>
          <w:bCs/>
          <w:sz w:val="22"/>
          <w:szCs w:val="22"/>
        </w:rPr>
        <w:t xml:space="preserve">NAIC staff met with industry representatives during the interim and considered feedback from those discussions as well as the submitted comment letter. NAIC staff agreed with </w:t>
      </w:r>
      <w:r w:rsidR="009839D7">
        <w:rPr>
          <w:rFonts w:asciiTheme="minorHAnsi" w:hAnsiTheme="minorHAnsi" w:cstheme="minorHAnsi"/>
          <w:bCs/>
          <w:sz w:val="22"/>
          <w:szCs w:val="22"/>
        </w:rPr>
        <w:t>industry on m</w:t>
      </w:r>
      <w:r w:rsidR="0047657F">
        <w:rPr>
          <w:rFonts w:asciiTheme="minorHAnsi" w:hAnsiTheme="minorHAnsi" w:cstheme="minorHAnsi"/>
          <w:bCs/>
          <w:sz w:val="22"/>
          <w:szCs w:val="22"/>
        </w:rPr>
        <w:t>any of the</w:t>
      </w:r>
      <w:r w:rsidRPr="002C0351">
        <w:rPr>
          <w:rFonts w:asciiTheme="minorHAnsi" w:hAnsiTheme="minorHAnsi" w:cstheme="minorHAnsi"/>
          <w:bCs/>
          <w:sz w:val="22"/>
          <w:szCs w:val="22"/>
        </w:rPr>
        <w:t xml:space="preserve"> </w:t>
      </w:r>
      <w:r w:rsidR="009839D7">
        <w:rPr>
          <w:rFonts w:asciiTheme="minorHAnsi" w:hAnsiTheme="minorHAnsi" w:cstheme="minorHAnsi"/>
          <w:bCs/>
          <w:sz w:val="22"/>
          <w:szCs w:val="22"/>
        </w:rPr>
        <w:t xml:space="preserve">recommended </w:t>
      </w:r>
      <w:r w:rsidRPr="002C0351">
        <w:rPr>
          <w:rFonts w:asciiTheme="minorHAnsi" w:hAnsiTheme="minorHAnsi" w:cstheme="minorHAnsi"/>
          <w:bCs/>
          <w:sz w:val="22"/>
          <w:szCs w:val="22"/>
        </w:rPr>
        <w:t xml:space="preserve">revisions </w:t>
      </w:r>
      <w:r w:rsidR="0047657F">
        <w:rPr>
          <w:rFonts w:asciiTheme="minorHAnsi" w:hAnsiTheme="minorHAnsi" w:cstheme="minorHAnsi"/>
          <w:bCs/>
          <w:sz w:val="22"/>
          <w:szCs w:val="22"/>
        </w:rPr>
        <w:t>and</w:t>
      </w:r>
      <w:r w:rsidRPr="002C0351">
        <w:rPr>
          <w:rFonts w:asciiTheme="minorHAnsi" w:hAnsiTheme="minorHAnsi" w:cstheme="minorHAnsi"/>
          <w:bCs/>
          <w:sz w:val="22"/>
          <w:szCs w:val="22"/>
        </w:rPr>
        <w:t xml:space="preserve"> incorporated </w:t>
      </w:r>
      <w:r w:rsidR="009839D7">
        <w:rPr>
          <w:rFonts w:asciiTheme="minorHAnsi" w:hAnsiTheme="minorHAnsi" w:cstheme="minorHAnsi"/>
          <w:bCs/>
          <w:sz w:val="22"/>
          <w:szCs w:val="22"/>
        </w:rPr>
        <w:t xml:space="preserve">those </w:t>
      </w:r>
      <w:r w:rsidRPr="002C0351">
        <w:rPr>
          <w:rFonts w:asciiTheme="minorHAnsi" w:hAnsiTheme="minorHAnsi" w:cstheme="minorHAnsi"/>
          <w:bCs/>
          <w:sz w:val="22"/>
          <w:szCs w:val="22"/>
        </w:rPr>
        <w:t>into this exposure draft</w:t>
      </w:r>
      <w:r w:rsidR="0047657F">
        <w:rPr>
          <w:rFonts w:asciiTheme="minorHAnsi" w:hAnsiTheme="minorHAnsi" w:cstheme="minorHAnsi"/>
          <w:bCs/>
          <w:sz w:val="22"/>
          <w:szCs w:val="22"/>
        </w:rPr>
        <w:t>.</w:t>
      </w:r>
      <w:r w:rsidR="00692A0E">
        <w:rPr>
          <w:rFonts w:asciiTheme="minorHAnsi" w:hAnsiTheme="minorHAnsi" w:cstheme="minorHAnsi"/>
          <w:bCs/>
          <w:sz w:val="22"/>
          <w:szCs w:val="22"/>
        </w:rPr>
        <w:t xml:space="preserve"> </w:t>
      </w:r>
      <w:r w:rsidR="0047657F">
        <w:rPr>
          <w:rFonts w:asciiTheme="minorHAnsi" w:hAnsiTheme="minorHAnsi" w:cstheme="minorHAnsi"/>
          <w:bCs/>
          <w:sz w:val="22"/>
          <w:szCs w:val="22"/>
        </w:rPr>
        <w:t>(</w:t>
      </w:r>
      <w:r w:rsidR="00E82E7F">
        <w:rPr>
          <w:rFonts w:asciiTheme="minorHAnsi" w:hAnsiTheme="minorHAnsi" w:cstheme="minorHAnsi"/>
          <w:bCs/>
          <w:sz w:val="22"/>
          <w:szCs w:val="22"/>
        </w:rPr>
        <w:t>The</w:t>
      </w:r>
      <w:r w:rsidR="009839D7">
        <w:rPr>
          <w:rFonts w:asciiTheme="minorHAnsi" w:hAnsiTheme="minorHAnsi" w:cstheme="minorHAnsi"/>
          <w:bCs/>
          <w:sz w:val="22"/>
          <w:szCs w:val="22"/>
        </w:rPr>
        <w:t>se</w:t>
      </w:r>
      <w:r w:rsidR="000804A4">
        <w:rPr>
          <w:rFonts w:asciiTheme="minorHAnsi" w:hAnsiTheme="minorHAnsi" w:cstheme="minorHAnsi"/>
          <w:bCs/>
          <w:sz w:val="22"/>
          <w:szCs w:val="22"/>
        </w:rPr>
        <w:t xml:space="preserve"> would include </w:t>
      </w:r>
      <w:r w:rsidR="00E82E7F" w:rsidRPr="00E82E7F">
        <w:rPr>
          <w:rFonts w:asciiTheme="minorHAnsi" w:hAnsiTheme="minorHAnsi" w:cstheme="minorHAnsi"/>
          <w:bCs/>
          <w:sz w:val="22"/>
          <w:szCs w:val="22"/>
        </w:rPr>
        <w:t xml:space="preserve">all </w:t>
      </w:r>
      <w:r w:rsidR="00E82E7F">
        <w:rPr>
          <w:rFonts w:asciiTheme="minorHAnsi" w:hAnsiTheme="minorHAnsi" w:cstheme="minorHAnsi"/>
          <w:bCs/>
          <w:sz w:val="22"/>
          <w:szCs w:val="22"/>
        </w:rPr>
        <w:t xml:space="preserve">comment letter </w:t>
      </w:r>
      <w:r w:rsidR="000804A4">
        <w:rPr>
          <w:rFonts w:asciiTheme="minorHAnsi" w:hAnsiTheme="minorHAnsi" w:cstheme="minorHAnsi"/>
          <w:bCs/>
          <w:sz w:val="22"/>
          <w:szCs w:val="22"/>
        </w:rPr>
        <w:t xml:space="preserve">recommendations </w:t>
      </w:r>
      <w:r w:rsidR="00E82E7F" w:rsidRPr="00E82E7F">
        <w:rPr>
          <w:rFonts w:asciiTheme="minorHAnsi" w:hAnsiTheme="minorHAnsi" w:cstheme="minorHAnsi"/>
          <w:bCs/>
          <w:sz w:val="22"/>
          <w:szCs w:val="22"/>
        </w:rPr>
        <w:t xml:space="preserve">except </w:t>
      </w:r>
      <w:r w:rsidR="00E82E7F">
        <w:rPr>
          <w:rFonts w:asciiTheme="minorHAnsi" w:hAnsiTheme="minorHAnsi" w:cstheme="minorHAnsi"/>
          <w:bCs/>
          <w:sz w:val="22"/>
          <w:szCs w:val="22"/>
        </w:rPr>
        <w:t xml:space="preserve">for </w:t>
      </w:r>
      <w:r w:rsidR="009839D7">
        <w:rPr>
          <w:rFonts w:asciiTheme="minorHAnsi" w:hAnsiTheme="minorHAnsi" w:cstheme="minorHAnsi"/>
          <w:bCs/>
          <w:sz w:val="22"/>
          <w:szCs w:val="22"/>
        </w:rPr>
        <w:t xml:space="preserve">recommendations </w:t>
      </w:r>
      <w:r w:rsidR="00E82E7F" w:rsidRPr="00E82E7F">
        <w:rPr>
          <w:rFonts w:asciiTheme="minorHAnsi" w:hAnsiTheme="minorHAnsi" w:cstheme="minorHAnsi"/>
          <w:bCs/>
          <w:sz w:val="22"/>
          <w:szCs w:val="22"/>
        </w:rPr>
        <w:t>4 and 5</w:t>
      </w:r>
      <w:r w:rsidR="0047657F">
        <w:rPr>
          <w:rFonts w:asciiTheme="minorHAnsi" w:hAnsiTheme="minorHAnsi" w:cstheme="minorHAnsi"/>
          <w:bCs/>
          <w:sz w:val="22"/>
          <w:szCs w:val="22"/>
        </w:rPr>
        <w:t>)</w:t>
      </w:r>
    </w:p>
    <w:p w14:paraId="1B0C94D5" w14:textId="77777777" w:rsidR="002C0351" w:rsidRDefault="002C0351" w:rsidP="00CC3843">
      <w:pPr>
        <w:widowControl w:val="0"/>
        <w:jc w:val="both"/>
        <w:rPr>
          <w:rFonts w:asciiTheme="minorHAnsi" w:hAnsiTheme="minorHAnsi" w:cstheme="minorHAnsi"/>
          <w:bCs/>
          <w:sz w:val="22"/>
          <w:szCs w:val="22"/>
        </w:rPr>
      </w:pPr>
    </w:p>
    <w:p w14:paraId="6324CAAA" w14:textId="495707AB" w:rsidR="00976AA7" w:rsidRPr="00976AA7" w:rsidRDefault="00976AA7" w:rsidP="00CC3843">
      <w:pPr>
        <w:widowControl w:val="0"/>
        <w:jc w:val="both"/>
        <w:rPr>
          <w:rFonts w:asciiTheme="minorHAnsi" w:hAnsiTheme="minorHAnsi" w:cstheme="minorHAnsi"/>
          <w:bCs/>
          <w:sz w:val="22"/>
          <w:szCs w:val="22"/>
        </w:rPr>
      </w:pPr>
      <w:r w:rsidRPr="002C0351">
        <w:rPr>
          <w:rFonts w:asciiTheme="minorHAnsi" w:hAnsiTheme="minorHAnsi" w:cstheme="minorHAnsi"/>
          <w:bCs/>
          <w:sz w:val="22"/>
          <w:szCs w:val="22"/>
        </w:rPr>
        <w:t xml:space="preserve">However, </w:t>
      </w:r>
      <w:r w:rsidR="000D4207">
        <w:rPr>
          <w:rFonts w:asciiTheme="minorHAnsi" w:hAnsiTheme="minorHAnsi" w:cstheme="minorHAnsi"/>
          <w:bCs/>
          <w:sz w:val="22"/>
          <w:szCs w:val="22"/>
        </w:rPr>
        <w:t xml:space="preserve">NAIC </w:t>
      </w:r>
      <w:r w:rsidR="006C62CE">
        <w:rPr>
          <w:rFonts w:asciiTheme="minorHAnsi" w:hAnsiTheme="minorHAnsi" w:cstheme="minorHAnsi"/>
          <w:bCs/>
          <w:sz w:val="22"/>
          <w:szCs w:val="22"/>
        </w:rPr>
        <w:t xml:space="preserve">staff did not incorporate </w:t>
      </w:r>
      <w:r w:rsidR="00F766F2">
        <w:rPr>
          <w:rFonts w:asciiTheme="minorHAnsi" w:hAnsiTheme="minorHAnsi" w:cstheme="minorHAnsi"/>
          <w:bCs/>
          <w:sz w:val="22"/>
          <w:szCs w:val="22"/>
        </w:rPr>
        <w:t>some of the</w:t>
      </w:r>
      <w:r w:rsidRPr="002C0351">
        <w:rPr>
          <w:rFonts w:asciiTheme="minorHAnsi" w:hAnsiTheme="minorHAnsi" w:cstheme="minorHAnsi"/>
          <w:bCs/>
          <w:sz w:val="22"/>
          <w:szCs w:val="22"/>
        </w:rPr>
        <w:t xml:space="preserve"> recommendations </w:t>
      </w:r>
      <w:r w:rsidR="00F766F2">
        <w:rPr>
          <w:rFonts w:asciiTheme="minorHAnsi" w:hAnsiTheme="minorHAnsi" w:cstheme="minorHAnsi"/>
          <w:bCs/>
          <w:sz w:val="22"/>
          <w:szCs w:val="22"/>
        </w:rPr>
        <w:t>made by industry</w:t>
      </w:r>
      <w:r w:rsidRPr="002C0351">
        <w:rPr>
          <w:rFonts w:asciiTheme="minorHAnsi" w:hAnsiTheme="minorHAnsi" w:cstheme="minorHAnsi"/>
          <w:bCs/>
          <w:sz w:val="22"/>
          <w:szCs w:val="22"/>
        </w:rPr>
        <w:t>, specifically: (1) expanding qualifying trust guidance to allow both statutory and common law trust structures; (2) permitting qualifying trusts to hold foreclosed real estate within wholly owned LLCs; and (3) allowing qualifying trusts to receive “other assets” as proceeds from RMLs.</w:t>
      </w:r>
      <w:r w:rsidR="002C0351">
        <w:rPr>
          <w:rFonts w:asciiTheme="minorHAnsi" w:hAnsiTheme="minorHAnsi" w:cstheme="minorHAnsi"/>
          <w:bCs/>
          <w:sz w:val="22"/>
          <w:szCs w:val="22"/>
        </w:rPr>
        <w:t xml:space="preserve"> </w:t>
      </w:r>
      <w:r w:rsidRPr="002C0351">
        <w:rPr>
          <w:rFonts w:asciiTheme="minorHAnsi" w:hAnsiTheme="minorHAnsi" w:cstheme="minorHAnsi"/>
          <w:bCs/>
          <w:sz w:val="22"/>
          <w:szCs w:val="22"/>
        </w:rPr>
        <w:t xml:space="preserve">NAIC staff believe these changes would significantly broaden the scope of what was intended to be a narrowly focused </w:t>
      </w:r>
      <w:r w:rsidR="002C0351">
        <w:rPr>
          <w:rFonts w:asciiTheme="minorHAnsi" w:hAnsiTheme="minorHAnsi" w:cstheme="minorHAnsi"/>
          <w:bCs/>
          <w:sz w:val="22"/>
          <w:szCs w:val="22"/>
        </w:rPr>
        <w:t>project and would</w:t>
      </w:r>
      <w:r w:rsidRPr="002C0351">
        <w:rPr>
          <w:rFonts w:asciiTheme="minorHAnsi" w:hAnsiTheme="minorHAnsi" w:cstheme="minorHAnsi"/>
          <w:bCs/>
          <w:sz w:val="22"/>
          <w:szCs w:val="22"/>
        </w:rPr>
        <w:t xml:space="preserve"> introduce </w:t>
      </w:r>
      <w:r w:rsidRPr="00976AA7">
        <w:rPr>
          <w:rFonts w:asciiTheme="minorHAnsi" w:hAnsiTheme="minorHAnsi" w:cstheme="minorHAnsi"/>
          <w:bCs/>
          <w:sz w:val="22"/>
          <w:szCs w:val="22"/>
        </w:rPr>
        <w:t>additional complexity</w:t>
      </w:r>
      <w:r w:rsidR="00FB41BE">
        <w:rPr>
          <w:rFonts w:asciiTheme="minorHAnsi" w:hAnsiTheme="minorHAnsi" w:cstheme="minorHAnsi"/>
          <w:bCs/>
          <w:sz w:val="22"/>
          <w:szCs w:val="22"/>
        </w:rPr>
        <w:t xml:space="preserve"> and </w:t>
      </w:r>
      <w:r w:rsidRPr="00976AA7">
        <w:rPr>
          <w:rFonts w:asciiTheme="minorHAnsi" w:hAnsiTheme="minorHAnsi" w:cstheme="minorHAnsi"/>
          <w:bCs/>
          <w:sz w:val="22"/>
          <w:szCs w:val="22"/>
        </w:rPr>
        <w:t>increase regulatory challenges</w:t>
      </w:r>
      <w:r w:rsidRPr="00797711">
        <w:rPr>
          <w:rFonts w:asciiTheme="minorHAnsi" w:hAnsiTheme="minorHAnsi" w:cstheme="minorHAnsi"/>
          <w:b/>
          <w:sz w:val="22"/>
          <w:szCs w:val="22"/>
        </w:rPr>
        <w:t>.</w:t>
      </w:r>
    </w:p>
    <w:p w14:paraId="56F32DD1" w14:textId="77777777" w:rsidR="005416DC" w:rsidRPr="00F00E36" w:rsidRDefault="005416DC" w:rsidP="007628FF">
      <w:pPr>
        <w:jc w:val="both"/>
        <w:rPr>
          <w:rFonts w:asciiTheme="minorHAnsi" w:hAnsiTheme="minorHAnsi" w:cstheme="minorHAnsi"/>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B531B3" w:rsidRPr="00515364" w14:paraId="43A27212" w14:textId="77777777" w:rsidTr="003C559D">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7C06B9E7"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000000"/>
                <w:sz w:val="22"/>
                <w:szCs w:val="22"/>
              </w:rPr>
              <w:br w:type="page"/>
            </w:r>
          </w:p>
          <w:p w14:paraId="2916CF27"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B15C4EF" w14:textId="77777777" w:rsidR="00B531B3" w:rsidRPr="00515364" w:rsidRDefault="00B531B3" w:rsidP="00F91C27">
            <w:pPr>
              <w:widowControl w:val="0"/>
              <w:jc w:val="center"/>
              <w:rPr>
                <w:rFonts w:asciiTheme="minorHAnsi" w:hAnsiTheme="minorHAnsi" w:cstheme="minorHAnsi"/>
                <w:b/>
                <w:color w:val="FFFFFF"/>
                <w:sz w:val="22"/>
                <w:szCs w:val="22"/>
              </w:rPr>
            </w:pPr>
          </w:p>
          <w:p w14:paraId="3D3106C0"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CDCCC65" w14:textId="77777777" w:rsidR="00B531B3" w:rsidRPr="00515364" w:rsidRDefault="00B531B3" w:rsidP="00F91C27">
            <w:pPr>
              <w:widowControl w:val="0"/>
              <w:jc w:val="center"/>
              <w:rPr>
                <w:rFonts w:asciiTheme="minorHAnsi" w:hAnsiTheme="minorHAnsi" w:cstheme="minorHAnsi"/>
                <w:b/>
                <w:color w:val="FFFFFF"/>
                <w:sz w:val="22"/>
                <w:szCs w:val="22"/>
              </w:rPr>
            </w:pPr>
          </w:p>
          <w:p w14:paraId="5D99ED98"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753CD52E"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39CB344E"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Comment Letter Page Number</w:t>
            </w:r>
          </w:p>
        </w:tc>
      </w:tr>
      <w:tr w:rsidR="00B531B3" w:rsidRPr="007B6968" w14:paraId="10F23A1A" w14:textId="77777777" w:rsidTr="003C559D">
        <w:trPr>
          <w:trHeight w:val="800"/>
        </w:trPr>
        <w:tc>
          <w:tcPr>
            <w:tcW w:w="1615" w:type="dxa"/>
            <w:tcBorders>
              <w:top w:val="single" w:sz="4" w:space="0" w:color="FFFFFF"/>
            </w:tcBorders>
            <w:shd w:val="clear" w:color="auto" w:fill="F2F2F2"/>
            <w:vAlign w:val="center"/>
          </w:tcPr>
          <w:p w14:paraId="49FEFF4B" w14:textId="77777777" w:rsidR="00B531B3" w:rsidRPr="007B6968" w:rsidRDefault="00B531B3" w:rsidP="00F91C27">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2025-16</w:t>
            </w:r>
          </w:p>
          <w:p w14:paraId="5694C985" w14:textId="77777777" w:rsidR="00B531B3" w:rsidRPr="007B6968" w:rsidRDefault="00B531B3" w:rsidP="00F91C27">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(Robin)</w:t>
            </w:r>
          </w:p>
        </w:tc>
        <w:tc>
          <w:tcPr>
            <w:tcW w:w="3198" w:type="dxa"/>
            <w:tcBorders>
              <w:top w:val="single" w:sz="4" w:space="0" w:color="FFFFFF"/>
            </w:tcBorders>
            <w:shd w:val="clear" w:color="auto" w:fill="F2F2F2"/>
            <w:vAlign w:val="center"/>
          </w:tcPr>
          <w:p w14:paraId="2503D506" w14:textId="77777777" w:rsidR="00B531B3" w:rsidRPr="007B6968" w:rsidRDefault="00B531B3" w:rsidP="00F91C27">
            <w:pPr>
              <w:pStyle w:val="Heading2"/>
              <w:rPr>
                <w:rFonts w:asciiTheme="minorHAnsi" w:hAnsiTheme="minorHAnsi" w:cstheme="minorHAnsi"/>
                <w:sz w:val="22"/>
                <w:szCs w:val="22"/>
              </w:rPr>
            </w:pPr>
            <w:r w:rsidRPr="007B6968">
              <w:rPr>
                <w:rFonts w:asciiTheme="minorHAnsi" w:hAnsiTheme="minorHAnsi" w:cstheme="minorHAnsi"/>
                <w:sz w:val="22"/>
                <w:szCs w:val="22"/>
              </w:rPr>
              <w:t>Status Section Updates</w:t>
            </w:r>
          </w:p>
        </w:tc>
        <w:tc>
          <w:tcPr>
            <w:tcW w:w="2112" w:type="dxa"/>
            <w:tcBorders>
              <w:top w:val="single" w:sz="4" w:space="0" w:color="FFFFFF"/>
            </w:tcBorders>
            <w:shd w:val="clear" w:color="auto" w:fill="F2F2F2"/>
            <w:vAlign w:val="center"/>
          </w:tcPr>
          <w:p w14:paraId="1F101BA0" w14:textId="7C020EC1" w:rsidR="00B531B3" w:rsidRPr="007B6968" w:rsidRDefault="00EA526D" w:rsidP="00F91C27">
            <w:pPr>
              <w:widowControl w:val="0"/>
              <w:jc w:val="center"/>
              <w:rPr>
                <w:rFonts w:asciiTheme="minorHAnsi" w:hAnsiTheme="minorHAnsi" w:cstheme="minorHAnsi"/>
                <w:b/>
                <w:sz w:val="22"/>
                <w:szCs w:val="22"/>
              </w:rPr>
            </w:pPr>
            <w:r>
              <w:rPr>
                <w:rFonts w:asciiTheme="minorHAnsi" w:hAnsiTheme="minorHAnsi" w:cstheme="minorHAnsi"/>
                <w:b/>
                <w:sz w:val="22"/>
                <w:szCs w:val="22"/>
              </w:rPr>
              <w:t>21</w:t>
            </w:r>
            <w:r w:rsidR="00B531B3" w:rsidRPr="007B6968">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480097CD" w14:textId="77777777" w:rsidR="00B531B3" w:rsidRPr="007B6968" w:rsidRDefault="00B531B3" w:rsidP="00F91C27">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Comments Received</w:t>
            </w:r>
          </w:p>
        </w:tc>
        <w:tc>
          <w:tcPr>
            <w:tcW w:w="1440" w:type="dxa"/>
            <w:tcBorders>
              <w:top w:val="single" w:sz="4" w:space="0" w:color="FFFFFF"/>
            </w:tcBorders>
            <w:shd w:val="clear" w:color="auto" w:fill="F2F2F2"/>
            <w:vAlign w:val="center"/>
          </w:tcPr>
          <w:p w14:paraId="59CC62AC" w14:textId="273B69FA" w:rsidR="00B531B3" w:rsidRPr="007B6968" w:rsidRDefault="00B531B3" w:rsidP="00F91C27">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 xml:space="preserve">IP – </w:t>
            </w:r>
            <w:r w:rsidR="00E94518">
              <w:rPr>
                <w:rFonts w:asciiTheme="minorHAnsi" w:hAnsiTheme="minorHAnsi" w:cstheme="minorHAnsi"/>
                <w:b/>
                <w:sz w:val="22"/>
                <w:szCs w:val="22"/>
              </w:rPr>
              <w:t>13</w:t>
            </w:r>
          </w:p>
        </w:tc>
      </w:tr>
    </w:tbl>
    <w:p w14:paraId="37ABB437" w14:textId="77777777" w:rsidR="00B531B3" w:rsidRPr="007B6968" w:rsidRDefault="00B531B3" w:rsidP="00B531B3">
      <w:pPr>
        <w:rPr>
          <w:rFonts w:asciiTheme="minorHAnsi" w:hAnsiTheme="minorHAnsi" w:cstheme="minorHAnsi"/>
          <w:sz w:val="22"/>
          <w:szCs w:val="22"/>
          <w:lang w:eastAsia="zh-CN"/>
        </w:rPr>
      </w:pPr>
    </w:p>
    <w:p w14:paraId="512D615E" w14:textId="77777777" w:rsidR="00B531B3" w:rsidRPr="007B6968" w:rsidRDefault="00B531B3" w:rsidP="00B531B3">
      <w:pPr>
        <w:pStyle w:val="BodyTextIndent"/>
        <w:ind w:left="0" w:firstLine="0"/>
        <w:jc w:val="both"/>
        <w:rPr>
          <w:rFonts w:asciiTheme="minorHAnsi" w:hAnsiTheme="minorHAnsi" w:cstheme="minorHAnsi"/>
          <w:i/>
          <w:sz w:val="22"/>
          <w:szCs w:val="22"/>
          <w:u w:val="single"/>
        </w:rPr>
      </w:pPr>
      <w:r w:rsidRPr="007B6968">
        <w:rPr>
          <w:rFonts w:asciiTheme="minorHAnsi" w:hAnsiTheme="minorHAnsi" w:cstheme="minorHAnsi"/>
          <w:i/>
          <w:sz w:val="22"/>
          <w:szCs w:val="22"/>
          <w:u w:val="single"/>
        </w:rPr>
        <w:t>Summary:</w:t>
      </w:r>
    </w:p>
    <w:p w14:paraId="37EE9A5E" w14:textId="18C8F76A" w:rsidR="00727400" w:rsidRDefault="00B531B3" w:rsidP="00B531B3">
      <w:pPr>
        <w:jc w:val="both"/>
        <w:rPr>
          <w:rFonts w:asciiTheme="minorHAnsi" w:hAnsiTheme="minorHAnsi" w:cstheme="minorHAnsi"/>
          <w:sz w:val="22"/>
          <w:szCs w:val="22"/>
        </w:rPr>
      </w:pPr>
      <w:r w:rsidRPr="007B6968">
        <w:rPr>
          <w:rFonts w:asciiTheme="minorHAnsi" w:hAnsiTheme="minorHAnsi" w:cstheme="minorHAnsi"/>
          <w:sz w:val="22"/>
          <w:szCs w:val="22"/>
        </w:rPr>
        <w:t xml:space="preserve">On May 22, 2025, the Working Group exposed </w:t>
      </w:r>
      <w:r w:rsidRPr="007B6968">
        <w:rPr>
          <w:rFonts w:asciiTheme="minorHAnsi" w:hAnsiTheme="minorHAnsi" w:cstheme="minorHAnsi"/>
          <w:bCs/>
          <w:sz w:val="22"/>
          <w:szCs w:val="22"/>
        </w:rPr>
        <w:t xml:space="preserve">this agenda item </w:t>
      </w:r>
      <w:r>
        <w:rPr>
          <w:rFonts w:asciiTheme="minorHAnsi" w:hAnsiTheme="minorHAnsi" w:cstheme="minorHAnsi"/>
          <w:bCs/>
          <w:sz w:val="22"/>
          <w:szCs w:val="22"/>
        </w:rPr>
        <w:t>to update</w:t>
      </w:r>
      <w:r w:rsidRPr="007B6968">
        <w:rPr>
          <w:rFonts w:asciiTheme="minorHAnsi" w:hAnsiTheme="minorHAnsi" w:cstheme="minorHAnsi"/>
          <w:bCs/>
          <w:sz w:val="22"/>
          <w:szCs w:val="22"/>
        </w:rPr>
        <w:t xml:space="preserve"> the Status Section on the cover page of the </w:t>
      </w:r>
      <w:r w:rsidRPr="007B6968">
        <w:rPr>
          <w:rFonts w:asciiTheme="minorHAnsi" w:hAnsiTheme="minorHAnsi" w:cstheme="minorHAnsi"/>
          <w:sz w:val="22"/>
          <w:szCs w:val="22"/>
        </w:rPr>
        <w:t xml:space="preserve">statements of statutory accounting principles (SSAPs). The two primary revisions are: 1) to change </w:t>
      </w:r>
      <w:r w:rsidRPr="007B6968">
        <w:rPr>
          <w:rFonts w:asciiTheme="minorHAnsi" w:hAnsiTheme="minorHAnsi" w:cstheme="minorHAnsi"/>
          <w:sz w:val="22"/>
          <w:szCs w:val="22"/>
        </w:rPr>
        <w:lastRenderedPageBreak/>
        <w:t xml:space="preserve">“substantively” revised to “conceptually” revised in the status section and to remove the issue paper references in the status section </w:t>
      </w:r>
      <w:r w:rsidR="00E2229A" w:rsidRPr="00E2229A">
        <w:rPr>
          <w:rFonts w:asciiTheme="minorHAnsi" w:hAnsiTheme="minorHAnsi" w:cstheme="minorHAnsi"/>
          <w:sz w:val="22"/>
          <w:szCs w:val="22"/>
        </w:rPr>
        <w:t>and 2) to remove the issue paper references in the status section. Note that references to the issue papers will be maintained in the  SSAPs, typically in the Effective Date section regarding the revisions documented in the issue papers, so historical tracking will still be maintained.</w:t>
      </w:r>
    </w:p>
    <w:p w14:paraId="3C34C409" w14:textId="77777777" w:rsidR="00727400" w:rsidRDefault="00727400" w:rsidP="00E14228">
      <w:pPr>
        <w:jc w:val="both"/>
        <w:rPr>
          <w:rFonts w:asciiTheme="minorHAnsi" w:hAnsiTheme="minorHAnsi" w:cstheme="minorHAnsi"/>
          <w:sz w:val="22"/>
          <w:szCs w:val="22"/>
        </w:rPr>
      </w:pPr>
    </w:p>
    <w:p w14:paraId="4EA81F20" w14:textId="77777777" w:rsidR="00B531B3" w:rsidRPr="00CC11C2" w:rsidRDefault="00B531B3" w:rsidP="00B531B3">
      <w:pPr>
        <w:pStyle w:val="paragraph"/>
        <w:keepNext/>
        <w:spacing w:before="0" w:beforeAutospacing="0" w:after="0" w:afterAutospacing="0"/>
        <w:jc w:val="both"/>
        <w:textAlignment w:val="baseline"/>
        <w:rPr>
          <w:rFonts w:asciiTheme="minorHAnsi" w:hAnsiTheme="minorHAnsi" w:cstheme="minorHAnsi"/>
          <w:i/>
          <w:sz w:val="22"/>
          <w:szCs w:val="22"/>
          <w:u w:val="single"/>
        </w:rPr>
      </w:pPr>
      <w:r w:rsidRPr="00CC11C2">
        <w:rPr>
          <w:rFonts w:asciiTheme="minorHAnsi" w:hAnsiTheme="minorHAnsi" w:cstheme="minorHAnsi"/>
          <w:i/>
          <w:sz w:val="22"/>
          <w:szCs w:val="22"/>
          <w:u w:val="single"/>
        </w:rPr>
        <w:t>Interested Parties’ Comments:</w:t>
      </w:r>
    </w:p>
    <w:p w14:paraId="22BEE9E4" w14:textId="77777777" w:rsidR="00B531B3" w:rsidRPr="00CC11C2" w:rsidRDefault="00B531B3" w:rsidP="00B531B3">
      <w:pPr>
        <w:widowControl w:val="0"/>
        <w:jc w:val="both"/>
        <w:rPr>
          <w:rFonts w:asciiTheme="minorHAnsi" w:hAnsiTheme="minorHAnsi" w:cstheme="minorHAnsi"/>
          <w:color w:val="000000" w:themeColor="text1"/>
          <w:sz w:val="22"/>
          <w:szCs w:val="22"/>
          <w:lang w:bidi="en-US"/>
        </w:rPr>
      </w:pPr>
      <w:r w:rsidRPr="00CC11C2">
        <w:rPr>
          <w:rFonts w:asciiTheme="minorHAnsi" w:hAnsiTheme="minorHAnsi" w:cstheme="minorHAnsi"/>
          <w:color w:val="000000" w:themeColor="text1"/>
          <w:sz w:val="22"/>
          <w:szCs w:val="22"/>
          <w:lang w:bidi="en-US"/>
        </w:rPr>
        <w:t xml:space="preserve">Interested parties note that previously the use of the term “substantive” meant that a new SSAP would be issued and “nonsubstantive” meant that the SSAP would be updated. Before adopting the new terms, we recommend that there be a better description of what the new terms mean in the context of new guidance versus updates to existing guidance. </w:t>
      </w:r>
    </w:p>
    <w:p w14:paraId="71CE9039" w14:textId="77777777" w:rsidR="00E94518" w:rsidRPr="00CC11C2" w:rsidRDefault="00E94518" w:rsidP="00B531B3">
      <w:pPr>
        <w:widowControl w:val="0"/>
        <w:jc w:val="both"/>
        <w:rPr>
          <w:rFonts w:asciiTheme="minorHAnsi" w:hAnsiTheme="minorHAnsi" w:cstheme="minorHAnsi"/>
          <w:color w:val="000000" w:themeColor="text1"/>
          <w:sz w:val="22"/>
          <w:szCs w:val="22"/>
          <w:lang w:bidi="en-US"/>
        </w:rPr>
      </w:pPr>
    </w:p>
    <w:p w14:paraId="025BC93C" w14:textId="77777777" w:rsidR="00B531B3" w:rsidRPr="007B6968" w:rsidRDefault="00B531B3" w:rsidP="00B531B3">
      <w:pPr>
        <w:pStyle w:val="ListContinue"/>
        <w:keepNext/>
        <w:keepLines/>
        <w:numPr>
          <w:ilvl w:val="0"/>
          <w:numId w:val="0"/>
        </w:numPr>
        <w:spacing w:after="0"/>
        <w:jc w:val="both"/>
        <w:rPr>
          <w:rFonts w:asciiTheme="minorHAnsi" w:hAnsiTheme="minorHAnsi" w:cstheme="minorHAnsi"/>
          <w:i/>
          <w:kern w:val="32"/>
          <w:sz w:val="22"/>
          <w:szCs w:val="22"/>
          <w:u w:val="single"/>
        </w:rPr>
      </w:pPr>
      <w:r w:rsidRPr="007B6968">
        <w:rPr>
          <w:rFonts w:asciiTheme="minorHAnsi" w:hAnsiTheme="minorHAnsi" w:cstheme="minorHAnsi"/>
          <w:i/>
          <w:kern w:val="32"/>
          <w:sz w:val="22"/>
          <w:szCs w:val="22"/>
          <w:u w:val="single"/>
        </w:rPr>
        <w:t>Recommendation:</w:t>
      </w:r>
    </w:p>
    <w:p w14:paraId="012F9F32" w14:textId="266DE36E" w:rsidR="00896301" w:rsidRPr="00CA5F9D" w:rsidRDefault="00B531B3" w:rsidP="00896301">
      <w:pPr>
        <w:pStyle w:val="Heading2"/>
        <w:jc w:val="both"/>
        <w:rPr>
          <w:rFonts w:asciiTheme="minorHAnsi" w:hAnsiTheme="minorHAnsi" w:cstheme="minorHAnsi"/>
          <w:sz w:val="22"/>
          <w:szCs w:val="22"/>
        </w:rPr>
      </w:pPr>
      <w:r w:rsidRPr="00CA5F9D">
        <w:rPr>
          <w:rFonts w:asciiTheme="minorHAnsi" w:hAnsiTheme="minorHAnsi" w:cstheme="minorHAnsi"/>
          <w:sz w:val="22"/>
          <w:szCs w:val="22"/>
        </w:rPr>
        <w:t>NAIC staff recommend that the Working Group adopt this agenda item and the revisions detailed within the Form A</w:t>
      </w:r>
      <w:r w:rsidR="00E14228" w:rsidRPr="00CA5F9D">
        <w:rPr>
          <w:rFonts w:asciiTheme="minorHAnsi" w:hAnsiTheme="minorHAnsi" w:cstheme="minorHAnsi"/>
          <w:sz w:val="22"/>
          <w:szCs w:val="22"/>
        </w:rPr>
        <w:t xml:space="preserve"> to be incorporated in the 2026 publication. The revisions will better match previously adopted terminology in the policy statement and streamline the status section of the SSAPs. The proposed revisions do not change any accounting guidance</w:t>
      </w:r>
      <w:r w:rsidR="002913FE" w:rsidRPr="00CA5F9D" w:rsidDel="00E14228">
        <w:rPr>
          <w:rFonts w:asciiTheme="minorHAnsi" w:hAnsiTheme="minorHAnsi" w:cstheme="minorHAnsi"/>
          <w:sz w:val="22"/>
          <w:szCs w:val="22"/>
        </w:rPr>
        <w:t xml:space="preserve">. </w:t>
      </w:r>
      <w:bookmarkStart w:id="79" w:name="_Hlk203642871"/>
      <w:r w:rsidR="00494B32" w:rsidRPr="00CA5F9D">
        <w:rPr>
          <w:rFonts w:asciiTheme="minorHAnsi" w:hAnsiTheme="minorHAnsi" w:cstheme="minorHAnsi"/>
          <w:sz w:val="22"/>
          <w:szCs w:val="22"/>
        </w:rPr>
        <w:t xml:space="preserve">Additional </w:t>
      </w:r>
      <w:r w:rsidR="00E33AB4" w:rsidRPr="00CA5F9D">
        <w:rPr>
          <w:rFonts w:asciiTheme="minorHAnsi" w:hAnsiTheme="minorHAnsi" w:cstheme="minorHAnsi"/>
          <w:sz w:val="22"/>
          <w:szCs w:val="22"/>
        </w:rPr>
        <w:t>b</w:t>
      </w:r>
      <w:r w:rsidR="00494B32" w:rsidRPr="00CA5F9D">
        <w:rPr>
          <w:rFonts w:asciiTheme="minorHAnsi" w:hAnsiTheme="minorHAnsi" w:cstheme="minorHAnsi"/>
          <w:sz w:val="22"/>
          <w:szCs w:val="22"/>
        </w:rPr>
        <w:t>ackground information below</w:t>
      </w:r>
      <w:r w:rsidR="00E33AB4" w:rsidRPr="00CA5F9D">
        <w:rPr>
          <w:rFonts w:asciiTheme="minorHAnsi" w:hAnsiTheme="minorHAnsi" w:cstheme="minorHAnsi"/>
          <w:sz w:val="22"/>
          <w:szCs w:val="22"/>
        </w:rPr>
        <w:t xml:space="preserve"> provides more information regarding </w:t>
      </w:r>
      <w:r w:rsidR="00852E06" w:rsidRPr="00CA5F9D">
        <w:rPr>
          <w:rFonts w:asciiTheme="minorHAnsi" w:hAnsiTheme="minorHAnsi" w:cstheme="minorHAnsi"/>
          <w:sz w:val="22"/>
          <w:szCs w:val="22"/>
        </w:rPr>
        <w:t>the termin</w:t>
      </w:r>
      <w:r w:rsidR="004635AD" w:rsidRPr="00CA5F9D">
        <w:rPr>
          <w:rFonts w:asciiTheme="minorHAnsi" w:hAnsiTheme="minorHAnsi" w:cstheme="minorHAnsi"/>
          <w:sz w:val="22"/>
          <w:szCs w:val="22"/>
        </w:rPr>
        <w:t xml:space="preserve">ology </w:t>
      </w:r>
      <w:r w:rsidR="00852E06" w:rsidRPr="00CA5F9D">
        <w:rPr>
          <w:rFonts w:asciiTheme="minorHAnsi" w:hAnsiTheme="minorHAnsi" w:cstheme="minorHAnsi"/>
          <w:bCs/>
          <w:sz w:val="22"/>
          <w:szCs w:val="22"/>
        </w:rPr>
        <w:t xml:space="preserve">revisions </w:t>
      </w:r>
      <w:r w:rsidR="004635AD" w:rsidRPr="00CA5F9D">
        <w:rPr>
          <w:rFonts w:asciiTheme="minorHAnsi" w:hAnsiTheme="minorHAnsi" w:cstheme="minorHAnsi"/>
          <w:sz w:val="22"/>
          <w:szCs w:val="22"/>
        </w:rPr>
        <w:t>adopted in 2021. As the term</w:t>
      </w:r>
      <w:r w:rsidR="007B4BBA" w:rsidRPr="00CA5F9D">
        <w:rPr>
          <w:rFonts w:asciiTheme="minorHAnsi" w:hAnsiTheme="minorHAnsi" w:cstheme="minorHAnsi"/>
          <w:sz w:val="22"/>
          <w:szCs w:val="22"/>
        </w:rPr>
        <w:t xml:space="preserve">inology revisions were </w:t>
      </w:r>
      <w:r w:rsidR="007B4BBA" w:rsidRPr="00CA5F9D">
        <w:rPr>
          <w:rFonts w:asciiTheme="minorHAnsi" w:hAnsiTheme="minorHAnsi" w:cstheme="minorHAnsi"/>
          <w:bCs/>
          <w:sz w:val="22"/>
          <w:szCs w:val="22"/>
        </w:rPr>
        <w:t>previous</w:t>
      </w:r>
      <w:r w:rsidR="00632E08">
        <w:rPr>
          <w:rFonts w:asciiTheme="minorHAnsi" w:hAnsiTheme="minorHAnsi" w:cstheme="minorHAnsi"/>
          <w:bCs/>
          <w:sz w:val="22"/>
          <w:szCs w:val="22"/>
        </w:rPr>
        <w:t>ly</w:t>
      </w:r>
      <w:r w:rsidR="00514373" w:rsidRPr="00CA5F9D">
        <w:rPr>
          <w:rFonts w:asciiTheme="minorHAnsi" w:hAnsiTheme="minorHAnsi" w:cstheme="minorHAnsi"/>
          <w:sz w:val="22"/>
          <w:szCs w:val="22"/>
        </w:rPr>
        <w:t xml:space="preserve"> adopted, NAIC staff are </w:t>
      </w:r>
      <w:r w:rsidR="00632E08">
        <w:rPr>
          <w:rFonts w:asciiTheme="minorHAnsi" w:hAnsiTheme="minorHAnsi" w:cstheme="minorHAnsi"/>
          <w:bCs/>
          <w:sz w:val="22"/>
          <w:szCs w:val="22"/>
        </w:rPr>
        <w:t xml:space="preserve">not </w:t>
      </w:r>
      <w:r w:rsidR="00427D0B" w:rsidRPr="00CA5F9D">
        <w:rPr>
          <w:rFonts w:asciiTheme="minorHAnsi" w:hAnsiTheme="minorHAnsi" w:cstheme="minorHAnsi"/>
          <w:sz w:val="22"/>
          <w:szCs w:val="22"/>
        </w:rPr>
        <w:t xml:space="preserve">proposing additional </w:t>
      </w:r>
      <w:r w:rsidR="00C24156" w:rsidRPr="00CA5F9D">
        <w:rPr>
          <w:rFonts w:asciiTheme="minorHAnsi" w:hAnsiTheme="minorHAnsi" w:cstheme="minorHAnsi"/>
          <w:sz w:val="22"/>
          <w:szCs w:val="22"/>
        </w:rPr>
        <w:t xml:space="preserve">revisions at this time but would be </w:t>
      </w:r>
      <w:r w:rsidR="003B07F0" w:rsidRPr="00CA5F9D">
        <w:rPr>
          <w:rFonts w:asciiTheme="minorHAnsi" w:hAnsiTheme="minorHAnsi" w:cstheme="minorHAnsi"/>
          <w:bCs/>
          <w:sz w:val="22"/>
          <w:szCs w:val="22"/>
        </w:rPr>
        <w:t>willing</w:t>
      </w:r>
      <w:r w:rsidR="00C24156" w:rsidRPr="00CA5F9D">
        <w:rPr>
          <w:rFonts w:asciiTheme="minorHAnsi" w:hAnsiTheme="minorHAnsi" w:cstheme="minorHAnsi"/>
          <w:sz w:val="22"/>
          <w:szCs w:val="22"/>
        </w:rPr>
        <w:t xml:space="preserve"> to discuss </w:t>
      </w:r>
      <w:r w:rsidR="00B71DBA" w:rsidRPr="00CA5F9D">
        <w:rPr>
          <w:rFonts w:asciiTheme="minorHAnsi" w:hAnsiTheme="minorHAnsi" w:cstheme="minorHAnsi"/>
          <w:sz w:val="22"/>
          <w:szCs w:val="22"/>
        </w:rPr>
        <w:t xml:space="preserve">with interested parties if </w:t>
      </w:r>
      <w:r w:rsidR="00815150" w:rsidRPr="00CA5F9D">
        <w:rPr>
          <w:rFonts w:asciiTheme="minorHAnsi" w:hAnsiTheme="minorHAnsi" w:cstheme="minorHAnsi"/>
          <w:sz w:val="22"/>
          <w:szCs w:val="22"/>
        </w:rPr>
        <w:t xml:space="preserve">future revisions are needed to the policy </w:t>
      </w:r>
      <w:r w:rsidR="00815150" w:rsidRPr="00CA5F9D">
        <w:rPr>
          <w:rFonts w:asciiTheme="minorHAnsi" w:hAnsiTheme="minorHAnsi" w:cstheme="minorHAnsi"/>
          <w:bCs/>
          <w:sz w:val="22"/>
          <w:szCs w:val="22"/>
        </w:rPr>
        <w:t>statement</w:t>
      </w:r>
      <w:r w:rsidR="004B7CE0" w:rsidRPr="00CA5F9D">
        <w:rPr>
          <w:rFonts w:asciiTheme="minorHAnsi" w:hAnsiTheme="minorHAnsi" w:cstheme="minorHAnsi"/>
          <w:bCs/>
          <w:sz w:val="22"/>
          <w:szCs w:val="22"/>
        </w:rPr>
        <w:t xml:space="preserve">s </w:t>
      </w:r>
      <w:r w:rsidR="00106CB0">
        <w:rPr>
          <w:rFonts w:asciiTheme="minorHAnsi" w:hAnsiTheme="minorHAnsi" w:cstheme="minorHAnsi"/>
          <w:bCs/>
          <w:sz w:val="22"/>
          <w:szCs w:val="22"/>
        </w:rPr>
        <w:t>in response to</w:t>
      </w:r>
      <w:r w:rsidR="004B7CE0" w:rsidRPr="00CA5F9D">
        <w:rPr>
          <w:rFonts w:asciiTheme="minorHAnsi" w:hAnsiTheme="minorHAnsi" w:cstheme="minorHAnsi"/>
          <w:bCs/>
          <w:sz w:val="22"/>
          <w:szCs w:val="22"/>
        </w:rPr>
        <w:t xml:space="preserve"> the 2021 termino</w:t>
      </w:r>
      <w:r w:rsidR="00CA5F9D" w:rsidRPr="00CA5F9D">
        <w:rPr>
          <w:rFonts w:asciiTheme="minorHAnsi" w:hAnsiTheme="minorHAnsi" w:cstheme="minorHAnsi"/>
          <w:bCs/>
          <w:sz w:val="22"/>
          <w:szCs w:val="22"/>
        </w:rPr>
        <w:t>logy revisions</w:t>
      </w:r>
      <w:r w:rsidR="00815150" w:rsidRPr="00CA5F9D">
        <w:rPr>
          <w:rFonts w:asciiTheme="minorHAnsi" w:hAnsiTheme="minorHAnsi" w:cstheme="minorHAnsi"/>
          <w:sz w:val="22"/>
          <w:szCs w:val="22"/>
        </w:rPr>
        <w:t xml:space="preserve">. </w:t>
      </w:r>
      <w:bookmarkEnd w:id="79"/>
    </w:p>
    <w:p w14:paraId="1643B1C8" w14:textId="1AFB001B" w:rsidR="00B531B3" w:rsidRPr="00CA5F9D" w:rsidRDefault="00B531B3" w:rsidP="00896301">
      <w:pPr>
        <w:pStyle w:val="Heading2"/>
        <w:rPr>
          <w:rFonts w:asciiTheme="minorHAnsi" w:hAnsiTheme="minorHAnsi" w:cstheme="minorHAnsi"/>
          <w:sz w:val="22"/>
          <w:szCs w:val="22"/>
        </w:rPr>
      </w:pPr>
    </w:p>
    <w:p w14:paraId="0C6DAAB5" w14:textId="60BABC17" w:rsidR="00494B32" w:rsidRPr="00CA5F9D" w:rsidRDefault="00494B32" w:rsidP="00494B32">
      <w:pPr>
        <w:jc w:val="both"/>
        <w:rPr>
          <w:rFonts w:asciiTheme="minorHAnsi" w:hAnsiTheme="minorHAnsi" w:cstheme="minorHAnsi"/>
          <w:sz w:val="22"/>
          <w:szCs w:val="22"/>
        </w:rPr>
      </w:pPr>
      <w:r w:rsidRPr="00CA5F9D">
        <w:rPr>
          <w:rFonts w:asciiTheme="minorHAnsi" w:hAnsiTheme="minorHAnsi" w:cstheme="minorHAnsi"/>
          <w:b/>
          <w:sz w:val="22"/>
          <w:szCs w:val="22"/>
        </w:rPr>
        <w:t>Background:</w:t>
      </w:r>
      <w:r>
        <w:rPr>
          <w:rFonts w:asciiTheme="minorHAnsi" w:hAnsiTheme="minorHAnsi" w:cstheme="minorHAnsi"/>
          <w:sz w:val="22"/>
          <w:szCs w:val="22"/>
        </w:rPr>
        <w:t xml:space="preserve"> </w:t>
      </w:r>
      <w:r w:rsidRPr="00CA5F9D">
        <w:rPr>
          <w:rFonts w:asciiTheme="minorHAnsi" w:hAnsiTheme="minorHAnsi" w:cstheme="minorHAnsi"/>
          <w:sz w:val="22"/>
          <w:szCs w:val="22"/>
        </w:rPr>
        <w:t xml:space="preserve">The revisions are consistency revisions to the status section which match terminology updates that were adopted in agenda item 2021-14: Policy Statement Terminology Change – Substantive &amp; Nonsubstantive. Agenda item 2021-14 was developed pursuant to a referral from the Financial Condition (E) Committee, which noted that discussions had highlighted that the statutory accounting terminology of “substantive” and “nonsubstantive” to describe statutory accounting revisions being considered by the Statutory Accounting Principles (E) Working Group to the Accounting Practices and Procedures Manual (AP&amp;P Manual) could be misunderstood by users that are not familiar with the specific definitions and intended application of those terms.” </w:t>
      </w:r>
    </w:p>
    <w:p w14:paraId="663A8B44" w14:textId="77777777" w:rsidR="00494B32" w:rsidRPr="00CA5F9D" w:rsidRDefault="00494B32" w:rsidP="00494B32">
      <w:pPr>
        <w:jc w:val="both"/>
        <w:rPr>
          <w:rFonts w:asciiTheme="minorHAnsi" w:hAnsiTheme="minorHAnsi" w:cstheme="minorHAnsi"/>
          <w:sz w:val="22"/>
          <w:szCs w:val="22"/>
        </w:rPr>
      </w:pPr>
    </w:p>
    <w:p w14:paraId="6EFD924C" w14:textId="77777777" w:rsidR="00494B32" w:rsidRPr="007B6968" w:rsidRDefault="00494B32" w:rsidP="00494B32">
      <w:pPr>
        <w:jc w:val="both"/>
        <w:rPr>
          <w:rFonts w:asciiTheme="minorHAnsi" w:hAnsiTheme="minorHAnsi" w:cstheme="minorHAnsi"/>
          <w:sz w:val="22"/>
          <w:szCs w:val="22"/>
        </w:rPr>
      </w:pPr>
      <w:r w:rsidRPr="00EE33AC">
        <w:rPr>
          <w:rFonts w:asciiTheme="minorHAnsi" w:hAnsiTheme="minorHAnsi" w:cstheme="minorHAnsi"/>
          <w:sz w:val="22"/>
          <w:szCs w:val="22"/>
        </w:rPr>
        <w:t>The new proposed status section revisions on the face of the SSAPs will better match the revisions previously made under the 2021 policy statement change. The removal of the issue paper reference is primarily to streamline the first page of the SSAPs. References to the issue papers will be maintained at the end of the SSAPs, typically in the effective date section regarding the revisions documented in the issue papers, so historical tracking will be maintained.</w:t>
      </w:r>
      <w:r w:rsidRPr="007B6968">
        <w:rPr>
          <w:rFonts w:asciiTheme="minorHAnsi" w:hAnsiTheme="minorHAnsi" w:cstheme="minorHAnsi"/>
          <w:sz w:val="22"/>
          <w:szCs w:val="22"/>
        </w:rPr>
        <w:t xml:space="preserve"> </w:t>
      </w:r>
    </w:p>
    <w:p w14:paraId="108B8830" w14:textId="77777777" w:rsidR="00B531B3" w:rsidRDefault="00B531B3" w:rsidP="007628FF">
      <w:pPr>
        <w:jc w:val="both"/>
        <w:rPr>
          <w:rFonts w:asciiTheme="minorHAnsi" w:hAnsiTheme="minorHAnsi" w:cstheme="minorHAnsi"/>
          <w:sz w:val="22"/>
          <w:szCs w:val="22"/>
        </w:rPr>
      </w:pPr>
    </w:p>
    <w:p w14:paraId="07A6343E" w14:textId="0FE13C39" w:rsidR="009C0752" w:rsidRPr="00F00E36" w:rsidRDefault="004F4DC9" w:rsidP="00854075">
      <w:pPr>
        <w:widowControl w:val="0"/>
        <w:jc w:val="both"/>
        <w:rPr>
          <w:rFonts w:asciiTheme="minorHAnsi" w:hAnsiTheme="minorHAnsi" w:cstheme="minorHAnsi"/>
          <w:b/>
          <w:sz w:val="22"/>
          <w:szCs w:val="22"/>
          <w:highlight w:val="yellow"/>
        </w:rPr>
      </w:pPr>
      <w:r w:rsidRPr="00F00E36">
        <w:rPr>
          <w:rFonts w:asciiTheme="minorHAnsi" w:hAnsiTheme="minorHAnsi" w:cstheme="minorHAnsi"/>
          <w:b/>
          <w:sz w:val="22"/>
          <w:szCs w:val="22"/>
        </w:rPr>
        <w:t>The comment letters are included in</w:t>
      </w:r>
      <w:r w:rsidR="00854075">
        <w:rPr>
          <w:rFonts w:asciiTheme="minorHAnsi" w:hAnsiTheme="minorHAnsi" w:cstheme="minorHAnsi"/>
          <w:b/>
          <w:sz w:val="22"/>
          <w:szCs w:val="22"/>
        </w:rPr>
        <w:t xml:space="preserve"> </w:t>
      </w:r>
      <w:r w:rsidR="00F27AD7" w:rsidRPr="00C937BD">
        <w:rPr>
          <w:rFonts w:asciiTheme="minorHAnsi" w:hAnsiTheme="minorHAnsi" w:cstheme="minorHAnsi"/>
          <w:b/>
          <w:bCs/>
          <w:sz w:val="22"/>
          <w:szCs w:val="22"/>
        </w:rPr>
        <w:t xml:space="preserve">Attachment </w:t>
      </w:r>
      <w:r w:rsidR="007655C9">
        <w:rPr>
          <w:rFonts w:asciiTheme="minorHAnsi" w:hAnsiTheme="minorHAnsi" w:cstheme="minorHAnsi"/>
          <w:b/>
          <w:bCs/>
          <w:sz w:val="22"/>
          <w:szCs w:val="22"/>
        </w:rPr>
        <w:t>22</w:t>
      </w:r>
      <w:r w:rsidR="00F27AD7" w:rsidRPr="00C937BD">
        <w:rPr>
          <w:rFonts w:asciiTheme="minorHAnsi" w:hAnsiTheme="minorHAnsi" w:cstheme="minorHAnsi"/>
          <w:sz w:val="22"/>
          <w:szCs w:val="22"/>
        </w:rPr>
        <w:t xml:space="preserve">: </w:t>
      </w:r>
      <w:r w:rsidR="00985E10" w:rsidRPr="00E6700E">
        <w:rPr>
          <w:rFonts w:asciiTheme="minorHAnsi" w:hAnsiTheme="minorHAnsi" w:cstheme="minorHAnsi"/>
          <w:sz w:val="22"/>
          <w:szCs w:val="22"/>
        </w:rPr>
        <w:t>Comment</w:t>
      </w:r>
      <w:r w:rsidR="00F27AD7" w:rsidRPr="00E6700E">
        <w:rPr>
          <w:rFonts w:asciiTheme="minorHAnsi" w:hAnsiTheme="minorHAnsi" w:cstheme="minorHAnsi"/>
          <w:sz w:val="22"/>
          <w:szCs w:val="22"/>
        </w:rPr>
        <w:t xml:space="preserve"> </w:t>
      </w:r>
      <w:r w:rsidR="00680BD0" w:rsidRPr="00E6700E">
        <w:rPr>
          <w:rFonts w:asciiTheme="minorHAnsi" w:hAnsiTheme="minorHAnsi" w:cstheme="minorHAnsi"/>
          <w:sz w:val="22"/>
          <w:szCs w:val="22"/>
        </w:rPr>
        <w:t>Letters</w:t>
      </w:r>
      <w:r w:rsidR="00F27AD7" w:rsidRPr="00E6700E">
        <w:rPr>
          <w:rFonts w:asciiTheme="minorHAnsi" w:hAnsiTheme="minorHAnsi" w:cstheme="minorHAnsi"/>
          <w:sz w:val="22"/>
          <w:szCs w:val="22"/>
        </w:rPr>
        <w:t xml:space="preserve"> </w:t>
      </w:r>
      <w:r w:rsidR="00721FA8" w:rsidRPr="00E6700E">
        <w:rPr>
          <w:rFonts w:asciiTheme="minorHAnsi" w:hAnsiTheme="minorHAnsi" w:cstheme="minorHAnsi"/>
          <w:sz w:val="22"/>
          <w:szCs w:val="22"/>
        </w:rPr>
        <w:t>(</w:t>
      </w:r>
      <w:r w:rsidR="00E6700E" w:rsidRPr="00E6700E">
        <w:rPr>
          <w:rFonts w:asciiTheme="minorHAnsi" w:hAnsiTheme="minorHAnsi" w:cstheme="minorHAnsi"/>
          <w:sz w:val="22"/>
          <w:szCs w:val="22"/>
        </w:rPr>
        <w:t>3</w:t>
      </w:r>
      <w:r w:rsidR="00AC5403">
        <w:rPr>
          <w:rFonts w:asciiTheme="minorHAnsi" w:hAnsiTheme="minorHAnsi" w:cstheme="minorHAnsi"/>
          <w:sz w:val="22"/>
          <w:szCs w:val="22"/>
        </w:rPr>
        <w:t>7</w:t>
      </w:r>
      <w:r w:rsidR="00721FA8" w:rsidRPr="00E6700E">
        <w:rPr>
          <w:rFonts w:asciiTheme="minorHAnsi" w:hAnsiTheme="minorHAnsi" w:cstheme="minorHAnsi"/>
          <w:sz w:val="22"/>
          <w:szCs w:val="22"/>
        </w:rPr>
        <w:t xml:space="preserve"> pages)</w:t>
      </w:r>
    </w:p>
    <w:p w14:paraId="1493B19D" w14:textId="77777777" w:rsidR="004F4DC9" w:rsidRPr="00F00E36" w:rsidRDefault="004F4DC9" w:rsidP="004F4DC9">
      <w:pPr>
        <w:widowControl w:val="0"/>
        <w:jc w:val="both"/>
        <w:rPr>
          <w:rFonts w:asciiTheme="minorHAnsi" w:hAnsiTheme="minorHAnsi" w:cstheme="minorHAnsi"/>
          <w:bCs/>
          <w:sz w:val="22"/>
          <w:szCs w:val="22"/>
        </w:rPr>
      </w:pPr>
    </w:p>
    <w:p w14:paraId="4BD55FAC" w14:textId="1ECABD9C" w:rsidR="007623B9" w:rsidRPr="00F00E36" w:rsidRDefault="004F4DC9" w:rsidP="00626EDA">
      <w:pPr>
        <w:widowControl w:val="0"/>
        <w:spacing w:after="60"/>
        <w:jc w:val="both"/>
        <w:rPr>
          <w:rFonts w:asciiTheme="minorHAnsi" w:hAnsiTheme="minorHAnsi" w:cstheme="minorHAnsi"/>
          <w:b/>
          <w:sz w:val="22"/>
          <w:szCs w:val="22"/>
        </w:rPr>
      </w:pPr>
      <w:r w:rsidRPr="00F00E36">
        <w:rPr>
          <w:rFonts w:asciiTheme="minorHAnsi" w:hAnsiTheme="minorHAnsi" w:cstheme="minorHAnsi"/>
          <w:sz w:val="16"/>
          <w:szCs w:val="16"/>
        </w:rPr>
        <w:fldChar w:fldCharType="begin"/>
      </w:r>
      <w:r w:rsidRPr="00F00E36">
        <w:rPr>
          <w:rFonts w:asciiTheme="minorHAnsi" w:hAnsiTheme="minorHAnsi" w:cstheme="minorHAnsi"/>
          <w:sz w:val="16"/>
          <w:szCs w:val="16"/>
        </w:rPr>
        <w:instrText xml:space="preserve"> FILENAME  \p  \* MERGEFORMAT </w:instrText>
      </w:r>
      <w:r w:rsidRPr="00F00E36">
        <w:rPr>
          <w:rFonts w:asciiTheme="minorHAnsi" w:hAnsiTheme="minorHAnsi" w:cstheme="minorHAnsi"/>
          <w:sz w:val="16"/>
          <w:szCs w:val="16"/>
        </w:rPr>
        <w:fldChar w:fldCharType="separate"/>
      </w:r>
      <w:r w:rsidR="00406770">
        <w:rPr>
          <w:rFonts w:asciiTheme="minorHAnsi" w:hAnsiTheme="minorHAnsi" w:cstheme="minorHAnsi"/>
          <w:noProof/>
          <w:sz w:val="16"/>
          <w:szCs w:val="16"/>
        </w:rPr>
        <w:t>https://naiconline.sharepoint.com/teams/FRSStatutoryAccounting/National Meetings/A. National Meeting Materials/2025/08-11-25 Summer National Meeting/Hearing/00 - 08-11-25 - SAPWG Hearing Agenda.docx</w:t>
      </w:r>
      <w:r w:rsidRPr="00F00E36">
        <w:rPr>
          <w:rFonts w:asciiTheme="minorHAnsi" w:hAnsiTheme="minorHAnsi" w:cstheme="minorHAnsi"/>
          <w:sz w:val="16"/>
          <w:szCs w:val="16"/>
        </w:rPr>
        <w:fldChar w:fldCharType="end"/>
      </w:r>
    </w:p>
    <w:sectPr w:rsidR="007623B9" w:rsidRPr="00F00E36" w:rsidSect="007371EE">
      <w:headerReference w:type="default" r:id="rId11"/>
      <w:footerReference w:type="even" r:id="rId12"/>
      <w:footerReference w:type="default" r:id="rId13"/>
      <w:headerReference w:type="first" r:id="rId14"/>
      <w:footerReference w:type="first" r:id="rId15"/>
      <w:pgSz w:w="12240" w:h="15840" w:code="1"/>
      <w:pgMar w:top="994" w:right="1080" w:bottom="1080" w:left="108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1429C" w14:textId="77777777" w:rsidR="00542763" w:rsidRDefault="00542763">
      <w:r>
        <w:separator/>
      </w:r>
    </w:p>
  </w:endnote>
  <w:endnote w:type="continuationSeparator" w:id="0">
    <w:p w14:paraId="2309B7B5" w14:textId="77777777" w:rsidR="00542763" w:rsidRDefault="00542763">
      <w:r>
        <w:continuationSeparator/>
      </w:r>
    </w:p>
  </w:endnote>
  <w:endnote w:type="continuationNotice" w:id="1">
    <w:p w14:paraId="1E130BA3" w14:textId="77777777" w:rsidR="00542763" w:rsidRDefault="005427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NewsGotLig">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4DADA" w14:textId="77777777" w:rsidR="00110E57" w:rsidRDefault="00F27E6F" w:rsidP="00F27E6F">
    <w:pPr>
      <w:pStyle w:val="Footer"/>
      <w:tabs>
        <w:tab w:val="clear" w:pos="4320"/>
        <w:tab w:val="center" w:pos="5040"/>
      </w:tabs>
    </w:pPr>
    <w:r>
      <w:t>© 2023 National Association of Insurance Commissioners</w:t>
    </w:r>
    <w:r>
      <w:tab/>
    </w:r>
    <w:r w:rsidRPr="00B35D80">
      <w:fldChar w:fldCharType="begin"/>
    </w:r>
    <w:r w:rsidRPr="00B35D80">
      <w:instrText xml:space="preserve"> PAGE   \* MERGEFORMAT </w:instrText>
    </w:r>
    <w:r w:rsidRPr="00B35D80">
      <w:fldChar w:fldCharType="separate"/>
    </w:r>
    <w:r>
      <w:t>1</w:t>
    </w:r>
    <w:r w:rsidRPr="00B35D80">
      <w:rPr>
        <w:noProof/>
      </w:rPr>
      <w:fldChar w:fldCharType="end"/>
    </w:r>
  </w:p>
  <w:p w14:paraId="5A2749B9" w14:textId="77777777" w:rsidR="00110E57" w:rsidRDefault="00110E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1D2C3" w14:textId="77777777" w:rsidR="00FA1537" w:rsidRPr="00F00E36" w:rsidRDefault="00FA1537" w:rsidP="00B1129A">
    <w:pPr>
      <w:pStyle w:val="Footer"/>
      <w:tabs>
        <w:tab w:val="clear" w:pos="4320"/>
        <w:tab w:val="center" w:pos="5040"/>
      </w:tabs>
      <w:rPr>
        <w:rFonts w:asciiTheme="minorHAnsi" w:hAnsiTheme="minorHAnsi" w:cstheme="minorHAnsi"/>
      </w:rPr>
    </w:pPr>
  </w:p>
  <w:p w14:paraId="630F7AEF" w14:textId="48D78D53" w:rsidR="00605920" w:rsidRPr="00F00E36" w:rsidRDefault="00605920" w:rsidP="00B1129A">
    <w:pPr>
      <w:pStyle w:val="Footer"/>
      <w:tabs>
        <w:tab w:val="clear" w:pos="4320"/>
        <w:tab w:val="center" w:pos="5040"/>
      </w:tabs>
      <w:rPr>
        <w:rFonts w:asciiTheme="minorHAnsi" w:hAnsiTheme="minorHAnsi" w:cstheme="minorHAnsi"/>
      </w:rPr>
    </w:pPr>
    <w:r w:rsidRPr="00F00E36">
      <w:rPr>
        <w:rFonts w:asciiTheme="minorHAnsi" w:hAnsiTheme="minorHAnsi" w:cstheme="minorHAnsi"/>
      </w:rPr>
      <w:t>© 20</w:t>
    </w:r>
    <w:r w:rsidR="007A6917" w:rsidRPr="00F00E36">
      <w:rPr>
        <w:rFonts w:asciiTheme="minorHAnsi" w:hAnsiTheme="minorHAnsi" w:cstheme="minorHAnsi"/>
      </w:rPr>
      <w:t>25</w:t>
    </w:r>
    <w:r w:rsidRPr="00F00E36">
      <w:rPr>
        <w:rFonts w:asciiTheme="minorHAnsi" w:hAnsiTheme="minorHAnsi" w:cstheme="minorHAnsi"/>
      </w:rPr>
      <w:t xml:space="preserve"> National Association of Insurance Commissioners</w:t>
    </w:r>
    <w:r w:rsidRPr="00F00E36">
      <w:rPr>
        <w:rFonts w:asciiTheme="minorHAnsi" w:hAnsiTheme="minorHAnsi" w:cstheme="minorHAnsi"/>
      </w:rPr>
      <w:tab/>
    </w:r>
    <w:r w:rsidRPr="00F00E36">
      <w:rPr>
        <w:rFonts w:asciiTheme="minorHAnsi" w:hAnsiTheme="minorHAnsi" w:cstheme="minorHAnsi"/>
      </w:rPr>
      <w:fldChar w:fldCharType="begin"/>
    </w:r>
    <w:r w:rsidRPr="00F00E36">
      <w:rPr>
        <w:rFonts w:asciiTheme="minorHAnsi" w:hAnsiTheme="minorHAnsi" w:cstheme="minorHAnsi"/>
      </w:rPr>
      <w:instrText xml:space="preserve"> PAGE   \* MERGEFORMAT </w:instrText>
    </w:r>
    <w:r w:rsidRPr="00F00E36">
      <w:rPr>
        <w:rFonts w:asciiTheme="minorHAnsi" w:hAnsiTheme="minorHAnsi" w:cstheme="minorHAnsi"/>
      </w:rPr>
      <w:fldChar w:fldCharType="separate"/>
    </w:r>
    <w:r w:rsidRPr="00F00E36">
      <w:rPr>
        <w:rFonts w:asciiTheme="minorHAnsi" w:hAnsiTheme="minorHAnsi" w:cstheme="minorHAnsi"/>
        <w:noProof/>
      </w:rPr>
      <w:t>31</w:t>
    </w:r>
    <w:r w:rsidRPr="00F00E36">
      <w:rPr>
        <w:rFonts w:asciiTheme="minorHAnsi" w:hAnsiTheme="minorHAnsi" w:cstheme="minorHAnsi"/>
        <w:noProof/>
      </w:rPr>
      <w:fldChar w:fldCharType="end"/>
    </w:r>
  </w:p>
  <w:p w14:paraId="46E2CA0D" w14:textId="77777777" w:rsidR="00605920" w:rsidRDefault="00605920"/>
  <w:p w14:paraId="764609C7" w14:textId="77777777" w:rsidR="00605920" w:rsidRDefault="0060592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138BA" w14:textId="61DAD606" w:rsidR="00067BFA" w:rsidRPr="00BB6C02" w:rsidRDefault="00B1129A" w:rsidP="00F27E6F">
    <w:pPr>
      <w:pStyle w:val="Footer"/>
      <w:tabs>
        <w:tab w:val="clear" w:pos="4320"/>
        <w:tab w:val="center" w:pos="5040"/>
      </w:tabs>
      <w:rPr>
        <w:rFonts w:asciiTheme="minorHAnsi" w:hAnsiTheme="minorHAnsi" w:cstheme="minorHAnsi"/>
      </w:rPr>
    </w:pPr>
    <w:r w:rsidRPr="00BB6C02">
      <w:rPr>
        <w:rFonts w:asciiTheme="minorHAnsi" w:hAnsiTheme="minorHAnsi" w:cstheme="minorHAnsi"/>
      </w:rPr>
      <w:t>© 202</w:t>
    </w:r>
    <w:r w:rsidR="00521817" w:rsidRPr="00BB6C02">
      <w:rPr>
        <w:rFonts w:asciiTheme="minorHAnsi" w:hAnsiTheme="minorHAnsi" w:cstheme="minorHAnsi"/>
      </w:rPr>
      <w:t>5</w:t>
    </w:r>
    <w:r w:rsidRPr="00BB6C02">
      <w:rPr>
        <w:rFonts w:asciiTheme="minorHAnsi" w:hAnsiTheme="minorHAnsi" w:cstheme="minorHAnsi"/>
      </w:rPr>
      <w:t xml:space="preserve"> National Association of Insurance Commissioners</w:t>
    </w:r>
    <w:r w:rsidRPr="00BB6C02">
      <w:rPr>
        <w:rFonts w:asciiTheme="minorHAnsi" w:hAnsiTheme="minorHAnsi" w:cstheme="minorHAnsi"/>
      </w:rPr>
      <w:tab/>
    </w:r>
    <w:r w:rsidRPr="00BB6C02">
      <w:rPr>
        <w:rFonts w:asciiTheme="minorHAnsi" w:hAnsiTheme="minorHAnsi" w:cstheme="minorHAnsi"/>
      </w:rPr>
      <w:fldChar w:fldCharType="begin"/>
    </w:r>
    <w:r w:rsidRPr="00BB6C02">
      <w:rPr>
        <w:rFonts w:asciiTheme="minorHAnsi" w:hAnsiTheme="minorHAnsi" w:cstheme="minorHAnsi"/>
      </w:rPr>
      <w:instrText xml:space="preserve"> PAGE   \* MERGEFORMAT </w:instrText>
    </w:r>
    <w:r w:rsidRPr="00BB6C02">
      <w:rPr>
        <w:rFonts w:asciiTheme="minorHAnsi" w:hAnsiTheme="minorHAnsi" w:cstheme="minorHAnsi"/>
      </w:rPr>
      <w:fldChar w:fldCharType="separate"/>
    </w:r>
    <w:r w:rsidRPr="00BB6C02">
      <w:rPr>
        <w:rFonts w:asciiTheme="minorHAnsi" w:hAnsiTheme="minorHAnsi" w:cstheme="minorHAnsi"/>
      </w:rPr>
      <w:t>2</w:t>
    </w:r>
    <w:r w:rsidRPr="00BB6C02">
      <w:rPr>
        <w:rFonts w:asciiTheme="minorHAnsi" w:hAnsiTheme="minorHAnsi" w:cstheme="minorHAnsi"/>
        <w:noProof/>
      </w:rPr>
      <w:fldChar w:fldCharType="end"/>
    </w:r>
  </w:p>
  <w:p w14:paraId="706E7375" w14:textId="77777777" w:rsidR="00182D9E" w:rsidRDefault="00182D9E"/>
  <w:p w14:paraId="2471549F" w14:textId="77777777" w:rsidR="00182D9E" w:rsidRDefault="00182D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22D99" w14:textId="77777777" w:rsidR="00542763" w:rsidRDefault="00542763">
      <w:r>
        <w:separator/>
      </w:r>
    </w:p>
  </w:footnote>
  <w:footnote w:type="continuationSeparator" w:id="0">
    <w:p w14:paraId="382822AA" w14:textId="77777777" w:rsidR="00542763" w:rsidRDefault="00542763">
      <w:r>
        <w:continuationSeparator/>
      </w:r>
    </w:p>
  </w:footnote>
  <w:footnote w:type="continuationNotice" w:id="1">
    <w:p w14:paraId="3F9CB124" w14:textId="77777777" w:rsidR="00542763" w:rsidRDefault="005427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3BA5D" w14:textId="77777777" w:rsidR="003C75B0" w:rsidRDefault="003C75B0" w:rsidP="00112756">
    <w:pPr>
      <w:pStyle w:val="Header"/>
      <w:jc w:val="right"/>
      <w:rPr>
        <w:b/>
        <w:bCs/>
        <w:sz w:val="22"/>
        <w:szCs w:val="22"/>
      </w:rPr>
    </w:pPr>
  </w:p>
  <w:p w14:paraId="2D99E219" w14:textId="77777777" w:rsidR="003C75B0" w:rsidRDefault="003C75B0" w:rsidP="00112756">
    <w:pPr>
      <w:pStyle w:val="Header"/>
      <w:jc w:val="right"/>
      <w:rPr>
        <w:b/>
        <w:bCs/>
        <w:sz w:val="22"/>
        <w:szCs w:val="22"/>
      </w:rPr>
    </w:pPr>
  </w:p>
  <w:p w14:paraId="282299B0" w14:textId="689169EF" w:rsidR="004D696D" w:rsidRPr="00F00E36" w:rsidRDefault="00112756" w:rsidP="00112756">
    <w:pPr>
      <w:pStyle w:val="Header"/>
      <w:jc w:val="right"/>
      <w:rPr>
        <w:rFonts w:asciiTheme="minorHAnsi" w:hAnsiTheme="minorHAnsi" w:cstheme="minorHAnsi"/>
        <w:b/>
        <w:bCs/>
        <w:sz w:val="22"/>
        <w:szCs w:val="22"/>
      </w:rPr>
    </w:pPr>
    <w:r w:rsidRPr="00F00E36">
      <w:rPr>
        <w:rFonts w:asciiTheme="minorHAnsi" w:hAnsiTheme="minorHAnsi" w:cstheme="minorHAnsi"/>
        <w:b/>
        <w:bCs/>
        <w:sz w:val="22"/>
        <w:szCs w:val="22"/>
      </w:rPr>
      <w:t>Hearing Agenda</w:t>
    </w:r>
  </w:p>
  <w:p w14:paraId="7BC98A75" w14:textId="77777777" w:rsidR="004D696D" w:rsidRPr="00F00E36" w:rsidRDefault="004D696D">
    <w:pPr>
      <w:pStyle w:val="Header"/>
      <w:rPr>
        <w:rFonts w:asciiTheme="minorHAnsi" w:hAnsiTheme="minorHAnsi" w:cstheme="minorHAnsi"/>
      </w:rPr>
    </w:pPr>
  </w:p>
  <w:p w14:paraId="021B4D7B" w14:textId="77777777" w:rsidR="004D696D" w:rsidRDefault="004D69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434F9" w14:textId="0479795E" w:rsidR="00703FDF" w:rsidRDefault="004249D3" w:rsidP="001D56B4">
    <w:pPr>
      <w:pStyle w:val="Header"/>
      <w:ind w:left="-1080"/>
      <w:jc w:val="right"/>
      <w:rPr>
        <w:b/>
        <w:bCs/>
      </w:rPr>
    </w:pPr>
    <w:r>
      <w:rPr>
        <w:b/>
        <w:bCs/>
        <w:noProof/>
      </w:rPr>
      <w:drawing>
        <wp:inline distT="0" distB="0" distL="0" distR="0" wp14:anchorId="15CD0C0D" wp14:editId="0749CDFF">
          <wp:extent cx="7779385" cy="2060575"/>
          <wp:effectExtent l="0" t="0" r="0" b="0"/>
          <wp:docPr id="1275646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9385" cy="2060575"/>
                  </a:xfrm>
                  <a:prstGeom prst="rect">
                    <a:avLst/>
                  </a:prstGeom>
                  <a:noFill/>
                </pic:spPr>
              </pic:pic>
            </a:graphicData>
          </a:graphic>
        </wp:inline>
      </w:drawing>
    </w:r>
  </w:p>
  <w:p w14:paraId="6EDC1F94" w14:textId="6A33C1EF" w:rsidR="00EA326A" w:rsidRPr="00BB6C02" w:rsidRDefault="00ED6BAC" w:rsidP="005444FE">
    <w:pPr>
      <w:pStyle w:val="Header"/>
      <w:jc w:val="right"/>
      <w:rPr>
        <w:rFonts w:asciiTheme="minorHAnsi" w:hAnsiTheme="minorHAnsi" w:cstheme="minorHAnsi"/>
        <w:b/>
        <w:bCs/>
        <w:sz w:val="22"/>
        <w:szCs w:val="22"/>
      </w:rPr>
    </w:pPr>
    <w:r w:rsidRPr="00BB6C02">
      <w:rPr>
        <w:rFonts w:asciiTheme="minorHAnsi" w:hAnsiTheme="minorHAnsi" w:cstheme="minorHAnsi"/>
        <w:b/>
        <w:bCs/>
      </w:rPr>
      <w:t>H</w:t>
    </w:r>
    <w:r w:rsidRPr="00BB6C02">
      <w:rPr>
        <w:rFonts w:asciiTheme="minorHAnsi" w:hAnsiTheme="minorHAnsi" w:cstheme="minorHAnsi"/>
        <w:b/>
        <w:bCs/>
        <w:sz w:val="22"/>
        <w:szCs w:val="22"/>
      </w:rPr>
      <w:t>earing</w:t>
    </w:r>
    <w:r w:rsidR="00AE0C63" w:rsidRPr="00BB6C02">
      <w:rPr>
        <w:rFonts w:asciiTheme="minorHAnsi" w:hAnsiTheme="minorHAnsi" w:cstheme="minorHAnsi"/>
        <w:b/>
        <w:bCs/>
        <w:sz w:val="22"/>
        <w:szCs w:val="22"/>
      </w:rPr>
      <w:t xml:space="preserve"> Agenda</w:t>
    </w:r>
  </w:p>
  <w:p w14:paraId="5F0E7E98" w14:textId="77777777" w:rsidR="00EA326A" w:rsidRDefault="00EA326A"/>
</w:hdr>
</file>

<file path=word/intelligence2.xml><?xml version="1.0" encoding="utf-8"?>
<int2:intelligence xmlns:int2="http://schemas.microsoft.com/office/intelligence/2020/intelligence" xmlns:oel="http://schemas.microsoft.com/office/2019/extlst">
  <int2:observations>
    <int2:textHash int2:hashCode="hQE88xiVl+/UaY" int2:id="HMdStHXT">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85A20ACA"/>
    <w:lvl w:ilvl="0">
      <w:start w:val="1"/>
      <w:numFmt w:val="decimal"/>
      <w:pStyle w:val="ListNumber4"/>
      <w:lvlText w:val="%1."/>
      <w:lvlJc w:val="left"/>
      <w:pPr>
        <w:tabs>
          <w:tab w:val="num" w:pos="2790"/>
        </w:tabs>
        <w:ind w:left="2790" w:hanging="360"/>
      </w:pPr>
    </w:lvl>
  </w:abstractNum>
  <w:abstractNum w:abstractNumId="1" w15:restartNumberingAfterBreak="0">
    <w:nsid w:val="FFFFFF88"/>
    <w:multiLevelType w:val="singleLevel"/>
    <w:tmpl w:val="0AEAF19E"/>
    <w:lvl w:ilvl="0">
      <w:start w:val="1"/>
      <w:numFmt w:val="decimal"/>
      <w:pStyle w:val="ListNumber"/>
      <w:lvlText w:val="%1."/>
      <w:lvlJc w:val="left"/>
      <w:pPr>
        <w:tabs>
          <w:tab w:val="num" w:pos="360"/>
        </w:tabs>
        <w:ind w:left="360" w:hanging="360"/>
      </w:pPr>
    </w:lvl>
  </w:abstractNum>
  <w:abstractNum w:abstractNumId="2" w15:restartNumberingAfterBreak="0">
    <w:nsid w:val="00000402"/>
    <w:multiLevelType w:val="multilevel"/>
    <w:tmpl w:val="EE5A7DAC"/>
    <w:lvl w:ilvl="0">
      <w:start w:val="1"/>
      <w:numFmt w:val="lowerLetter"/>
      <w:lvlText w:val="%1."/>
      <w:lvlJc w:val="left"/>
      <w:pPr>
        <w:ind w:left="1080" w:hanging="360"/>
      </w:pPr>
      <w:rPr>
        <w:rFonts w:ascii="Calibri" w:hAnsi="Calibri" w:cs="Calibri" w:hint="default"/>
        <w:b w:val="0"/>
        <w:bCs w:val="0"/>
        <w:i w:val="0"/>
        <w:iCs w:val="0"/>
        <w:spacing w:val="-2"/>
        <w:w w:val="97"/>
        <w:sz w:val="22"/>
        <w:szCs w:val="22"/>
      </w:rPr>
    </w:lvl>
    <w:lvl w:ilvl="1">
      <w:numFmt w:val="bullet"/>
      <w:lvlText w:val="•"/>
      <w:lvlJc w:val="left"/>
      <w:pPr>
        <w:ind w:left="1980" w:hanging="360"/>
      </w:pPr>
    </w:lvl>
    <w:lvl w:ilvl="2">
      <w:numFmt w:val="bullet"/>
      <w:lvlText w:val="•"/>
      <w:lvlJc w:val="left"/>
      <w:pPr>
        <w:ind w:left="2880" w:hanging="360"/>
      </w:pPr>
    </w:lvl>
    <w:lvl w:ilvl="3">
      <w:numFmt w:val="bullet"/>
      <w:lvlText w:val="•"/>
      <w:lvlJc w:val="left"/>
      <w:pPr>
        <w:ind w:left="3780" w:hanging="360"/>
      </w:pPr>
    </w:lvl>
    <w:lvl w:ilvl="4">
      <w:numFmt w:val="bullet"/>
      <w:lvlText w:val="•"/>
      <w:lvlJc w:val="left"/>
      <w:pPr>
        <w:ind w:left="4680" w:hanging="360"/>
      </w:pPr>
    </w:lvl>
    <w:lvl w:ilvl="5">
      <w:numFmt w:val="bullet"/>
      <w:lvlText w:val="•"/>
      <w:lvlJc w:val="left"/>
      <w:pPr>
        <w:ind w:left="5580" w:hanging="360"/>
      </w:pPr>
    </w:lvl>
    <w:lvl w:ilvl="6">
      <w:numFmt w:val="bullet"/>
      <w:lvlText w:val="•"/>
      <w:lvlJc w:val="left"/>
      <w:pPr>
        <w:ind w:left="6480" w:hanging="360"/>
      </w:pPr>
    </w:lvl>
    <w:lvl w:ilvl="7">
      <w:numFmt w:val="bullet"/>
      <w:lvlText w:val="•"/>
      <w:lvlJc w:val="left"/>
      <w:pPr>
        <w:ind w:left="7380" w:hanging="360"/>
      </w:pPr>
    </w:lvl>
    <w:lvl w:ilvl="8">
      <w:numFmt w:val="bullet"/>
      <w:lvlText w:val="•"/>
      <w:lvlJc w:val="left"/>
      <w:pPr>
        <w:ind w:left="8280" w:hanging="360"/>
      </w:pPr>
    </w:lvl>
  </w:abstractNum>
  <w:abstractNum w:abstractNumId="3" w15:restartNumberingAfterBreak="0">
    <w:nsid w:val="01067BD8"/>
    <w:multiLevelType w:val="hybridMultilevel"/>
    <w:tmpl w:val="D0DE5C74"/>
    <w:lvl w:ilvl="0" w:tplc="E954BD54">
      <w:start w:val="1"/>
      <w:numFmt w:val="lowerLetter"/>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062A1849"/>
    <w:multiLevelType w:val="hybridMultilevel"/>
    <w:tmpl w:val="B6987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6DD7204"/>
    <w:multiLevelType w:val="hybridMultilevel"/>
    <w:tmpl w:val="5816AF80"/>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07CC3F91"/>
    <w:multiLevelType w:val="hybridMultilevel"/>
    <w:tmpl w:val="E1DAE8E0"/>
    <w:lvl w:ilvl="0" w:tplc="58729E64">
      <w:start w:val="33"/>
      <w:numFmt w:val="decimal"/>
      <w:lvlText w:val="%1."/>
      <w:lvlJc w:val="left"/>
      <w:pPr>
        <w:ind w:left="3060" w:hanging="360"/>
      </w:pPr>
      <w:rPr>
        <w:rFonts w:hint="default"/>
        <w:i w:val="0"/>
        <w:i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F36EA8"/>
    <w:multiLevelType w:val="hybridMultilevel"/>
    <w:tmpl w:val="FF10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3E5785"/>
    <w:multiLevelType w:val="hybridMultilevel"/>
    <w:tmpl w:val="6EFC2FBE"/>
    <w:lvl w:ilvl="0" w:tplc="FFFFFFFF">
      <w:start w:val="3"/>
      <w:numFmt w:val="lowerLetter"/>
      <w:lvlText w:val="%1."/>
      <w:lvlJc w:val="left"/>
      <w:pPr>
        <w:ind w:left="2880" w:hanging="360"/>
      </w:pPr>
      <w:rPr>
        <w:rFonts w:hint="default"/>
        <w:sz w:val="20"/>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9" w15:restartNumberingAfterBreak="0">
    <w:nsid w:val="19F86C47"/>
    <w:multiLevelType w:val="singleLevel"/>
    <w:tmpl w:val="B9DE2D74"/>
    <w:lvl w:ilvl="0">
      <w:start w:val="1"/>
      <w:numFmt w:val="lowerLetter"/>
      <w:pStyle w:val="ListNumber2"/>
      <w:lvlText w:val="%1."/>
      <w:lvlJc w:val="left"/>
      <w:pPr>
        <w:tabs>
          <w:tab w:val="num" w:pos="0"/>
        </w:tabs>
        <w:ind w:left="1440" w:hanging="720"/>
      </w:pPr>
    </w:lvl>
  </w:abstractNum>
  <w:abstractNum w:abstractNumId="10" w15:restartNumberingAfterBreak="0">
    <w:nsid w:val="1A794905"/>
    <w:multiLevelType w:val="hybridMultilevel"/>
    <w:tmpl w:val="16AC3A16"/>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1224549"/>
    <w:multiLevelType w:val="hybridMultilevel"/>
    <w:tmpl w:val="C9AA2602"/>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13" w15:restartNumberingAfterBreak="0">
    <w:nsid w:val="22140388"/>
    <w:multiLevelType w:val="hybridMultilevel"/>
    <w:tmpl w:val="38C89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5729DF"/>
    <w:multiLevelType w:val="multilevel"/>
    <w:tmpl w:val="9CAE65F4"/>
    <w:lvl w:ilvl="0">
      <w:start w:val="1"/>
      <w:numFmt w:val="bullet"/>
      <w:pStyle w:val="AonBullet1"/>
      <w:lvlText w:val=""/>
      <w:lvlJc w:val="left"/>
      <w:pPr>
        <w:tabs>
          <w:tab w:val="num" w:pos="360"/>
        </w:tabs>
        <w:ind w:left="360" w:hanging="360"/>
      </w:pPr>
      <w:rPr>
        <w:rFonts w:ascii="Wingdings" w:hAnsi="Wingdings" w:cs="Times New Roman" w:hint="default"/>
        <w:color w:val="auto"/>
        <w:sz w:val="20"/>
        <w:szCs w:val="20"/>
      </w:rPr>
    </w:lvl>
    <w:lvl w:ilvl="1">
      <w:start w:val="1"/>
      <w:numFmt w:val="bullet"/>
      <w:pStyle w:val="AonBullet2"/>
      <w:lvlText w:val="–"/>
      <w:lvlJc w:val="left"/>
      <w:pPr>
        <w:tabs>
          <w:tab w:val="num" w:pos="720"/>
        </w:tabs>
        <w:ind w:left="720" w:hanging="360"/>
      </w:pPr>
      <w:rPr>
        <w:rFonts w:ascii="Arial" w:hAnsi="Arial" w:cs="Times New Roman" w:hint="default"/>
        <w:b/>
        <w:i w:val="0"/>
        <w:color w:val="auto"/>
      </w:rPr>
    </w:lvl>
    <w:lvl w:ilvl="2">
      <w:start w:val="1"/>
      <w:numFmt w:val="bullet"/>
      <w:pStyle w:val="AonBullet3"/>
      <w:lvlText w:val=""/>
      <w:lvlJc w:val="left"/>
      <w:pPr>
        <w:tabs>
          <w:tab w:val="num" w:pos="1080"/>
        </w:tabs>
        <w:ind w:left="1080" w:hanging="360"/>
      </w:pPr>
      <w:rPr>
        <w:rFonts w:ascii="Wingdings" w:hAnsi="Wingdings" w:cs="Times New Roman" w:hint="default"/>
        <w:szCs w:val="16"/>
      </w:rPr>
    </w:lvl>
    <w:lvl w:ilvl="3">
      <w:start w:val="1"/>
      <w:numFmt w:val="bullet"/>
      <w:pStyle w:val="AonBullet4"/>
      <w:lvlText w:val="•"/>
      <w:lvlJc w:val="left"/>
      <w:pPr>
        <w:tabs>
          <w:tab w:val="num" w:pos="1440"/>
        </w:tabs>
        <w:ind w:left="1440" w:hanging="360"/>
      </w:pPr>
      <w:rPr>
        <w:rFonts w:ascii="Arial" w:hAnsi="Arial" w:cs="Times New Roman" w:hint="default"/>
        <w:sz w:val="20"/>
        <w:szCs w:val="20"/>
      </w:rPr>
    </w:lvl>
    <w:lvl w:ilvl="4">
      <w:start w:val="1"/>
      <w:numFmt w:val="bullet"/>
      <w:pStyle w:val="AonBullet5"/>
      <w:lvlText w:val=""/>
      <w:lvlJc w:val="left"/>
      <w:pPr>
        <w:tabs>
          <w:tab w:val="num" w:pos="1800"/>
        </w:tabs>
        <w:ind w:left="1800" w:hanging="360"/>
      </w:pPr>
      <w:rPr>
        <w:rFonts w:ascii="Symbol" w:hAnsi="Symbol" w:cs="Times New Roman" w:hint="default"/>
      </w:rPr>
    </w:lvl>
    <w:lvl w:ilvl="5">
      <w:start w:val="1"/>
      <w:numFmt w:val="bullet"/>
      <w:lvlText w:val="-"/>
      <w:lvlJc w:val="left"/>
      <w:pPr>
        <w:tabs>
          <w:tab w:val="num" w:pos="3240"/>
        </w:tabs>
        <w:ind w:left="3240" w:hanging="360"/>
      </w:pPr>
      <w:rPr>
        <w:rFonts w:ascii="Courier New" w:hAnsi="Courier New" w:cs="Times New Roman" w:hint="default"/>
        <w:color w:val="auto"/>
      </w:rPr>
    </w:lvl>
    <w:lvl w:ilvl="6">
      <w:start w:val="1"/>
      <w:numFmt w:val="bullet"/>
      <w:lvlText w:val=""/>
      <w:lvlJc w:val="left"/>
      <w:pPr>
        <w:tabs>
          <w:tab w:val="num" w:pos="3960"/>
        </w:tabs>
        <w:ind w:left="3960" w:hanging="360"/>
      </w:pPr>
      <w:rPr>
        <w:rFonts w:ascii="Wingdings" w:hAnsi="Wingdings" w:cs="Times New Roman"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25E161D8"/>
    <w:multiLevelType w:val="hybridMultilevel"/>
    <w:tmpl w:val="CEDE9BDC"/>
    <w:lvl w:ilvl="0" w:tplc="2E6A15A0">
      <w:start w:val="1"/>
      <w:numFmt w:val="lowerLetter"/>
      <w:lvlText w:val="%1."/>
      <w:lvlJc w:val="left"/>
      <w:pPr>
        <w:tabs>
          <w:tab w:val="num" w:pos="0"/>
        </w:tabs>
        <w:ind w:left="1440" w:hanging="720"/>
      </w:pPr>
      <w:rPr>
        <w:rFonts w:hint="default"/>
      </w:rPr>
    </w:lvl>
    <w:lvl w:ilvl="1" w:tplc="5F049F2C">
      <w:start w:val="1"/>
      <w:numFmt w:val="lowerRoman"/>
      <w:pStyle w:val="ListNumber3"/>
      <w:lvlText w:val="%2."/>
      <w:lvlJc w:val="left"/>
      <w:pPr>
        <w:tabs>
          <w:tab w:val="num" w:pos="2160"/>
        </w:tabs>
        <w:ind w:left="216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7" w15:restartNumberingAfterBreak="0">
    <w:nsid w:val="2D2D4EDF"/>
    <w:multiLevelType w:val="multilevel"/>
    <w:tmpl w:val="5D480C1E"/>
    <w:lvl w:ilvl="0">
      <w:start w:val="1"/>
      <w:numFmt w:val="bullet"/>
      <w:pStyle w:val="BulletDS"/>
      <w:lvlText w:val="■"/>
      <w:lvlJc w:val="left"/>
      <w:pPr>
        <w:tabs>
          <w:tab w:val="num" w:pos="792"/>
        </w:tabs>
        <w:ind w:left="648" w:hanging="216"/>
      </w:pPr>
      <w:rPr>
        <w:rFonts w:ascii="Times New Roman" w:hAnsi="Times New Roman" w:cs="Times New Roman" w:hint="default"/>
        <w:b w:val="0"/>
        <w:bCs w:val="0"/>
        <w:i w:val="0"/>
        <w:iCs w:val="0"/>
        <w:position w:val="2"/>
        <w:sz w:val="23"/>
        <w:szCs w:val="23"/>
      </w:rPr>
    </w:lvl>
    <w:lvl w:ilvl="1">
      <w:start w:val="17"/>
      <w:numFmt w:val="bullet"/>
      <w:pStyle w:val="EmDashDS"/>
      <w:lvlText w:val=""/>
      <w:lvlJc w:val="left"/>
      <w:pPr>
        <w:tabs>
          <w:tab w:val="num" w:pos="1008"/>
        </w:tabs>
        <w:ind w:left="1008" w:hanging="360"/>
      </w:pPr>
      <w:rPr>
        <w:rFonts w:ascii="Symbol" w:hAnsi="Symbol" w:cs="Symbol" w:hint="default"/>
        <w:b w:val="0"/>
        <w:bCs w:val="0"/>
        <w:i w:val="0"/>
        <w:iCs w:val="0"/>
        <w:position w:val="2"/>
        <w:sz w:val="23"/>
        <w:szCs w:val="23"/>
      </w:rPr>
    </w:lvl>
    <w:lvl w:ilvl="2">
      <w:start w:val="1"/>
      <w:numFmt w:val="bullet"/>
      <w:lvlRestart w:val="0"/>
      <w:pStyle w:val="EnDashDS"/>
      <w:lvlText w:val="–"/>
      <w:lvlJc w:val="left"/>
      <w:pPr>
        <w:tabs>
          <w:tab w:val="num" w:pos="1325"/>
        </w:tabs>
        <w:ind w:left="1166" w:hanging="201"/>
      </w:pPr>
      <w:rPr>
        <w:rFonts w:ascii="Times" w:hAnsi="Times" w:cs="Times" w:hint="default"/>
        <w:b w:val="0"/>
        <w:bCs w:val="0"/>
        <w:i w:val="0"/>
        <w:iCs w:val="0"/>
        <w:sz w:val="23"/>
        <w:szCs w:val="23"/>
      </w:rPr>
    </w:lvl>
    <w:lvl w:ilvl="3">
      <w:start w:val="1"/>
      <w:numFmt w:val="none"/>
      <w:lvlText w:val=""/>
      <w:lvlJc w:val="left"/>
      <w:pPr>
        <w:tabs>
          <w:tab w:val="num" w:pos="1872"/>
        </w:tabs>
        <w:ind w:left="1872" w:hanging="360"/>
      </w:pPr>
      <w:rPr>
        <w:rFonts w:hint="default"/>
      </w:rPr>
    </w:lvl>
    <w:lvl w:ilvl="4">
      <w:start w:val="1"/>
      <w:numFmt w:val="none"/>
      <w:lvlText w:val=""/>
      <w:lvlJc w:val="left"/>
      <w:pPr>
        <w:tabs>
          <w:tab w:val="num" w:pos="2232"/>
        </w:tabs>
        <w:ind w:left="2232" w:hanging="360"/>
      </w:pPr>
      <w:rPr>
        <w:rFonts w:hint="default"/>
      </w:rPr>
    </w:lvl>
    <w:lvl w:ilvl="5">
      <w:start w:val="1"/>
      <w:numFmt w:val="none"/>
      <w:lvlText w:val=""/>
      <w:lvlJc w:val="left"/>
      <w:pPr>
        <w:tabs>
          <w:tab w:val="num" w:pos="2592"/>
        </w:tabs>
        <w:ind w:left="2592" w:hanging="360"/>
      </w:pPr>
      <w:rPr>
        <w:rFonts w:hint="default"/>
      </w:rPr>
    </w:lvl>
    <w:lvl w:ilvl="6">
      <w:start w:val="1"/>
      <w:numFmt w:val="none"/>
      <w:lvlText w:val=""/>
      <w:lvlJc w:val="left"/>
      <w:pPr>
        <w:tabs>
          <w:tab w:val="num" w:pos="2952"/>
        </w:tabs>
        <w:ind w:left="2952" w:hanging="360"/>
      </w:pPr>
      <w:rPr>
        <w:rFonts w:hint="default"/>
      </w:rPr>
    </w:lvl>
    <w:lvl w:ilvl="7">
      <w:start w:val="1"/>
      <w:numFmt w:val="none"/>
      <w:lvlText w:val=""/>
      <w:lvlJc w:val="left"/>
      <w:pPr>
        <w:tabs>
          <w:tab w:val="num" w:pos="3312"/>
        </w:tabs>
        <w:ind w:left="3312" w:hanging="360"/>
      </w:pPr>
      <w:rPr>
        <w:rFonts w:hint="default"/>
      </w:rPr>
    </w:lvl>
    <w:lvl w:ilvl="8">
      <w:start w:val="1"/>
      <w:numFmt w:val="none"/>
      <w:lvlText w:val=""/>
      <w:lvlJc w:val="left"/>
      <w:pPr>
        <w:tabs>
          <w:tab w:val="num" w:pos="3672"/>
        </w:tabs>
        <w:ind w:left="3672" w:hanging="360"/>
      </w:pPr>
      <w:rPr>
        <w:rFonts w:hint="default"/>
      </w:rPr>
    </w:lvl>
  </w:abstractNum>
  <w:abstractNum w:abstractNumId="18" w15:restartNumberingAfterBreak="0">
    <w:nsid w:val="2DC8068E"/>
    <w:multiLevelType w:val="hybridMultilevel"/>
    <w:tmpl w:val="3F0C3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E625F4"/>
    <w:multiLevelType w:val="hybridMultilevel"/>
    <w:tmpl w:val="91BA1B22"/>
    <w:lvl w:ilvl="0" w:tplc="3A30D17C">
      <w:start w:val="1"/>
      <w:numFmt w:val="bullet"/>
      <w:pStyle w:val="HangIndent0a"/>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31C63A75"/>
    <w:multiLevelType w:val="hybridMultilevel"/>
    <w:tmpl w:val="A5FC66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4555FBD"/>
    <w:multiLevelType w:val="hybridMultilevel"/>
    <w:tmpl w:val="C73A8724"/>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23" w15:restartNumberingAfterBreak="0">
    <w:nsid w:val="3A965DBE"/>
    <w:multiLevelType w:val="hybridMultilevel"/>
    <w:tmpl w:val="4C7E12F8"/>
    <w:lvl w:ilvl="0" w:tplc="2812963C">
      <w:start w:val="1"/>
      <w:numFmt w:val="bullet"/>
      <w:lvlText w:val=""/>
      <w:lvlJc w:val="left"/>
      <w:pPr>
        <w:tabs>
          <w:tab w:val="num" w:pos="1080"/>
        </w:tabs>
        <w:ind w:left="1080" w:hanging="360"/>
      </w:pPr>
      <w:rPr>
        <w:rFonts w:ascii="Symbol" w:hAnsi="Symbol" w:hint="default"/>
        <w:sz w:val="16"/>
      </w:rPr>
    </w:lvl>
    <w:lvl w:ilvl="1" w:tplc="E230EDDC">
      <w:start w:val="1"/>
      <w:numFmt w:val="bullet"/>
      <w:pStyle w:val="ListContinue"/>
      <w:lvlText w:val=""/>
      <w:lvlJc w:val="left"/>
      <w:pPr>
        <w:tabs>
          <w:tab w:val="num" w:pos="1260"/>
        </w:tabs>
        <w:ind w:left="1260" w:hanging="360"/>
      </w:pPr>
      <w:rPr>
        <w:rFonts w:ascii="Wingdings" w:hAnsi="Wingdings" w:hint="default"/>
      </w:rPr>
    </w:lvl>
    <w:lvl w:ilvl="2" w:tplc="AAAC3728" w:tentative="1">
      <w:start w:val="1"/>
      <w:numFmt w:val="bullet"/>
      <w:lvlText w:val=""/>
      <w:lvlJc w:val="left"/>
      <w:pPr>
        <w:tabs>
          <w:tab w:val="num" w:pos="2520"/>
        </w:tabs>
        <w:ind w:left="2520" w:hanging="360"/>
      </w:pPr>
      <w:rPr>
        <w:rFonts w:ascii="Wingdings" w:hAnsi="Wingdings" w:hint="default"/>
      </w:rPr>
    </w:lvl>
    <w:lvl w:ilvl="3" w:tplc="6F582400" w:tentative="1">
      <w:start w:val="1"/>
      <w:numFmt w:val="bullet"/>
      <w:lvlText w:val=""/>
      <w:lvlJc w:val="left"/>
      <w:pPr>
        <w:tabs>
          <w:tab w:val="num" w:pos="3240"/>
        </w:tabs>
        <w:ind w:left="3240" w:hanging="360"/>
      </w:pPr>
      <w:rPr>
        <w:rFonts w:ascii="Symbol" w:hAnsi="Symbol" w:hint="default"/>
      </w:rPr>
    </w:lvl>
    <w:lvl w:ilvl="4" w:tplc="8A960964" w:tentative="1">
      <w:start w:val="1"/>
      <w:numFmt w:val="bullet"/>
      <w:lvlText w:val="o"/>
      <w:lvlJc w:val="left"/>
      <w:pPr>
        <w:tabs>
          <w:tab w:val="num" w:pos="3960"/>
        </w:tabs>
        <w:ind w:left="3960" w:hanging="360"/>
      </w:pPr>
      <w:rPr>
        <w:rFonts w:ascii="Courier New" w:hAnsi="Courier New" w:hint="default"/>
      </w:rPr>
    </w:lvl>
    <w:lvl w:ilvl="5" w:tplc="BBB0CD9E" w:tentative="1">
      <w:start w:val="1"/>
      <w:numFmt w:val="bullet"/>
      <w:lvlText w:val=""/>
      <w:lvlJc w:val="left"/>
      <w:pPr>
        <w:tabs>
          <w:tab w:val="num" w:pos="4680"/>
        </w:tabs>
        <w:ind w:left="4680" w:hanging="360"/>
      </w:pPr>
      <w:rPr>
        <w:rFonts w:ascii="Wingdings" w:hAnsi="Wingdings" w:hint="default"/>
      </w:rPr>
    </w:lvl>
    <w:lvl w:ilvl="6" w:tplc="D604E474" w:tentative="1">
      <w:start w:val="1"/>
      <w:numFmt w:val="bullet"/>
      <w:lvlText w:val=""/>
      <w:lvlJc w:val="left"/>
      <w:pPr>
        <w:tabs>
          <w:tab w:val="num" w:pos="5400"/>
        </w:tabs>
        <w:ind w:left="5400" w:hanging="360"/>
      </w:pPr>
      <w:rPr>
        <w:rFonts w:ascii="Symbol" w:hAnsi="Symbol" w:hint="default"/>
      </w:rPr>
    </w:lvl>
    <w:lvl w:ilvl="7" w:tplc="B16C16E8" w:tentative="1">
      <w:start w:val="1"/>
      <w:numFmt w:val="bullet"/>
      <w:lvlText w:val="o"/>
      <w:lvlJc w:val="left"/>
      <w:pPr>
        <w:tabs>
          <w:tab w:val="num" w:pos="6120"/>
        </w:tabs>
        <w:ind w:left="6120" w:hanging="360"/>
      </w:pPr>
      <w:rPr>
        <w:rFonts w:ascii="Courier New" w:hAnsi="Courier New" w:hint="default"/>
      </w:rPr>
    </w:lvl>
    <w:lvl w:ilvl="8" w:tplc="2B30185C"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AE22D63"/>
    <w:multiLevelType w:val="hybridMultilevel"/>
    <w:tmpl w:val="53D478B2"/>
    <w:lvl w:ilvl="0" w:tplc="ED9C4368">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5" w15:restartNumberingAfterBreak="0">
    <w:nsid w:val="3C610598"/>
    <w:multiLevelType w:val="hybridMultilevel"/>
    <w:tmpl w:val="AB64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BB28CC"/>
    <w:multiLevelType w:val="hybridMultilevel"/>
    <w:tmpl w:val="9552D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73F70F7"/>
    <w:multiLevelType w:val="hybridMultilevel"/>
    <w:tmpl w:val="4412EFEA"/>
    <w:lvl w:ilvl="0" w:tplc="FFFFFFFF">
      <w:start w:val="1"/>
      <w:numFmt w:val="decimal"/>
      <w:lvlText w:val="%1."/>
      <w:lvlJc w:val="left"/>
      <w:pPr>
        <w:ind w:left="765" w:hanging="360"/>
      </w:pPr>
    </w:lvl>
    <w:lvl w:ilvl="1" w:tplc="FFFFFFFF" w:tentative="1">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28" w15:restartNumberingAfterBreak="0">
    <w:nsid w:val="4C3979A5"/>
    <w:multiLevelType w:val="multilevel"/>
    <w:tmpl w:val="365E208E"/>
    <w:lvl w:ilvl="0">
      <w:start w:val="17"/>
      <w:numFmt w:val="decimal"/>
      <w:lvlText w:val="%1."/>
      <w:lvlJc w:val="left"/>
      <w:pPr>
        <w:ind w:left="2532" w:hanging="720"/>
      </w:pPr>
      <w:rPr>
        <w:rFonts w:ascii="Arial" w:hAnsi="Arial" w:cs="Arial" w:hint="default"/>
        <w:b w:val="0"/>
        <w:bCs w:val="0"/>
        <w:i w:val="0"/>
        <w:iCs w:val="0"/>
        <w:spacing w:val="0"/>
        <w:w w:val="99"/>
        <w:sz w:val="20"/>
        <w:szCs w:val="20"/>
      </w:rPr>
    </w:lvl>
    <w:lvl w:ilvl="1">
      <w:numFmt w:val="bullet"/>
      <w:lvlText w:val="•"/>
      <w:lvlJc w:val="left"/>
      <w:pPr>
        <w:ind w:left="3480" w:hanging="720"/>
      </w:pPr>
      <w:rPr>
        <w:rFonts w:hint="default"/>
      </w:rPr>
    </w:lvl>
    <w:lvl w:ilvl="2">
      <w:numFmt w:val="bullet"/>
      <w:lvlText w:val="•"/>
      <w:lvlJc w:val="left"/>
      <w:pPr>
        <w:ind w:left="4428" w:hanging="720"/>
      </w:pPr>
      <w:rPr>
        <w:rFonts w:hint="default"/>
      </w:rPr>
    </w:lvl>
    <w:lvl w:ilvl="3">
      <w:numFmt w:val="bullet"/>
      <w:lvlText w:val="•"/>
      <w:lvlJc w:val="left"/>
      <w:pPr>
        <w:ind w:left="5376" w:hanging="720"/>
      </w:pPr>
      <w:rPr>
        <w:rFonts w:hint="default"/>
      </w:rPr>
    </w:lvl>
    <w:lvl w:ilvl="4">
      <w:numFmt w:val="bullet"/>
      <w:lvlText w:val="•"/>
      <w:lvlJc w:val="left"/>
      <w:pPr>
        <w:ind w:left="6324" w:hanging="720"/>
      </w:pPr>
      <w:rPr>
        <w:rFonts w:hint="default"/>
      </w:rPr>
    </w:lvl>
    <w:lvl w:ilvl="5">
      <w:numFmt w:val="bullet"/>
      <w:lvlText w:val="•"/>
      <w:lvlJc w:val="left"/>
      <w:pPr>
        <w:ind w:left="7272" w:hanging="720"/>
      </w:pPr>
      <w:rPr>
        <w:rFonts w:hint="default"/>
      </w:rPr>
    </w:lvl>
    <w:lvl w:ilvl="6">
      <w:numFmt w:val="bullet"/>
      <w:lvlText w:val="•"/>
      <w:lvlJc w:val="left"/>
      <w:pPr>
        <w:ind w:left="8220" w:hanging="720"/>
      </w:pPr>
      <w:rPr>
        <w:rFonts w:hint="default"/>
      </w:rPr>
    </w:lvl>
    <w:lvl w:ilvl="7">
      <w:numFmt w:val="bullet"/>
      <w:lvlText w:val="•"/>
      <w:lvlJc w:val="left"/>
      <w:pPr>
        <w:ind w:left="9168" w:hanging="720"/>
      </w:pPr>
      <w:rPr>
        <w:rFonts w:hint="default"/>
      </w:rPr>
    </w:lvl>
    <w:lvl w:ilvl="8">
      <w:numFmt w:val="bullet"/>
      <w:lvlText w:val="•"/>
      <w:lvlJc w:val="left"/>
      <w:pPr>
        <w:ind w:left="10116" w:hanging="720"/>
      </w:pPr>
      <w:rPr>
        <w:rFonts w:hint="default"/>
      </w:rPr>
    </w:lvl>
  </w:abstractNum>
  <w:abstractNum w:abstractNumId="29"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1709C4"/>
    <w:multiLevelType w:val="multilevel"/>
    <w:tmpl w:val="52585886"/>
    <w:lvl w:ilvl="0">
      <w:start w:val="10"/>
      <w:numFmt w:val="decimal"/>
      <w:pStyle w:val="no1"/>
      <w:lvlText w:val="%1."/>
      <w:lvlJc w:val="left"/>
      <w:pPr>
        <w:tabs>
          <w:tab w:val="num" w:pos="1440"/>
        </w:tabs>
        <w:ind w:left="720" w:firstLine="0"/>
      </w:pPr>
      <w:rPr>
        <w:rFonts w:hint="default"/>
        <w:i w:val="0"/>
      </w:rPr>
    </w:lvl>
    <w:lvl w:ilvl="1">
      <w:start w:val="1"/>
      <w:numFmt w:val="lowerLetter"/>
      <w:lvlText w:val="%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31" w15:restartNumberingAfterBreak="0">
    <w:nsid w:val="5CAB657F"/>
    <w:multiLevelType w:val="hybridMultilevel"/>
    <w:tmpl w:val="EFFC22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E193CEC"/>
    <w:multiLevelType w:val="singleLevel"/>
    <w:tmpl w:val="04090005"/>
    <w:lvl w:ilvl="0">
      <w:start w:val="1"/>
      <w:numFmt w:val="bullet"/>
      <w:pStyle w:val="ListBullet5"/>
      <w:lvlText w:val=""/>
      <w:lvlJc w:val="left"/>
      <w:pPr>
        <w:tabs>
          <w:tab w:val="num" w:pos="360"/>
        </w:tabs>
        <w:ind w:left="360" w:hanging="360"/>
      </w:pPr>
      <w:rPr>
        <w:rFonts w:ascii="Wingdings" w:hAnsi="Wingdings" w:hint="default"/>
      </w:rPr>
    </w:lvl>
  </w:abstractNum>
  <w:abstractNum w:abstractNumId="33" w15:restartNumberingAfterBreak="0">
    <w:nsid w:val="5F4359EF"/>
    <w:multiLevelType w:val="singleLevel"/>
    <w:tmpl w:val="347ABBE6"/>
    <w:lvl w:ilvl="0">
      <w:start w:val="5"/>
      <w:numFmt w:val="lowerRoman"/>
      <w:pStyle w:val="Indent0"/>
      <w:lvlText w:val="%1."/>
      <w:lvlJc w:val="left"/>
      <w:pPr>
        <w:tabs>
          <w:tab w:val="num" w:pos="2160"/>
        </w:tabs>
        <w:ind w:left="2160" w:hanging="720"/>
      </w:pPr>
      <w:rPr>
        <w:rFonts w:hint="default"/>
        <w:i w:val="0"/>
      </w:rPr>
    </w:lvl>
  </w:abstractNum>
  <w:abstractNum w:abstractNumId="34" w15:restartNumberingAfterBreak="0">
    <w:nsid w:val="60956CE8"/>
    <w:multiLevelType w:val="hybridMultilevel"/>
    <w:tmpl w:val="268AD6C4"/>
    <w:lvl w:ilvl="0" w:tplc="7EFC2AB8">
      <w:start w:val="27"/>
      <w:numFmt w:val="decimal"/>
      <w:pStyle w:val="1listcontinue"/>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5" w15:restartNumberingAfterBreak="0">
    <w:nsid w:val="65646D55"/>
    <w:multiLevelType w:val="hybridMultilevel"/>
    <w:tmpl w:val="E08013D0"/>
    <w:lvl w:ilvl="0" w:tplc="FFFFFFFF">
      <w:start w:val="1"/>
      <w:numFmt w:val="lowerLetter"/>
      <w:lvlText w:val="%1."/>
      <w:legacy w:legacy="1" w:legacySpace="0" w:legacyIndent="720"/>
      <w:lvlJc w:val="left"/>
      <w:pPr>
        <w:ind w:left="1440" w:hanging="720"/>
      </w:pPr>
    </w:lvl>
    <w:lvl w:ilvl="1" w:tplc="E2CEBE64">
      <w:start w:val="1"/>
      <w:numFmt w:val="lowerLetter"/>
      <w:lvlText w:val="(%2)"/>
      <w:lvlJc w:val="left"/>
      <w:pPr>
        <w:ind w:left="1440" w:hanging="360"/>
      </w:pPr>
      <w:rPr>
        <w:rFonts w:hint="default"/>
      </w:rPr>
    </w:lvl>
    <w:lvl w:ilvl="2" w:tplc="9416A54E">
      <w:start w:val="1"/>
      <w:numFmt w:val="decimal"/>
      <w:lvlText w:val="(%3)"/>
      <w:lvlJc w:val="left"/>
      <w:pPr>
        <w:ind w:left="2340" w:hanging="360"/>
      </w:pPr>
      <w:rPr>
        <w:rFonts w:hint="default"/>
      </w:rPr>
    </w:lvl>
    <w:lvl w:ilvl="3" w:tplc="697C39D8">
      <w:start w:val="1"/>
      <w:numFmt w:val="lowerLetter"/>
      <w:pStyle w:val="listcontinuea"/>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8E50107E">
      <w:start w:val="2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15D3AC0"/>
    <w:multiLevelType w:val="hybridMultilevel"/>
    <w:tmpl w:val="1312DAB2"/>
    <w:lvl w:ilvl="0" w:tplc="66F4298E">
      <w:start w:val="1"/>
      <w:numFmt w:val="decimal"/>
      <w:lvlText w:val="%1."/>
      <w:lvlJc w:val="left"/>
      <w:pPr>
        <w:ind w:left="1440" w:hanging="360"/>
      </w:pPr>
    </w:lvl>
    <w:lvl w:ilvl="1" w:tplc="AE36BDEC">
      <w:start w:val="1"/>
      <w:numFmt w:val="decimal"/>
      <w:lvlText w:val="%2."/>
      <w:lvlJc w:val="left"/>
      <w:pPr>
        <w:ind w:left="1440" w:hanging="360"/>
      </w:pPr>
    </w:lvl>
    <w:lvl w:ilvl="2" w:tplc="8826B010">
      <w:start w:val="1"/>
      <w:numFmt w:val="decimal"/>
      <w:lvlText w:val="%3."/>
      <w:lvlJc w:val="left"/>
      <w:pPr>
        <w:ind w:left="1440" w:hanging="360"/>
      </w:pPr>
    </w:lvl>
    <w:lvl w:ilvl="3" w:tplc="FD70485A">
      <w:start w:val="1"/>
      <w:numFmt w:val="decimal"/>
      <w:lvlText w:val="%4."/>
      <w:lvlJc w:val="left"/>
      <w:pPr>
        <w:ind w:left="1440" w:hanging="360"/>
      </w:pPr>
    </w:lvl>
    <w:lvl w:ilvl="4" w:tplc="F7C4A93C">
      <w:start w:val="1"/>
      <w:numFmt w:val="decimal"/>
      <w:lvlText w:val="%5."/>
      <w:lvlJc w:val="left"/>
      <w:pPr>
        <w:ind w:left="1440" w:hanging="360"/>
      </w:pPr>
    </w:lvl>
    <w:lvl w:ilvl="5" w:tplc="154EA8D0">
      <w:start w:val="1"/>
      <w:numFmt w:val="decimal"/>
      <w:lvlText w:val="%6."/>
      <w:lvlJc w:val="left"/>
      <w:pPr>
        <w:ind w:left="1440" w:hanging="360"/>
      </w:pPr>
    </w:lvl>
    <w:lvl w:ilvl="6" w:tplc="E55EF08C">
      <w:start w:val="1"/>
      <w:numFmt w:val="decimal"/>
      <w:lvlText w:val="%7."/>
      <w:lvlJc w:val="left"/>
      <w:pPr>
        <w:ind w:left="1440" w:hanging="360"/>
      </w:pPr>
    </w:lvl>
    <w:lvl w:ilvl="7" w:tplc="EF982022">
      <w:start w:val="1"/>
      <w:numFmt w:val="decimal"/>
      <w:lvlText w:val="%8."/>
      <w:lvlJc w:val="left"/>
      <w:pPr>
        <w:ind w:left="1440" w:hanging="360"/>
      </w:pPr>
    </w:lvl>
    <w:lvl w:ilvl="8" w:tplc="07189678">
      <w:start w:val="1"/>
      <w:numFmt w:val="decimal"/>
      <w:lvlText w:val="%9."/>
      <w:lvlJc w:val="left"/>
      <w:pPr>
        <w:ind w:left="1440" w:hanging="360"/>
      </w:pPr>
    </w:lvl>
  </w:abstractNum>
  <w:abstractNum w:abstractNumId="37" w15:restartNumberingAfterBreak="0">
    <w:nsid w:val="71A2206C"/>
    <w:multiLevelType w:val="hybridMultilevel"/>
    <w:tmpl w:val="0406A210"/>
    <w:lvl w:ilvl="0" w:tplc="C9847580">
      <w:start w:val="1"/>
      <w:numFmt w:val="decimal"/>
      <w:lvlText w:val="%1."/>
      <w:lvlJc w:val="left"/>
      <w:pPr>
        <w:ind w:left="2880" w:hanging="360"/>
      </w:pPr>
      <w:rPr>
        <w:b w:val="0"/>
        <w:bCs/>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8"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39" w15:restartNumberingAfterBreak="0">
    <w:nsid w:val="79F216CF"/>
    <w:multiLevelType w:val="hybridMultilevel"/>
    <w:tmpl w:val="6B88AC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A060D18"/>
    <w:multiLevelType w:val="hybridMultilevel"/>
    <w:tmpl w:val="AA2AABB6"/>
    <w:lvl w:ilvl="0" w:tplc="C29A1492">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B2C1C0F"/>
    <w:multiLevelType w:val="hybridMultilevel"/>
    <w:tmpl w:val="F7D0A880"/>
    <w:lvl w:ilvl="0" w:tplc="DAC43432">
      <w:start w:val="34"/>
      <w:numFmt w:val="decimal"/>
      <w:lvlText w:val="%1."/>
      <w:lvlJc w:val="left"/>
      <w:pPr>
        <w:ind w:left="3060" w:hanging="360"/>
      </w:pPr>
      <w:rPr>
        <w:rFonts w:hint="default"/>
        <w:i w:val="0"/>
        <w:iCs/>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052D78"/>
    <w:multiLevelType w:val="hybridMultilevel"/>
    <w:tmpl w:val="DFE4C602"/>
    <w:styleLink w:val="ImportedStyle141"/>
    <w:lvl w:ilvl="0" w:tplc="DFE4C60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1AACA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3687FC">
      <w:start w:val="1"/>
      <w:numFmt w:val="lowerRoman"/>
      <w:lvlText w:val="%3."/>
      <w:lvlJc w:val="left"/>
      <w:pPr>
        <w:ind w:left="180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5A39D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4E87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DAD9DA">
      <w:start w:val="1"/>
      <w:numFmt w:val="lowerRoman"/>
      <w:lvlText w:val="%6."/>
      <w:lvlJc w:val="left"/>
      <w:pPr>
        <w:ind w:left="396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24FBE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40BE0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483D36">
      <w:start w:val="1"/>
      <w:numFmt w:val="lowerRoman"/>
      <w:lvlText w:val="%9."/>
      <w:lvlJc w:val="left"/>
      <w:pPr>
        <w:ind w:left="612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731974835">
    <w:abstractNumId w:val="32"/>
  </w:num>
  <w:num w:numId="2" w16cid:durableId="313409114">
    <w:abstractNumId w:val="15"/>
  </w:num>
  <w:num w:numId="3" w16cid:durableId="412555847">
    <w:abstractNumId w:val="9"/>
  </w:num>
  <w:num w:numId="4" w16cid:durableId="1376615166">
    <w:abstractNumId w:val="23"/>
  </w:num>
  <w:num w:numId="5" w16cid:durableId="1817603033">
    <w:abstractNumId w:val="1"/>
  </w:num>
  <w:num w:numId="6" w16cid:durableId="1574855339">
    <w:abstractNumId w:val="17"/>
  </w:num>
  <w:num w:numId="7" w16cid:durableId="724374028">
    <w:abstractNumId w:val="12"/>
  </w:num>
  <w:num w:numId="8" w16cid:durableId="2004814368">
    <w:abstractNumId w:val="19"/>
  </w:num>
  <w:num w:numId="9" w16cid:durableId="492455730">
    <w:abstractNumId w:val="16"/>
  </w:num>
  <w:num w:numId="10" w16cid:durableId="11495999">
    <w:abstractNumId w:val="14"/>
  </w:num>
  <w:num w:numId="11" w16cid:durableId="1966689482">
    <w:abstractNumId w:val="0"/>
  </w:num>
  <w:num w:numId="12" w16cid:durableId="344523570">
    <w:abstractNumId w:val="42"/>
  </w:num>
  <w:num w:numId="13" w16cid:durableId="1704674376">
    <w:abstractNumId w:val="29"/>
  </w:num>
  <w:num w:numId="14" w16cid:durableId="233783398">
    <w:abstractNumId w:val="35"/>
  </w:num>
  <w:num w:numId="15" w16cid:durableId="194657738">
    <w:abstractNumId w:val="22"/>
  </w:num>
  <w:num w:numId="16" w16cid:durableId="1473207635">
    <w:abstractNumId w:val="38"/>
  </w:num>
  <w:num w:numId="17" w16cid:durableId="724109315">
    <w:abstractNumId w:val="34"/>
  </w:num>
  <w:num w:numId="18" w16cid:durableId="323512318">
    <w:abstractNumId w:val="30"/>
  </w:num>
  <w:num w:numId="19" w16cid:durableId="593131126">
    <w:abstractNumId w:val="33"/>
  </w:num>
  <w:num w:numId="20" w16cid:durableId="89350642">
    <w:abstractNumId w:val="10"/>
  </w:num>
  <w:num w:numId="21" w16cid:durableId="2099864386">
    <w:abstractNumId w:val="37"/>
  </w:num>
  <w:num w:numId="22" w16cid:durableId="862786478">
    <w:abstractNumId w:val="26"/>
  </w:num>
  <w:num w:numId="23" w16cid:durableId="627012971">
    <w:abstractNumId w:val="21"/>
  </w:num>
  <w:num w:numId="24" w16cid:durableId="8097121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1654547">
    <w:abstractNumId w:val="25"/>
  </w:num>
  <w:num w:numId="26" w16cid:durableId="1698039184">
    <w:abstractNumId w:val="4"/>
  </w:num>
  <w:num w:numId="27" w16cid:durableId="250940650">
    <w:abstractNumId w:val="18"/>
  </w:num>
  <w:num w:numId="28" w16cid:durableId="1172140129">
    <w:abstractNumId w:val="8"/>
  </w:num>
  <w:num w:numId="29" w16cid:durableId="8409602">
    <w:abstractNumId w:val="28"/>
  </w:num>
  <w:num w:numId="30" w16cid:durableId="50469001">
    <w:abstractNumId w:val="3"/>
  </w:num>
  <w:num w:numId="31" w16cid:durableId="885528586">
    <w:abstractNumId w:val="24"/>
  </w:num>
  <w:num w:numId="32" w16cid:durableId="1804998850">
    <w:abstractNumId w:val="11"/>
  </w:num>
  <w:num w:numId="33" w16cid:durableId="212229567">
    <w:abstractNumId w:val="2"/>
  </w:num>
  <w:num w:numId="34" w16cid:durableId="1315379198">
    <w:abstractNumId w:val="13"/>
  </w:num>
  <w:num w:numId="35" w16cid:durableId="7179706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3319364">
    <w:abstractNumId w:val="6"/>
  </w:num>
  <w:num w:numId="37" w16cid:durableId="431318642">
    <w:abstractNumId w:val="41"/>
  </w:num>
  <w:num w:numId="38" w16cid:durableId="477379976">
    <w:abstractNumId w:val="40"/>
  </w:num>
  <w:num w:numId="39" w16cid:durableId="1319380047">
    <w:abstractNumId w:val="5"/>
  </w:num>
  <w:num w:numId="40" w16cid:durableId="1682388431">
    <w:abstractNumId w:val="39"/>
  </w:num>
  <w:num w:numId="41" w16cid:durableId="7422138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65430454">
    <w:abstractNumId w:val="36"/>
  </w:num>
  <w:num w:numId="43" w16cid:durableId="2143302374">
    <w:abstractNumId w:val="27"/>
  </w:num>
  <w:num w:numId="44" w16cid:durableId="1428227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33152352">
    <w:abstractNumId w:val="7"/>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nn, Julie">
    <w15:presenceInfo w15:providerId="AD" w15:userId="S::jgann@naic.org::9ba70051-07f8-4722-b0f2-caced7dbf8fd"/>
  </w15:person>
  <w15:person w15:author="Marcotte, Robin">
    <w15:presenceInfo w15:providerId="AD" w15:userId="S::rmarcotte@naic.org::a1b2a964-3ea4-4632-b2ed-def413f86b2a"/>
  </w15:person>
  <w15:person w15:author="Jacks, Wendy">
    <w15:presenceInfo w15:providerId="AD" w15:userId="S::wjacks@naic.org::1fe21bd6-7762-4eec-9e6a-6df38c77a805"/>
  </w15:person>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29"/>
    <w:rsid w:val="0000043D"/>
    <w:rsid w:val="000004B7"/>
    <w:rsid w:val="00000611"/>
    <w:rsid w:val="0000088C"/>
    <w:rsid w:val="000008D3"/>
    <w:rsid w:val="00000A8C"/>
    <w:rsid w:val="00000AB4"/>
    <w:rsid w:val="00000BCC"/>
    <w:rsid w:val="00000CB1"/>
    <w:rsid w:val="00000FA5"/>
    <w:rsid w:val="0000111C"/>
    <w:rsid w:val="0000111F"/>
    <w:rsid w:val="000012AC"/>
    <w:rsid w:val="00001387"/>
    <w:rsid w:val="0000146B"/>
    <w:rsid w:val="0000146C"/>
    <w:rsid w:val="000014A0"/>
    <w:rsid w:val="0000157B"/>
    <w:rsid w:val="0000166A"/>
    <w:rsid w:val="0000190A"/>
    <w:rsid w:val="00001AC0"/>
    <w:rsid w:val="00001EA0"/>
    <w:rsid w:val="00001FF0"/>
    <w:rsid w:val="00002042"/>
    <w:rsid w:val="00002142"/>
    <w:rsid w:val="00002166"/>
    <w:rsid w:val="000024C9"/>
    <w:rsid w:val="0000277D"/>
    <w:rsid w:val="000027C1"/>
    <w:rsid w:val="00002889"/>
    <w:rsid w:val="00002AA2"/>
    <w:rsid w:val="00002AAA"/>
    <w:rsid w:val="00002ACB"/>
    <w:rsid w:val="00002C85"/>
    <w:rsid w:val="00002EEF"/>
    <w:rsid w:val="00003208"/>
    <w:rsid w:val="000034A4"/>
    <w:rsid w:val="000034CB"/>
    <w:rsid w:val="00003646"/>
    <w:rsid w:val="00003731"/>
    <w:rsid w:val="00003A1E"/>
    <w:rsid w:val="00003A2F"/>
    <w:rsid w:val="00003CCB"/>
    <w:rsid w:val="00004379"/>
    <w:rsid w:val="000043A4"/>
    <w:rsid w:val="00004B16"/>
    <w:rsid w:val="00004B27"/>
    <w:rsid w:val="00004D60"/>
    <w:rsid w:val="00004EA7"/>
    <w:rsid w:val="000051A1"/>
    <w:rsid w:val="0000523C"/>
    <w:rsid w:val="0000529A"/>
    <w:rsid w:val="00005355"/>
    <w:rsid w:val="00005657"/>
    <w:rsid w:val="000057FF"/>
    <w:rsid w:val="00005A6B"/>
    <w:rsid w:val="00005FF6"/>
    <w:rsid w:val="0000630D"/>
    <w:rsid w:val="000063B3"/>
    <w:rsid w:val="0000665D"/>
    <w:rsid w:val="00006A74"/>
    <w:rsid w:val="00006ACB"/>
    <w:rsid w:val="00006C51"/>
    <w:rsid w:val="00006CAF"/>
    <w:rsid w:val="00006CBF"/>
    <w:rsid w:val="00006E36"/>
    <w:rsid w:val="00007150"/>
    <w:rsid w:val="0000768C"/>
    <w:rsid w:val="000077A9"/>
    <w:rsid w:val="0000781D"/>
    <w:rsid w:val="000079D8"/>
    <w:rsid w:val="00007A2F"/>
    <w:rsid w:val="00007D0F"/>
    <w:rsid w:val="00007EC1"/>
    <w:rsid w:val="00010092"/>
    <w:rsid w:val="0001022B"/>
    <w:rsid w:val="0001038D"/>
    <w:rsid w:val="00010882"/>
    <w:rsid w:val="000108FE"/>
    <w:rsid w:val="00010A6F"/>
    <w:rsid w:val="00010AC1"/>
    <w:rsid w:val="00010E48"/>
    <w:rsid w:val="00010EF1"/>
    <w:rsid w:val="00011197"/>
    <w:rsid w:val="00011548"/>
    <w:rsid w:val="000118DE"/>
    <w:rsid w:val="00011A45"/>
    <w:rsid w:val="00011A8D"/>
    <w:rsid w:val="00011B31"/>
    <w:rsid w:val="00011CEB"/>
    <w:rsid w:val="00011D4D"/>
    <w:rsid w:val="00011D60"/>
    <w:rsid w:val="00011E07"/>
    <w:rsid w:val="00011FF9"/>
    <w:rsid w:val="00012201"/>
    <w:rsid w:val="0001223A"/>
    <w:rsid w:val="0001228F"/>
    <w:rsid w:val="000123F8"/>
    <w:rsid w:val="0001279E"/>
    <w:rsid w:val="00012DC1"/>
    <w:rsid w:val="00012E5E"/>
    <w:rsid w:val="00013135"/>
    <w:rsid w:val="000131E1"/>
    <w:rsid w:val="0001321A"/>
    <w:rsid w:val="00013409"/>
    <w:rsid w:val="00013625"/>
    <w:rsid w:val="000136BB"/>
    <w:rsid w:val="00013B08"/>
    <w:rsid w:val="00013B45"/>
    <w:rsid w:val="00013C7E"/>
    <w:rsid w:val="00013EC5"/>
    <w:rsid w:val="00013F6A"/>
    <w:rsid w:val="00013FEC"/>
    <w:rsid w:val="00014244"/>
    <w:rsid w:val="0001434C"/>
    <w:rsid w:val="000143CC"/>
    <w:rsid w:val="000145AE"/>
    <w:rsid w:val="00014842"/>
    <w:rsid w:val="000148A5"/>
    <w:rsid w:val="00014975"/>
    <w:rsid w:val="000149AA"/>
    <w:rsid w:val="00014DA3"/>
    <w:rsid w:val="00014EBD"/>
    <w:rsid w:val="000150B0"/>
    <w:rsid w:val="000150B9"/>
    <w:rsid w:val="000151E3"/>
    <w:rsid w:val="00015269"/>
    <w:rsid w:val="000152EA"/>
    <w:rsid w:val="0001541E"/>
    <w:rsid w:val="000157A0"/>
    <w:rsid w:val="00015895"/>
    <w:rsid w:val="00015989"/>
    <w:rsid w:val="00015CB7"/>
    <w:rsid w:val="00015DC7"/>
    <w:rsid w:val="00015E37"/>
    <w:rsid w:val="00015F31"/>
    <w:rsid w:val="00015FE2"/>
    <w:rsid w:val="00016117"/>
    <w:rsid w:val="000161D4"/>
    <w:rsid w:val="00016574"/>
    <w:rsid w:val="000167D3"/>
    <w:rsid w:val="000167EE"/>
    <w:rsid w:val="00016901"/>
    <w:rsid w:val="00016A08"/>
    <w:rsid w:val="00016D0B"/>
    <w:rsid w:val="00016F56"/>
    <w:rsid w:val="00016F91"/>
    <w:rsid w:val="000171AC"/>
    <w:rsid w:val="0001721F"/>
    <w:rsid w:val="00017397"/>
    <w:rsid w:val="00017511"/>
    <w:rsid w:val="000176E0"/>
    <w:rsid w:val="00017790"/>
    <w:rsid w:val="000177CF"/>
    <w:rsid w:val="00017800"/>
    <w:rsid w:val="0001783D"/>
    <w:rsid w:val="00017894"/>
    <w:rsid w:val="00017912"/>
    <w:rsid w:val="00017B7C"/>
    <w:rsid w:val="00017DEB"/>
    <w:rsid w:val="00020050"/>
    <w:rsid w:val="000200C8"/>
    <w:rsid w:val="000204B3"/>
    <w:rsid w:val="00020525"/>
    <w:rsid w:val="00020890"/>
    <w:rsid w:val="0002089E"/>
    <w:rsid w:val="000209D3"/>
    <w:rsid w:val="00020BF0"/>
    <w:rsid w:val="00020CD3"/>
    <w:rsid w:val="00020DF8"/>
    <w:rsid w:val="000210C9"/>
    <w:rsid w:val="000213C5"/>
    <w:rsid w:val="00021480"/>
    <w:rsid w:val="000214F5"/>
    <w:rsid w:val="00021655"/>
    <w:rsid w:val="00021739"/>
    <w:rsid w:val="00021820"/>
    <w:rsid w:val="000219D6"/>
    <w:rsid w:val="000219D8"/>
    <w:rsid w:val="00021CF5"/>
    <w:rsid w:val="00022342"/>
    <w:rsid w:val="00022382"/>
    <w:rsid w:val="00022489"/>
    <w:rsid w:val="0002251F"/>
    <w:rsid w:val="0002254A"/>
    <w:rsid w:val="000228AF"/>
    <w:rsid w:val="00022BFE"/>
    <w:rsid w:val="00022DF5"/>
    <w:rsid w:val="0002302B"/>
    <w:rsid w:val="00023152"/>
    <w:rsid w:val="00023246"/>
    <w:rsid w:val="0002362A"/>
    <w:rsid w:val="000237B4"/>
    <w:rsid w:val="000237F8"/>
    <w:rsid w:val="000238E8"/>
    <w:rsid w:val="00023F9D"/>
    <w:rsid w:val="00023FB0"/>
    <w:rsid w:val="000242E0"/>
    <w:rsid w:val="00024363"/>
    <w:rsid w:val="0002447C"/>
    <w:rsid w:val="00024485"/>
    <w:rsid w:val="000246F6"/>
    <w:rsid w:val="0002496B"/>
    <w:rsid w:val="00024A43"/>
    <w:rsid w:val="00024A9A"/>
    <w:rsid w:val="00024E8B"/>
    <w:rsid w:val="00025129"/>
    <w:rsid w:val="000256F0"/>
    <w:rsid w:val="0002595C"/>
    <w:rsid w:val="00025963"/>
    <w:rsid w:val="000259BC"/>
    <w:rsid w:val="00025B72"/>
    <w:rsid w:val="00025C35"/>
    <w:rsid w:val="00025CA2"/>
    <w:rsid w:val="00025CE5"/>
    <w:rsid w:val="00025EFE"/>
    <w:rsid w:val="00026215"/>
    <w:rsid w:val="00026235"/>
    <w:rsid w:val="00026367"/>
    <w:rsid w:val="000263F2"/>
    <w:rsid w:val="0002646B"/>
    <w:rsid w:val="0002654D"/>
    <w:rsid w:val="000265EB"/>
    <w:rsid w:val="0002679B"/>
    <w:rsid w:val="00026842"/>
    <w:rsid w:val="0002686D"/>
    <w:rsid w:val="00026885"/>
    <w:rsid w:val="000268C7"/>
    <w:rsid w:val="00026955"/>
    <w:rsid w:val="00026A89"/>
    <w:rsid w:val="00026B2D"/>
    <w:rsid w:val="00026C2D"/>
    <w:rsid w:val="00026D38"/>
    <w:rsid w:val="00026DB5"/>
    <w:rsid w:val="0002713D"/>
    <w:rsid w:val="0002716E"/>
    <w:rsid w:val="00027318"/>
    <w:rsid w:val="000273D6"/>
    <w:rsid w:val="0002756C"/>
    <w:rsid w:val="000275C6"/>
    <w:rsid w:val="000275EC"/>
    <w:rsid w:val="000278D0"/>
    <w:rsid w:val="00027A59"/>
    <w:rsid w:val="00027AA6"/>
    <w:rsid w:val="00027C10"/>
    <w:rsid w:val="000300EC"/>
    <w:rsid w:val="00030213"/>
    <w:rsid w:val="00030219"/>
    <w:rsid w:val="00030327"/>
    <w:rsid w:val="000305D5"/>
    <w:rsid w:val="00030861"/>
    <w:rsid w:val="000309F3"/>
    <w:rsid w:val="00030C50"/>
    <w:rsid w:val="00030E71"/>
    <w:rsid w:val="000310BC"/>
    <w:rsid w:val="00031113"/>
    <w:rsid w:val="000313AE"/>
    <w:rsid w:val="000316A0"/>
    <w:rsid w:val="00031905"/>
    <w:rsid w:val="00031982"/>
    <w:rsid w:val="000319A6"/>
    <w:rsid w:val="000319B1"/>
    <w:rsid w:val="00031B23"/>
    <w:rsid w:val="00031C7B"/>
    <w:rsid w:val="00031D52"/>
    <w:rsid w:val="00031D98"/>
    <w:rsid w:val="0003200A"/>
    <w:rsid w:val="00032029"/>
    <w:rsid w:val="00032079"/>
    <w:rsid w:val="0003207A"/>
    <w:rsid w:val="00032210"/>
    <w:rsid w:val="0003221D"/>
    <w:rsid w:val="00032242"/>
    <w:rsid w:val="000322EE"/>
    <w:rsid w:val="0003245E"/>
    <w:rsid w:val="0003268A"/>
    <w:rsid w:val="0003280C"/>
    <w:rsid w:val="000328D1"/>
    <w:rsid w:val="00032A9F"/>
    <w:rsid w:val="00032B0D"/>
    <w:rsid w:val="00032D7F"/>
    <w:rsid w:val="00032DAD"/>
    <w:rsid w:val="00032DDD"/>
    <w:rsid w:val="00032FDE"/>
    <w:rsid w:val="00033065"/>
    <w:rsid w:val="00033281"/>
    <w:rsid w:val="0003331F"/>
    <w:rsid w:val="000337D3"/>
    <w:rsid w:val="00033855"/>
    <w:rsid w:val="000338CC"/>
    <w:rsid w:val="00033A87"/>
    <w:rsid w:val="00033BCA"/>
    <w:rsid w:val="00033DA4"/>
    <w:rsid w:val="00033DA9"/>
    <w:rsid w:val="00033E7D"/>
    <w:rsid w:val="00033FA6"/>
    <w:rsid w:val="00033FBD"/>
    <w:rsid w:val="0003414C"/>
    <w:rsid w:val="00034166"/>
    <w:rsid w:val="0003432C"/>
    <w:rsid w:val="0003445E"/>
    <w:rsid w:val="00034B75"/>
    <w:rsid w:val="00034BEB"/>
    <w:rsid w:val="00034C28"/>
    <w:rsid w:val="00034C2E"/>
    <w:rsid w:val="00034E6D"/>
    <w:rsid w:val="00034FB7"/>
    <w:rsid w:val="00035043"/>
    <w:rsid w:val="00035332"/>
    <w:rsid w:val="00035431"/>
    <w:rsid w:val="00035493"/>
    <w:rsid w:val="000354E4"/>
    <w:rsid w:val="000357E5"/>
    <w:rsid w:val="00035828"/>
    <w:rsid w:val="00035D1F"/>
    <w:rsid w:val="00035D46"/>
    <w:rsid w:val="00035ED5"/>
    <w:rsid w:val="0003604D"/>
    <w:rsid w:val="000362BB"/>
    <w:rsid w:val="0003631C"/>
    <w:rsid w:val="00036379"/>
    <w:rsid w:val="000364D5"/>
    <w:rsid w:val="00036901"/>
    <w:rsid w:val="00036977"/>
    <w:rsid w:val="00036B18"/>
    <w:rsid w:val="00036B66"/>
    <w:rsid w:val="00036D68"/>
    <w:rsid w:val="00036EFE"/>
    <w:rsid w:val="00037078"/>
    <w:rsid w:val="0003721E"/>
    <w:rsid w:val="000372F6"/>
    <w:rsid w:val="00037516"/>
    <w:rsid w:val="0003762E"/>
    <w:rsid w:val="00037680"/>
    <w:rsid w:val="0003771F"/>
    <w:rsid w:val="000377B0"/>
    <w:rsid w:val="000377C8"/>
    <w:rsid w:val="0003797D"/>
    <w:rsid w:val="000379C6"/>
    <w:rsid w:val="00037D6C"/>
    <w:rsid w:val="00037DC4"/>
    <w:rsid w:val="00037EC8"/>
    <w:rsid w:val="00037FFA"/>
    <w:rsid w:val="000402C1"/>
    <w:rsid w:val="00040398"/>
    <w:rsid w:val="00040744"/>
    <w:rsid w:val="00040762"/>
    <w:rsid w:val="000409EE"/>
    <w:rsid w:val="000409EF"/>
    <w:rsid w:val="00040AA1"/>
    <w:rsid w:val="00040B40"/>
    <w:rsid w:val="00040C08"/>
    <w:rsid w:val="00040CC1"/>
    <w:rsid w:val="00040E8B"/>
    <w:rsid w:val="00040F22"/>
    <w:rsid w:val="00041088"/>
    <w:rsid w:val="000411AD"/>
    <w:rsid w:val="000412A4"/>
    <w:rsid w:val="000413B5"/>
    <w:rsid w:val="000413D7"/>
    <w:rsid w:val="000413DE"/>
    <w:rsid w:val="00041636"/>
    <w:rsid w:val="0004174F"/>
    <w:rsid w:val="00041A0C"/>
    <w:rsid w:val="00041A2C"/>
    <w:rsid w:val="00041AF4"/>
    <w:rsid w:val="00041D16"/>
    <w:rsid w:val="00041F36"/>
    <w:rsid w:val="00041FEF"/>
    <w:rsid w:val="00042121"/>
    <w:rsid w:val="000421A9"/>
    <w:rsid w:val="000422DF"/>
    <w:rsid w:val="00042426"/>
    <w:rsid w:val="0004261F"/>
    <w:rsid w:val="00042642"/>
    <w:rsid w:val="000426B2"/>
    <w:rsid w:val="0004280E"/>
    <w:rsid w:val="000429A6"/>
    <w:rsid w:val="00042A13"/>
    <w:rsid w:val="00042A51"/>
    <w:rsid w:val="00042A5C"/>
    <w:rsid w:val="00042D54"/>
    <w:rsid w:val="00042E55"/>
    <w:rsid w:val="00042EB0"/>
    <w:rsid w:val="00042F72"/>
    <w:rsid w:val="00043081"/>
    <w:rsid w:val="00043122"/>
    <w:rsid w:val="00043240"/>
    <w:rsid w:val="0004338A"/>
    <w:rsid w:val="00043B1F"/>
    <w:rsid w:val="00043B7B"/>
    <w:rsid w:val="00043B96"/>
    <w:rsid w:val="00043D50"/>
    <w:rsid w:val="00043DC7"/>
    <w:rsid w:val="00044223"/>
    <w:rsid w:val="00044246"/>
    <w:rsid w:val="00044309"/>
    <w:rsid w:val="000445A4"/>
    <w:rsid w:val="0004485D"/>
    <w:rsid w:val="000448C6"/>
    <w:rsid w:val="00044BC6"/>
    <w:rsid w:val="00044F27"/>
    <w:rsid w:val="00044FFC"/>
    <w:rsid w:val="00045023"/>
    <w:rsid w:val="000450D8"/>
    <w:rsid w:val="000451B5"/>
    <w:rsid w:val="000451BC"/>
    <w:rsid w:val="000451CE"/>
    <w:rsid w:val="000454B7"/>
    <w:rsid w:val="000456B8"/>
    <w:rsid w:val="0004581A"/>
    <w:rsid w:val="00045A65"/>
    <w:rsid w:val="00045BAA"/>
    <w:rsid w:val="00045DEC"/>
    <w:rsid w:val="00045EF2"/>
    <w:rsid w:val="00045F26"/>
    <w:rsid w:val="00045F70"/>
    <w:rsid w:val="00045FAC"/>
    <w:rsid w:val="0004617B"/>
    <w:rsid w:val="000461E5"/>
    <w:rsid w:val="0004631D"/>
    <w:rsid w:val="0004643F"/>
    <w:rsid w:val="0004670C"/>
    <w:rsid w:val="000468CB"/>
    <w:rsid w:val="00046902"/>
    <w:rsid w:val="00046A8D"/>
    <w:rsid w:val="00046AB7"/>
    <w:rsid w:val="00046E88"/>
    <w:rsid w:val="000470F4"/>
    <w:rsid w:val="0004711C"/>
    <w:rsid w:val="0004712D"/>
    <w:rsid w:val="0004720D"/>
    <w:rsid w:val="00047241"/>
    <w:rsid w:val="00047273"/>
    <w:rsid w:val="000473B7"/>
    <w:rsid w:val="000473D3"/>
    <w:rsid w:val="00047518"/>
    <w:rsid w:val="00047570"/>
    <w:rsid w:val="000476AD"/>
    <w:rsid w:val="00047767"/>
    <w:rsid w:val="00047828"/>
    <w:rsid w:val="000478D9"/>
    <w:rsid w:val="00047992"/>
    <w:rsid w:val="00047A06"/>
    <w:rsid w:val="00047C48"/>
    <w:rsid w:val="00047D21"/>
    <w:rsid w:val="00047DDF"/>
    <w:rsid w:val="00047F07"/>
    <w:rsid w:val="00050885"/>
    <w:rsid w:val="0005091C"/>
    <w:rsid w:val="0005095D"/>
    <w:rsid w:val="00050DBE"/>
    <w:rsid w:val="00050E2B"/>
    <w:rsid w:val="00050F3E"/>
    <w:rsid w:val="0005106C"/>
    <w:rsid w:val="000512AF"/>
    <w:rsid w:val="000512B2"/>
    <w:rsid w:val="000513D9"/>
    <w:rsid w:val="0005141C"/>
    <w:rsid w:val="000516B8"/>
    <w:rsid w:val="000517B6"/>
    <w:rsid w:val="00051A36"/>
    <w:rsid w:val="00051B34"/>
    <w:rsid w:val="00051C08"/>
    <w:rsid w:val="00051C59"/>
    <w:rsid w:val="0005216E"/>
    <w:rsid w:val="000523B7"/>
    <w:rsid w:val="000525D1"/>
    <w:rsid w:val="000528BC"/>
    <w:rsid w:val="00052974"/>
    <w:rsid w:val="00052BCA"/>
    <w:rsid w:val="00052C2D"/>
    <w:rsid w:val="00052E21"/>
    <w:rsid w:val="00052FC7"/>
    <w:rsid w:val="000530C3"/>
    <w:rsid w:val="000530CC"/>
    <w:rsid w:val="00053153"/>
    <w:rsid w:val="00053373"/>
    <w:rsid w:val="000533A9"/>
    <w:rsid w:val="0005363C"/>
    <w:rsid w:val="000536B0"/>
    <w:rsid w:val="0005383A"/>
    <w:rsid w:val="000538AF"/>
    <w:rsid w:val="00053A50"/>
    <w:rsid w:val="00053AA7"/>
    <w:rsid w:val="00053B82"/>
    <w:rsid w:val="00053BE1"/>
    <w:rsid w:val="00053D32"/>
    <w:rsid w:val="00053D88"/>
    <w:rsid w:val="00053E5A"/>
    <w:rsid w:val="00053FF4"/>
    <w:rsid w:val="00054134"/>
    <w:rsid w:val="00054147"/>
    <w:rsid w:val="00054472"/>
    <w:rsid w:val="0005473A"/>
    <w:rsid w:val="000547EC"/>
    <w:rsid w:val="0005486C"/>
    <w:rsid w:val="000548C8"/>
    <w:rsid w:val="000549DB"/>
    <w:rsid w:val="00054D8E"/>
    <w:rsid w:val="00054F58"/>
    <w:rsid w:val="00055050"/>
    <w:rsid w:val="0005523D"/>
    <w:rsid w:val="0005533E"/>
    <w:rsid w:val="000553E8"/>
    <w:rsid w:val="0005541E"/>
    <w:rsid w:val="00055695"/>
    <w:rsid w:val="00055779"/>
    <w:rsid w:val="0005578A"/>
    <w:rsid w:val="00055A3E"/>
    <w:rsid w:val="00055BC5"/>
    <w:rsid w:val="00055C8A"/>
    <w:rsid w:val="00055D07"/>
    <w:rsid w:val="00055E36"/>
    <w:rsid w:val="00056028"/>
    <w:rsid w:val="0005657C"/>
    <w:rsid w:val="000566B4"/>
    <w:rsid w:val="00056751"/>
    <w:rsid w:val="00056795"/>
    <w:rsid w:val="00056936"/>
    <w:rsid w:val="00056A64"/>
    <w:rsid w:val="00056BB1"/>
    <w:rsid w:val="00056C9C"/>
    <w:rsid w:val="00056D48"/>
    <w:rsid w:val="000570FC"/>
    <w:rsid w:val="0005710F"/>
    <w:rsid w:val="00057138"/>
    <w:rsid w:val="00057272"/>
    <w:rsid w:val="00057296"/>
    <w:rsid w:val="0005737A"/>
    <w:rsid w:val="00057505"/>
    <w:rsid w:val="0005769C"/>
    <w:rsid w:val="000576AF"/>
    <w:rsid w:val="0005778E"/>
    <w:rsid w:val="000577DF"/>
    <w:rsid w:val="00057842"/>
    <w:rsid w:val="00057845"/>
    <w:rsid w:val="00057984"/>
    <w:rsid w:val="000579A0"/>
    <w:rsid w:val="000579BC"/>
    <w:rsid w:val="00057C8A"/>
    <w:rsid w:val="00057EC1"/>
    <w:rsid w:val="00060084"/>
    <w:rsid w:val="000601F2"/>
    <w:rsid w:val="0006057F"/>
    <w:rsid w:val="0006061A"/>
    <w:rsid w:val="00060707"/>
    <w:rsid w:val="000607FD"/>
    <w:rsid w:val="00060859"/>
    <w:rsid w:val="00060974"/>
    <w:rsid w:val="00060B57"/>
    <w:rsid w:val="00060B5F"/>
    <w:rsid w:val="00060CE4"/>
    <w:rsid w:val="00060DF0"/>
    <w:rsid w:val="00061064"/>
    <w:rsid w:val="00061447"/>
    <w:rsid w:val="000617B9"/>
    <w:rsid w:val="000617C5"/>
    <w:rsid w:val="00061848"/>
    <w:rsid w:val="000619D8"/>
    <w:rsid w:val="00061B81"/>
    <w:rsid w:val="00061B97"/>
    <w:rsid w:val="00061E85"/>
    <w:rsid w:val="00061EF0"/>
    <w:rsid w:val="0006200F"/>
    <w:rsid w:val="00062166"/>
    <w:rsid w:val="000622AE"/>
    <w:rsid w:val="000623A3"/>
    <w:rsid w:val="0006247D"/>
    <w:rsid w:val="0006277F"/>
    <w:rsid w:val="000629A0"/>
    <w:rsid w:val="00062B3F"/>
    <w:rsid w:val="00062BBD"/>
    <w:rsid w:val="00062C02"/>
    <w:rsid w:val="00062CDB"/>
    <w:rsid w:val="00062D7C"/>
    <w:rsid w:val="00062FB2"/>
    <w:rsid w:val="0006304C"/>
    <w:rsid w:val="00063117"/>
    <w:rsid w:val="00063240"/>
    <w:rsid w:val="0006324E"/>
    <w:rsid w:val="0006352A"/>
    <w:rsid w:val="0006380D"/>
    <w:rsid w:val="0006380F"/>
    <w:rsid w:val="0006394E"/>
    <w:rsid w:val="00063B3E"/>
    <w:rsid w:val="00063B84"/>
    <w:rsid w:val="00063C14"/>
    <w:rsid w:val="00063EA6"/>
    <w:rsid w:val="000643C7"/>
    <w:rsid w:val="00064552"/>
    <w:rsid w:val="000645A1"/>
    <w:rsid w:val="00064AA9"/>
    <w:rsid w:val="00064B12"/>
    <w:rsid w:val="00064B84"/>
    <w:rsid w:val="00064C1B"/>
    <w:rsid w:val="00064C4F"/>
    <w:rsid w:val="00064EEF"/>
    <w:rsid w:val="0006520A"/>
    <w:rsid w:val="000652C2"/>
    <w:rsid w:val="000652DF"/>
    <w:rsid w:val="00065320"/>
    <w:rsid w:val="0006536C"/>
    <w:rsid w:val="0006537F"/>
    <w:rsid w:val="00065627"/>
    <w:rsid w:val="000658F4"/>
    <w:rsid w:val="00065A49"/>
    <w:rsid w:val="00065C73"/>
    <w:rsid w:val="000660A1"/>
    <w:rsid w:val="00066194"/>
    <w:rsid w:val="000663FB"/>
    <w:rsid w:val="00066820"/>
    <w:rsid w:val="00066843"/>
    <w:rsid w:val="0006684D"/>
    <w:rsid w:val="00066937"/>
    <w:rsid w:val="0006693A"/>
    <w:rsid w:val="00066951"/>
    <w:rsid w:val="000669B0"/>
    <w:rsid w:val="00066B03"/>
    <w:rsid w:val="00066B45"/>
    <w:rsid w:val="00066CF7"/>
    <w:rsid w:val="00066D1B"/>
    <w:rsid w:val="00066D54"/>
    <w:rsid w:val="00066DD4"/>
    <w:rsid w:val="00066EAD"/>
    <w:rsid w:val="00066EE0"/>
    <w:rsid w:val="0006766A"/>
    <w:rsid w:val="000676DA"/>
    <w:rsid w:val="000676F4"/>
    <w:rsid w:val="00067A8B"/>
    <w:rsid w:val="00067BFA"/>
    <w:rsid w:val="00067C60"/>
    <w:rsid w:val="00067E77"/>
    <w:rsid w:val="00067FDA"/>
    <w:rsid w:val="00070104"/>
    <w:rsid w:val="00070177"/>
    <w:rsid w:val="0007024F"/>
    <w:rsid w:val="0007043D"/>
    <w:rsid w:val="000706A2"/>
    <w:rsid w:val="00070989"/>
    <w:rsid w:val="00070AAA"/>
    <w:rsid w:val="00070AE4"/>
    <w:rsid w:val="00070B10"/>
    <w:rsid w:val="00070B25"/>
    <w:rsid w:val="00070B97"/>
    <w:rsid w:val="00070EC6"/>
    <w:rsid w:val="000710E4"/>
    <w:rsid w:val="00071286"/>
    <w:rsid w:val="0007146C"/>
    <w:rsid w:val="0007178A"/>
    <w:rsid w:val="000717FC"/>
    <w:rsid w:val="00071BF7"/>
    <w:rsid w:val="00071D15"/>
    <w:rsid w:val="00071EAD"/>
    <w:rsid w:val="00071F0D"/>
    <w:rsid w:val="0007207E"/>
    <w:rsid w:val="000720ED"/>
    <w:rsid w:val="000722B2"/>
    <w:rsid w:val="000722F6"/>
    <w:rsid w:val="00072396"/>
    <w:rsid w:val="000723D4"/>
    <w:rsid w:val="00072513"/>
    <w:rsid w:val="00072685"/>
    <w:rsid w:val="0007297B"/>
    <w:rsid w:val="00072999"/>
    <w:rsid w:val="00072A99"/>
    <w:rsid w:val="00072ADB"/>
    <w:rsid w:val="00072CC0"/>
    <w:rsid w:val="00072DC7"/>
    <w:rsid w:val="00073091"/>
    <w:rsid w:val="0007363B"/>
    <w:rsid w:val="000738AE"/>
    <w:rsid w:val="00073962"/>
    <w:rsid w:val="00073B3A"/>
    <w:rsid w:val="00073D51"/>
    <w:rsid w:val="000740C5"/>
    <w:rsid w:val="000740D7"/>
    <w:rsid w:val="0007421E"/>
    <w:rsid w:val="00074273"/>
    <w:rsid w:val="0007429A"/>
    <w:rsid w:val="0007468B"/>
    <w:rsid w:val="00074D2D"/>
    <w:rsid w:val="00074DD5"/>
    <w:rsid w:val="00074F0D"/>
    <w:rsid w:val="000750D0"/>
    <w:rsid w:val="000751A4"/>
    <w:rsid w:val="00075859"/>
    <w:rsid w:val="000759DE"/>
    <w:rsid w:val="00075BDA"/>
    <w:rsid w:val="00075BEB"/>
    <w:rsid w:val="00075CC1"/>
    <w:rsid w:val="00075E4F"/>
    <w:rsid w:val="00075E50"/>
    <w:rsid w:val="00075E99"/>
    <w:rsid w:val="00075F59"/>
    <w:rsid w:val="000762DD"/>
    <w:rsid w:val="000763FF"/>
    <w:rsid w:val="000764BC"/>
    <w:rsid w:val="000765AE"/>
    <w:rsid w:val="000765F0"/>
    <w:rsid w:val="0007686B"/>
    <w:rsid w:val="00076883"/>
    <w:rsid w:val="00076BBF"/>
    <w:rsid w:val="0007700A"/>
    <w:rsid w:val="000770D9"/>
    <w:rsid w:val="000771D5"/>
    <w:rsid w:val="000778D6"/>
    <w:rsid w:val="000778F3"/>
    <w:rsid w:val="000779E2"/>
    <w:rsid w:val="00077ADD"/>
    <w:rsid w:val="000804A4"/>
    <w:rsid w:val="000805BC"/>
    <w:rsid w:val="00080769"/>
    <w:rsid w:val="000808B7"/>
    <w:rsid w:val="00080A13"/>
    <w:rsid w:val="00080B73"/>
    <w:rsid w:val="00080C74"/>
    <w:rsid w:val="00080CBA"/>
    <w:rsid w:val="00080EE8"/>
    <w:rsid w:val="00080F38"/>
    <w:rsid w:val="00080FA6"/>
    <w:rsid w:val="00081039"/>
    <w:rsid w:val="0008108B"/>
    <w:rsid w:val="00081138"/>
    <w:rsid w:val="00081359"/>
    <w:rsid w:val="00081385"/>
    <w:rsid w:val="00081516"/>
    <w:rsid w:val="000815F0"/>
    <w:rsid w:val="000819AF"/>
    <w:rsid w:val="00081B4D"/>
    <w:rsid w:val="00081BF2"/>
    <w:rsid w:val="00081CDD"/>
    <w:rsid w:val="00081DD5"/>
    <w:rsid w:val="00081FB7"/>
    <w:rsid w:val="0008204A"/>
    <w:rsid w:val="000820E9"/>
    <w:rsid w:val="0008217F"/>
    <w:rsid w:val="00082184"/>
    <w:rsid w:val="00082296"/>
    <w:rsid w:val="000822F8"/>
    <w:rsid w:val="0008236A"/>
    <w:rsid w:val="00082429"/>
    <w:rsid w:val="000824C3"/>
    <w:rsid w:val="000824EB"/>
    <w:rsid w:val="000825E7"/>
    <w:rsid w:val="000826CB"/>
    <w:rsid w:val="000827B5"/>
    <w:rsid w:val="00082901"/>
    <w:rsid w:val="00082A46"/>
    <w:rsid w:val="00082E5C"/>
    <w:rsid w:val="00082E60"/>
    <w:rsid w:val="00082EA7"/>
    <w:rsid w:val="00082F03"/>
    <w:rsid w:val="000830AB"/>
    <w:rsid w:val="000830DC"/>
    <w:rsid w:val="0008358B"/>
    <w:rsid w:val="000835FE"/>
    <w:rsid w:val="000836E2"/>
    <w:rsid w:val="00083753"/>
    <w:rsid w:val="000837C6"/>
    <w:rsid w:val="000838B8"/>
    <w:rsid w:val="00083E77"/>
    <w:rsid w:val="000841CC"/>
    <w:rsid w:val="000843C3"/>
    <w:rsid w:val="00084634"/>
    <w:rsid w:val="000846D1"/>
    <w:rsid w:val="0008470C"/>
    <w:rsid w:val="00084816"/>
    <w:rsid w:val="00084A2D"/>
    <w:rsid w:val="00084A73"/>
    <w:rsid w:val="00084B1D"/>
    <w:rsid w:val="00084BB3"/>
    <w:rsid w:val="00084D38"/>
    <w:rsid w:val="00084D88"/>
    <w:rsid w:val="00084F40"/>
    <w:rsid w:val="0008501F"/>
    <w:rsid w:val="00085193"/>
    <w:rsid w:val="00085287"/>
    <w:rsid w:val="000853F7"/>
    <w:rsid w:val="00085437"/>
    <w:rsid w:val="000854E1"/>
    <w:rsid w:val="00085558"/>
    <w:rsid w:val="0008557A"/>
    <w:rsid w:val="00085649"/>
    <w:rsid w:val="00085711"/>
    <w:rsid w:val="00085E3F"/>
    <w:rsid w:val="00085F01"/>
    <w:rsid w:val="00085FB4"/>
    <w:rsid w:val="0008613E"/>
    <w:rsid w:val="000861FC"/>
    <w:rsid w:val="00086427"/>
    <w:rsid w:val="0008655D"/>
    <w:rsid w:val="00086731"/>
    <w:rsid w:val="000867AF"/>
    <w:rsid w:val="000867C2"/>
    <w:rsid w:val="0008684A"/>
    <w:rsid w:val="00086896"/>
    <w:rsid w:val="000868D7"/>
    <w:rsid w:val="0008692F"/>
    <w:rsid w:val="00086A5B"/>
    <w:rsid w:val="00086B20"/>
    <w:rsid w:val="00086B45"/>
    <w:rsid w:val="00086D0A"/>
    <w:rsid w:val="00086E1C"/>
    <w:rsid w:val="00086EE7"/>
    <w:rsid w:val="00086EF6"/>
    <w:rsid w:val="0008702B"/>
    <w:rsid w:val="0008720B"/>
    <w:rsid w:val="0008724B"/>
    <w:rsid w:val="00087494"/>
    <w:rsid w:val="000874E8"/>
    <w:rsid w:val="0008768B"/>
    <w:rsid w:val="000877FC"/>
    <w:rsid w:val="000878A9"/>
    <w:rsid w:val="00087CF8"/>
    <w:rsid w:val="00087E88"/>
    <w:rsid w:val="00087EAE"/>
    <w:rsid w:val="00087F23"/>
    <w:rsid w:val="00087F2E"/>
    <w:rsid w:val="0009014F"/>
    <w:rsid w:val="00090502"/>
    <w:rsid w:val="00090563"/>
    <w:rsid w:val="00090656"/>
    <w:rsid w:val="0009073B"/>
    <w:rsid w:val="000907C0"/>
    <w:rsid w:val="000907D2"/>
    <w:rsid w:val="00090823"/>
    <w:rsid w:val="00090892"/>
    <w:rsid w:val="000908C8"/>
    <w:rsid w:val="00090B0A"/>
    <w:rsid w:val="00090C25"/>
    <w:rsid w:val="00090C93"/>
    <w:rsid w:val="00090CC5"/>
    <w:rsid w:val="00090CCC"/>
    <w:rsid w:val="00090D22"/>
    <w:rsid w:val="00091179"/>
    <w:rsid w:val="000913B7"/>
    <w:rsid w:val="00091402"/>
    <w:rsid w:val="0009147D"/>
    <w:rsid w:val="00091578"/>
    <w:rsid w:val="00091685"/>
    <w:rsid w:val="00091851"/>
    <w:rsid w:val="000918FC"/>
    <w:rsid w:val="000919FA"/>
    <w:rsid w:val="00091A1D"/>
    <w:rsid w:val="00091A26"/>
    <w:rsid w:val="00091A35"/>
    <w:rsid w:val="00091BA4"/>
    <w:rsid w:val="00091BEC"/>
    <w:rsid w:val="00091EC4"/>
    <w:rsid w:val="000921B0"/>
    <w:rsid w:val="000921E4"/>
    <w:rsid w:val="00092369"/>
    <w:rsid w:val="000925CE"/>
    <w:rsid w:val="00092A8B"/>
    <w:rsid w:val="00092EB2"/>
    <w:rsid w:val="000930D4"/>
    <w:rsid w:val="0009324E"/>
    <w:rsid w:val="000932A6"/>
    <w:rsid w:val="000933EC"/>
    <w:rsid w:val="000934F3"/>
    <w:rsid w:val="000935D0"/>
    <w:rsid w:val="00093650"/>
    <w:rsid w:val="00093AC1"/>
    <w:rsid w:val="00093B71"/>
    <w:rsid w:val="00093E86"/>
    <w:rsid w:val="00094076"/>
    <w:rsid w:val="00094178"/>
    <w:rsid w:val="00094191"/>
    <w:rsid w:val="000941A9"/>
    <w:rsid w:val="000945F5"/>
    <w:rsid w:val="00094626"/>
    <w:rsid w:val="00094755"/>
    <w:rsid w:val="000947FD"/>
    <w:rsid w:val="00094878"/>
    <w:rsid w:val="00094A59"/>
    <w:rsid w:val="00094AAF"/>
    <w:rsid w:val="00094B27"/>
    <w:rsid w:val="00094BC7"/>
    <w:rsid w:val="00094DF1"/>
    <w:rsid w:val="00094E33"/>
    <w:rsid w:val="0009535F"/>
    <w:rsid w:val="0009540F"/>
    <w:rsid w:val="000959C4"/>
    <w:rsid w:val="00095B79"/>
    <w:rsid w:val="00095CEC"/>
    <w:rsid w:val="00095D76"/>
    <w:rsid w:val="00095E76"/>
    <w:rsid w:val="00095ECB"/>
    <w:rsid w:val="00096055"/>
    <w:rsid w:val="00096345"/>
    <w:rsid w:val="00096793"/>
    <w:rsid w:val="000968F1"/>
    <w:rsid w:val="00096A65"/>
    <w:rsid w:val="00096A90"/>
    <w:rsid w:val="00096B57"/>
    <w:rsid w:val="00096C92"/>
    <w:rsid w:val="000970D1"/>
    <w:rsid w:val="0009722E"/>
    <w:rsid w:val="00097335"/>
    <w:rsid w:val="00097342"/>
    <w:rsid w:val="00097A2E"/>
    <w:rsid w:val="00097B33"/>
    <w:rsid w:val="00097BE1"/>
    <w:rsid w:val="00097C55"/>
    <w:rsid w:val="00097CBC"/>
    <w:rsid w:val="00097DF8"/>
    <w:rsid w:val="00097FC9"/>
    <w:rsid w:val="00097FEA"/>
    <w:rsid w:val="000A005A"/>
    <w:rsid w:val="000A01C4"/>
    <w:rsid w:val="000A0284"/>
    <w:rsid w:val="000A07F5"/>
    <w:rsid w:val="000A0889"/>
    <w:rsid w:val="000A0A33"/>
    <w:rsid w:val="000A0A9D"/>
    <w:rsid w:val="000A0BC2"/>
    <w:rsid w:val="000A0C21"/>
    <w:rsid w:val="000A1144"/>
    <w:rsid w:val="000A128E"/>
    <w:rsid w:val="000A1460"/>
    <w:rsid w:val="000A1551"/>
    <w:rsid w:val="000A15AC"/>
    <w:rsid w:val="000A1647"/>
    <w:rsid w:val="000A185C"/>
    <w:rsid w:val="000A1912"/>
    <w:rsid w:val="000A19D8"/>
    <w:rsid w:val="000A1B5D"/>
    <w:rsid w:val="000A1B77"/>
    <w:rsid w:val="000A1BF4"/>
    <w:rsid w:val="000A1D5B"/>
    <w:rsid w:val="000A1F6A"/>
    <w:rsid w:val="000A2224"/>
    <w:rsid w:val="000A2313"/>
    <w:rsid w:val="000A2476"/>
    <w:rsid w:val="000A26A5"/>
    <w:rsid w:val="000A26D2"/>
    <w:rsid w:val="000A296B"/>
    <w:rsid w:val="000A29C7"/>
    <w:rsid w:val="000A2A05"/>
    <w:rsid w:val="000A2A66"/>
    <w:rsid w:val="000A2A80"/>
    <w:rsid w:val="000A2B5E"/>
    <w:rsid w:val="000A2C61"/>
    <w:rsid w:val="000A2D50"/>
    <w:rsid w:val="000A2DF4"/>
    <w:rsid w:val="000A3420"/>
    <w:rsid w:val="000A34AC"/>
    <w:rsid w:val="000A350D"/>
    <w:rsid w:val="000A3979"/>
    <w:rsid w:val="000A398A"/>
    <w:rsid w:val="000A3C2D"/>
    <w:rsid w:val="000A3C52"/>
    <w:rsid w:val="000A3EFC"/>
    <w:rsid w:val="000A3F07"/>
    <w:rsid w:val="000A4184"/>
    <w:rsid w:val="000A43DE"/>
    <w:rsid w:val="000A4453"/>
    <w:rsid w:val="000A4485"/>
    <w:rsid w:val="000A4511"/>
    <w:rsid w:val="000A46E5"/>
    <w:rsid w:val="000A486B"/>
    <w:rsid w:val="000A4928"/>
    <w:rsid w:val="000A4A1C"/>
    <w:rsid w:val="000A4B83"/>
    <w:rsid w:val="000A4D60"/>
    <w:rsid w:val="000A4E50"/>
    <w:rsid w:val="000A56BD"/>
    <w:rsid w:val="000A5A2D"/>
    <w:rsid w:val="000A5AE8"/>
    <w:rsid w:val="000A5F4B"/>
    <w:rsid w:val="000A5FFC"/>
    <w:rsid w:val="000A6036"/>
    <w:rsid w:val="000A606E"/>
    <w:rsid w:val="000A63F4"/>
    <w:rsid w:val="000A64D4"/>
    <w:rsid w:val="000A6577"/>
    <w:rsid w:val="000A6909"/>
    <w:rsid w:val="000A6A22"/>
    <w:rsid w:val="000A6ADF"/>
    <w:rsid w:val="000A6BCB"/>
    <w:rsid w:val="000A6CBD"/>
    <w:rsid w:val="000A6E76"/>
    <w:rsid w:val="000A6EC9"/>
    <w:rsid w:val="000A706B"/>
    <w:rsid w:val="000A709C"/>
    <w:rsid w:val="000A72E6"/>
    <w:rsid w:val="000A7485"/>
    <w:rsid w:val="000A75D9"/>
    <w:rsid w:val="000A768A"/>
    <w:rsid w:val="000A77D8"/>
    <w:rsid w:val="000A783D"/>
    <w:rsid w:val="000A7C8B"/>
    <w:rsid w:val="000A7E1D"/>
    <w:rsid w:val="000A7F40"/>
    <w:rsid w:val="000A7FD3"/>
    <w:rsid w:val="000A7FE5"/>
    <w:rsid w:val="000B0132"/>
    <w:rsid w:val="000B041E"/>
    <w:rsid w:val="000B0439"/>
    <w:rsid w:val="000B04C8"/>
    <w:rsid w:val="000B0B13"/>
    <w:rsid w:val="000B0D6B"/>
    <w:rsid w:val="000B0D72"/>
    <w:rsid w:val="000B0ED5"/>
    <w:rsid w:val="000B1000"/>
    <w:rsid w:val="000B1196"/>
    <w:rsid w:val="000B11AD"/>
    <w:rsid w:val="000B132F"/>
    <w:rsid w:val="000B138C"/>
    <w:rsid w:val="000B13DB"/>
    <w:rsid w:val="000B1412"/>
    <w:rsid w:val="000B14B4"/>
    <w:rsid w:val="000B1554"/>
    <w:rsid w:val="000B1652"/>
    <w:rsid w:val="000B187B"/>
    <w:rsid w:val="000B1B1C"/>
    <w:rsid w:val="000B1B80"/>
    <w:rsid w:val="000B1F59"/>
    <w:rsid w:val="000B1F7C"/>
    <w:rsid w:val="000B1FC7"/>
    <w:rsid w:val="000B1FE0"/>
    <w:rsid w:val="000B1FE9"/>
    <w:rsid w:val="000B21CA"/>
    <w:rsid w:val="000B22CA"/>
    <w:rsid w:val="000B236E"/>
    <w:rsid w:val="000B262E"/>
    <w:rsid w:val="000B2A2E"/>
    <w:rsid w:val="000B2AEF"/>
    <w:rsid w:val="000B2DB6"/>
    <w:rsid w:val="000B316B"/>
    <w:rsid w:val="000B3263"/>
    <w:rsid w:val="000B32EF"/>
    <w:rsid w:val="000B3330"/>
    <w:rsid w:val="000B33A4"/>
    <w:rsid w:val="000B345F"/>
    <w:rsid w:val="000B365D"/>
    <w:rsid w:val="000B3A5E"/>
    <w:rsid w:val="000B3A6F"/>
    <w:rsid w:val="000B3BF6"/>
    <w:rsid w:val="000B3CD9"/>
    <w:rsid w:val="000B3D2D"/>
    <w:rsid w:val="000B3E24"/>
    <w:rsid w:val="000B3E4F"/>
    <w:rsid w:val="000B3E69"/>
    <w:rsid w:val="000B3FD7"/>
    <w:rsid w:val="000B40E9"/>
    <w:rsid w:val="000B41BD"/>
    <w:rsid w:val="000B470B"/>
    <w:rsid w:val="000B480E"/>
    <w:rsid w:val="000B493E"/>
    <w:rsid w:val="000B4CD8"/>
    <w:rsid w:val="000B4D29"/>
    <w:rsid w:val="000B4D69"/>
    <w:rsid w:val="000B4D82"/>
    <w:rsid w:val="000B4DD7"/>
    <w:rsid w:val="000B4E25"/>
    <w:rsid w:val="000B4E9D"/>
    <w:rsid w:val="000B5006"/>
    <w:rsid w:val="000B51A1"/>
    <w:rsid w:val="000B5275"/>
    <w:rsid w:val="000B54F1"/>
    <w:rsid w:val="000B592F"/>
    <w:rsid w:val="000B5C0A"/>
    <w:rsid w:val="000B5EC5"/>
    <w:rsid w:val="000B5F40"/>
    <w:rsid w:val="000B5F53"/>
    <w:rsid w:val="000B66AD"/>
    <w:rsid w:val="000B6773"/>
    <w:rsid w:val="000B6DD1"/>
    <w:rsid w:val="000B6E80"/>
    <w:rsid w:val="000B6F1D"/>
    <w:rsid w:val="000B73BE"/>
    <w:rsid w:val="000B7485"/>
    <w:rsid w:val="000B7681"/>
    <w:rsid w:val="000B77C1"/>
    <w:rsid w:val="000B77F0"/>
    <w:rsid w:val="000B7845"/>
    <w:rsid w:val="000B79D1"/>
    <w:rsid w:val="000B79E6"/>
    <w:rsid w:val="000B7E2F"/>
    <w:rsid w:val="000C003C"/>
    <w:rsid w:val="000C02D6"/>
    <w:rsid w:val="000C045B"/>
    <w:rsid w:val="000C04D9"/>
    <w:rsid w:val="000C0532"/>
    <w:rsid w:val="000C06F5"/>
    <w:rsid w:val="000C08BC"/>
    <w:rsid w:val="000C0A15"/>
    <w:rsid w:val="000C0A6E"/>
    <w:rsid w:val="000C0BCD"/>
    <w:rsid w:val="000C0BE9"/>
    <w:rsid w:val="000C0DA8"/>
    <w:rsid w:val="000C0F16"/>
    <w:rsid w:val="000C0F48"/>
    <w:rsid w:val="000C0FC4"/>
    <w:rsid w:val="000C1037"/>
    <w:rsid w:val="000C10E8"/>
    <w:rsid w:val="000C12DD"/>
    <w:rsid w:val="000C1371"/>
    <w:rsid w:val="000C143E"/>
    <w:rsid w:val="000C158B"/>
    <w:rsid w:val="000C163E"/>
    <w:rsid w:val="000C1812"/>
    <w:rsid w:val="000C18FC"/>
    <w:rsid w:val="000C19B8"/>
    <w:rsid w:val="000C1B03"/>
    <w:rsid w:val="000C1B78"/>
    <w:rsid w:val="000C1C00"/>
    <w:rsid w:val="000C1C8A"/>
    <w:rsid w:val="000C1CC2"/>
    <w:rsid w:val="000C1D31"/>
    <w:rsid w:val="000C1DA1"/>
    <w:rsid w:val="000C1EE9"/>
    <w:rsid w:val="000C1FB4"/>
    <w:rsid w:val="000C219F"/>
    <w:rsid w:val="000C2517"/>
    <w:rsid w:val="000C25B3"/>
    <w:rsid w:val="000C26DF"/>
    <w:rsid w:val="000C27A5"/>
    <w:rsid w:val="000C2A39"/>
    <w:rsid w:val="000C2DED"/>
    <w:rsid w:val="000C2F0B"/>
    <w:rsid w:val="000C3001"/>
    <w:rsid w:val="000C30D4"/>
    <w:rsid w:val="000C314A"/>
    <w:rsid w:val="000C3329"/>
    <w:rsid w:val="000C3336"/>
    <w:rsid w:val="000C3361"/>
    <w:rsid w:val="000C3497"/>
    <w:rsid w:val="000C378C"/>
    <w:rsid w:val="000C396B"/>
    <w:rsid w:val="000C39F9"/>
    <w:rsid w:val="000C3A93"/>
    <w:rsid w:val="000C3BC9"/>
    <w:rsid w:val="000C3C44"/>
    <w:rsid w:val="000C3C53"/>
    <w:rsid w:val="000C3C94"/>
    <w:rsid w:val="000C3CF9"/>
    <w:rsid w:val="000C3D04"/>
    <w:rsid w:val="000C3F63"/>
    <w:rsid w:val="000C3FA1"/>
    <w:rsid w:val="000C4208"/>
    <w:rsid w:val="000C4291"/>
    <w:rsid w:val="000C42C0"/>
    <w:rsid w:val="000C4401"/>
    <w:rsid w:val="000C45B0"/>
    <w:rsid w:val="000C463D"/>
    <w:rsid w:val="000C4728"/>
    <w:rsid w:val="000C4778"/>
    <w:rsid w:val="000C4A25"/>
    <w:rsid w:val="000C4AF3"/>
    <w:rsid w:val="000C4AFB"/>
    <w:rsid w:val="000C4B95"/>
    <w:rsid w:val="000C4BF0"/>
    <w:rsid w:val="000C4CE4"/>
    <w:rsid w:val="000C4F54"/>
    <w:rsid w:val="000C51BC"/>
    <w:rsid w:val="000C51ED"/>
    <w:rsid w:val="000C521E"/>
    <w:rsid w:val="000C5245"/>
    <w:rsid w:val="000C53BF"/>
    <w:rsid w:val="000C5604"/>
    <w:rsid w:val="000C56F3"/>
    <w:rsid w:val="000C5A46"/>
    <w:rsid w:val="000C5AA1"/>
    <w:rsid w:val="000C5B3A"/>
    <w:rsid w:val="000C5B8D"/>
    <w:rsid w:val="000C5F5F"/>
    <w:rsid w:val="000C601C"/>
    <w:rsid w:val="000C6038"/>
    <w:rsid w:val="000C6194"/>
    <w:rsid w:val="000C6279"/>
    <w:rsid w:val="000C62E6"/>
    <w:rsid w:val="000C6322"/>
    <w:rsid w:val="000C64DC"/>
    <w:rsid w:val="000C656B"/>
    <w:rsid w:val="000C65FB"/>
    <w:rsid w:val="000C6652"/>
    <w:rsid w:val="000C67F7"/>
    <w:rsid w:val="000C686E"/>
    <w:rsid w:val="000C6ABC"/>
    <w:rsid w:val="000C6B94"/>
    <w:rsid w:val="000C6E08"/>
    <w:rsid w:val="000C6E3C"/>
    <w:rsid w:val="000C7326"/>
    <w:rsid w:val="000C73C8"/>
    <w:rsid w:val="000C7532"/>
    <w:rsid w:val="000C7581"/>
    <w:rsid w:val="000C763D"/>
    <w:rsid w:val="000C788D"/>
    <w:rsid w:val="000C7917"/>
    <w:rsid w:val="000C7C3A"/>
    <w:rsid w:val="000C7D07"/>
    <w:rsid w:val="000C7D48"/>
    <w:rsid w:val="000D0096"/>
    <w:rsid w:val="000D00AA"/>
    <w:rsid w:val="000D029B"/>
    <w:rsid w:val="000D02FE"/>
    <w:rsid w:val="000D031D"/>
    <w:rsid w:val="000D033D"/>
    <w:rsid w:val="000D045A"/>
    <w:rsid w:val="000D0596"/>
    <w:rsid w:val="000D05BF"/>
    <w:rsid w:val="000D0724"/>
    <w:rsid w:val="000D0747"/>
    <w:rsid w:val="000D07B2"/>
    <w:rsid w:val="000D0B52"/>
    <w:rsid w:val="000D0B8A"/>
    <w:rsid w:val="000D0D31"/>
    <w:rsid w:val="000D0D6E"/>
    <w:rsid w:val="000D0EBB"/>
    <w:rsid w:val="000D0F7F"/>
    <w:rsid w:val="000D1039"/>
    <w:rsid w:val="000D108F"/>
    <w:rsid w:val="000D10E5"/>
    <w:rsid w:val="000D11FB"/>
    <w:rsid w:val="000D12A2"/>
    <w:rsid w:val="000D134D"/>
    <w:rsid w:val="000D1506"/>
    <w:rsid w:val="000D15DA"/>
    <w:rsid w:val="000D16C6"/>
    <w:rsid w:val="000D16C7"/>
    <w:rsid w:val="000D19D5"/>
    <w:rsid w:val="000D1A25"/>
    <w:rsid w:val="000D1BCC"/>
    <w:rsid w:val="000D1D57"/>
    <w:rsid w:val="000D1D85"/>
    <w:rsid w:val="000D1F57"/>
    <w:rsid w:val="000D1FE3"/>
    <w:rsid w:val="000D2087"/>
    <w:rsid w:val="000D233E"/>
    <w:rsid w:val="000D2377"/>
    <w:rsid w:val="000D250F"/>
    <w:rsid w:val="000D25C8"/>
    <w:rsid w:val="000D2673"/>
    <w:rsid w:val="000D267E"/>
    <w:rsid w:val="000D29D0"/>
    <w:rsid w:val="000D2A66"/>
    <w:rsid w:val="000D2FD9"/>
    <w:rsid w:val="000D2FE9"/>
    <w:rsid w:val="000D3003"/>
    <w:rsid w:val="000D3052"/>
    <w:rsid w:val="000D30A1"/>
    <w:rsid w:val="000D30D0"/>
    <w:rsid w:val="000D31C2"/>
    <w:rsid w:val="000D3371"/>
    <w:rsid w:val="000D3499"/>
    <w:rsid w:val="000D3568"/>
    <w:rsid w:val="000D379F"/>
    <w:rsid w:val="000D398A"/>
    <w:rsid w:val="000D3A85"/>
    <w:rsid w:val="000D3ABF"/>
    <w:rsid w:val="000D3DE6"/>
    <w:rsid w:val="000D3F1A"/>
    <w:rsid w:val="000D4143"/>
    <w:rsid w:val="000D4207"/>
    <w:rsid w:val="000D427E"/>
    <w:rsid w:val="000D434C"/>
    <w:rsid w:val="000D4393"/>
    <w:rsid w:val="000D43D0"/>
    <w:rsid w:val="000D4438"/>
    <w:rsid w:val="000D4446"/>
    <w:rsid w:val="000D4A9B"/>
    <w:rsid w:val="000D4B89"/>
    <w:rsid w:val="000D4D3F"/>
    <w:rsid w:val="000D4E3A"/>
    <w:rsid w:val="000D5058"/>
    <w:rsid w:val="000D518C"/>
    <w:rsid w:val="000D5386"/>
    <w:rsid w:val="000D5450"/>
    <w:rsid w:val="000D565B"/>
    <w:rsid w:val="000D5AC8"/>
    <w:rsid w:val="000D5BED"/>
    <w:rsid w:val="000D5E2A"/>
    <w:rsid w:val="000D5E49"/>
    <w:rsid w:val="000D5F07"/>
    <w:rsid w:val="000D5FE7"/>
    <w:rsid w:val="000D6044"/>
    <w:rsid w:val="000D6472"/>
    <w:rsid w:val="000D65CD"/>
    <w:rsid w:val="000D671A"/>
    <w:rsid w:val="000D67D3"/>
    <w:rsid w:val="000D6969"/>
    <w:rsid w:val="000D69FF"/>
    <w:rsid w:val="000D6A5B"/>
    <w:rsid w:val="000D6DB7"/>
    <w:rsid w:val="000D6F40"/>
    <w:rsid w:val="000D7055"/>
    <w:rsid w:val="000D7135"/>
    <w:rsid w:val="000D72B1"/>
    <w:rsid w:val="000D73AF"/>
    <w:rsid w:val="000D7644"/>
    <w:rsid w:val="000D7808"/>
    <w:rsid w:val="000D79FF"/>
    <w:rsid w:val="000D7FC7"/>
    <w:rsid w:val="000D7FE5"/>
    <w:rsid w:val="000E0162"/>
    <w:rsid w:val="000E02F9"/>
    <w:rsid w:val="000E03C9"/>
    <w:rsid w:val="000E05BB"/>
    <w:rsid w:val="000E07B1"/>
    <w:rsid w:val="000E0840"/>
    <w:rsid w:val="000E099B"/>
    <w:rsid w:val="000E0A1E"/>
    <w:rsid w:val="000E0CF1"/>
    <w:rsid w:val="000E0E69"/>
    <w:rsid w:val="000E10B0"/>
    <w:rsid w:val="000E11DE"/>
    <w:rsid w:val="000E128E"/>
    <w:rsid w:val="000E13E9"/>
    <w:rsid w:val="000E1566"/>
    <w:rsid w:val="000E1576"/>
    <w:rsid w:val="000E1740"/>
    <w:rsid w:val="000E18D3"/>
    <w:rsid w:val="000E19C4"/>
    <w:rsid w:val="000E1B41"/>
    <w:rsid w:val="000E1E3F"/>
    <w:rsid w:val="000E1E73"/>
    <w:rsid w:val="000E1FEA"/>
    <w:rsid w:val="000E20AE"/>
    <w:rsid w:val="000E2139"/>
    <w:rsid w:val="000E21F1"/>
    <w:rsid w:val="000E222C"/>
    <w:rsid w:val="000E22A9"/>
    <w:rsid w:val="000E285B"/>
    <w:rsid w:val="000E28E3"/>
    <w:rsid w:val="000E2934"/>
    <w:rsid w:val="000E2B66"/>
    <w:rsid w:val="000E2C5A"/>
    <w:rsid w:val="000E2D44"/>
    <w:rsid w:val="000E2E59"/>
    <w:rsid w:val="000E3083"/>
    <w:rsid w:val="000E3245"/>
    <w:rsid w:val="000E3325"/>
    <w:rsid w:val="000E3347"/>
    <w:rsid w:val="000E3448"/>
    <w:rsid w:val="000E39B7"/>
    <w:rsid w:val="000E39D3"/>
    <w:rsid w:val="000E3C63"/>
    <w:rsid w:val="000E3CC3"/>
    <w:rsid w:val="000E3E35"/>
    <w:rsid w:val="000E3ED6"/>
    <w:rsid w:val="000E40A6"/>
    <w:rsid w:val="000E417E"/>
    <w:rsid w:val="000E4297"/>
    <w:rsid w:val="000E43C8"/>
    <w:rsid w:val="000E47E1"/>
    <w:rsid w:val="000E47F5"/>
    <w:rsid w:val="000E4A3F"/>
    <w:rsid w:val="000E4CA3"/>
    <w:rsid w:val="000E4EAF"/>
    <w:rsid w:val="000E4F43"/>
    <w:rsid w:val="000E523C"/>
    <w:rsid w:val="000E537D"/>
    <w:rsid w:val="000E5384"/>
    <w:rsid w:val="000E542C"/>
    <w:rsid w:val="000E5461"/>
    <w:rsid w:val="000E567C"/>
    <w:rsid w:val="000E568C"/>
    <w:rsid w:val="000E56C6"/>
    <w:rsid w:val="000E574E"/>
    <w:rsid w:val="000E5D33"/>
    <w:rsid w:val="000E5DCD"/>
    <w:rsid w:val="000E5DE1"/>
    <w:rsid w:val="000E5E51"/>
    <w:rsid w:val="000E6175"/>
    <w:rsid w:val="000E6412"/>
    <w:rsid w:val="000E650F"/>
    <w:rsid w:val="000E6599"/>
    <w:rsid w:val="000E65AE"/>
    <w:rsid w:val="000E6621"/>
    <w:rsid w:val="000E6844"/>
    <w:rsid w:val="000E68AF"/>
    <w:rsid w:val="000E68C3"/>
    <w:rsid w:val="000E6A1C"/>
    <w:rsid w:val="000E6C05"/>
    <w:rsid w:val="000E6E2A"/>
    <w:rsid w:val="000E6E2B"/>
    <w:rsid w:val="000E6F19"/>
    <w:rsid w:val="000E7100"/>
    <w:rsid w:val="000E72B0"/>
    <w:rsid w:val="000E74BA"/>
    <w:rsid w:val="000E750A"/>
    <w:rsid w:val="000E7601"/>
    <w:rsid w:val="000E76FC"/>
    <w:rsid w:val="000E7B10"/>
    <w:rsid w:val="000E7C49"/>
    <w:rsid w:val="000F0186"/>
    <w:rsid w:val="000F03CD"/>
    <w:rsid w:val="000F061C"/>
    <w:rsid w:val="000F08DF"/>
    <w:rsid w:val="000F09CD"/>
    <w:rsid w:val="000F0D7D"/>
    <w:rsid w:val="000F0FBE"/>
    <w:rsid w:val="000F1003"/>
    <w:rsid w:val="000F1375"/>
    <w:rsid w:val="000F1408"/>
    <w:rsid w:val="000F141C"/>
    <w:rsid w:val="000F1442"/>
    <w:rsid w:val="000F1489"/>
    <w:rsid w:val="000F1581"/>
    <w:rsid w:val="000F17CD"/>
    <w:rsid w:val="000F19F4"/>
    <w:rsid w:val="000F1A45"/>
    <w:rsid w:val="000F1AC2"/>
    <w:rsid w:val="000F1D86"/>
    <w:rsid w:val="000F1EA0"/>
    <w:rsid w:val="000F2048"/>
    <w:rsid w:val="000F20FD"/>
    <w:rsid w:val="000F21BE"/>
    <w:rsid w:val="000F23A8"/>
    <w:rsid w:val="000F23E5"/>
    <w:rsid w:val="000F28F4"/>
    <w:rsid w:val="000F2AC5"/>
    <w:rsid w:val="000F2BC8"/>
    <w:rsid w:val="000F2D0D"/>
    <w:rsid w:val="000F2DA1"/>
    <w:rsid w:val="000F2EA2"/>
    <w:rsid w:val="000F2FAE"/>
    <w:rsid w:val="000F30CC"/>
    <w:rsid w:val="000F3299"/>
    <w:rsid w:val="000F34E0"/>
    <w:rsid w:val="000F352D"/>
    <w:rsid w:val="000F35ED"/>
    <w:rsid w:val="000F3AF4"/>
    <w:rsid w:val="000F3B0B"/>
    <w:rsid w:val="000F3CF3"/>
    <w:rsid w:val="000F404F"/>
    <w:rsid w:val="000F4145"/>
    <w:rsid w:val="000F41AF"/>
    <w:rsid w:val="000F41F4"/>
    <w:rsid w:val="000F4342"/>
    <w:rsid w:val="000F486C"/>
    <w:rsid w:val="000F4A53"/>
    <w:rsid w:val="000F4A5E"/>
    <w:rsid w:val="000F4A76"/>
    <w:rsid w:val="000F4C08"/>
    <w:rsid w:val="000F4CAA"/>
    <w:rsid w:val="000F4D43"/>
    <w:rsid w:val="000F4EEA"/>
    <w:rsid w:val="000F4F08"/>
    <w:rsid w:val="000F4FA8"/>
    <w:rsid w:val="000F51F2"/>
    <w:rsid w:val="000F526A"/>
    <w:rsid w:val="000F5336"/>
    <w:rsid w:val="000F5381"/>
    <w:rsid w:val="000F5551"/>
    <w:rsid w:val="000F560E"/>
    <w:rsid w:val="000F581C"/>
    <w:rsid w:val="000F5880"/>
    <w:rsid w:val="000F599E"/>
    <w:rsid w:val="000F5AEF"/>
    <w:rsid w:val="000F5C52"/>
    <w:rsid w:val="000F5C6A"/>
    <w:rsid w:val="000F639B"/>
    <w:rsid w:val="000F642B"/>
    <w:rsid w:val="000F666F"/>
    <w:rsid w:val="000F6897"/>
    <w:rsid w:val="000F6A16"/>
    <w:rsid w:val="000F6A6D"/>
    <w:rsid w:val="000F6B2F"/>
    <w:rsid w:val="000F6BDF"/>
    <w:rsid w:val="000F6C48"/>
    <w:rsid w:val="000F6DB9"/>
    <w:rsid w:val="000F6EFB"/>
    <w:rsid w:val="000F6FD0"/>
    <w:rsid w:val="000F71CE"/>
    <w:rsid w:val="000F71EA"/>
    <w:rsid w:val="000F71F6"/>
    <w:rsid w:val="000F7443"/>
    <w:rsid w:val="000F755D"/>
    <w:rsid w:val="000F75FF"/>
    <w:rsid w:val="000F7636"/>
    <w:rsid w:val="000F769B"/>
    <w:rsid w:val="000F76FC"/>
    <w:rsid w:val="000F7B6F"/>
    <w:rsid w:val="000F7E7D"/>
    <w:rsid w:val="000F7F66"/>
    <w:rsid w:val="000F7FCB"/>
    <w:rsid w:val="001000E5"/>
    <w:rsid w:val="001001B0"/>
    <w:rsid w:val="001004C3"/>
    <w:rsid w:val="00100609"/>
    <w:rsid w:val="001007B5"/>
    <w:rsid w:val="001008FA"/>
    <w:rsid w:val="00100953"/>
    <w:rsid w:val="00100C5B"/>
    <w:rsid w:val="001010E0"/>
    <w:rsid w:val="00101327"/>
    <w:rsid w:val="0010148A"/>
    <w:rsid w:val="001016C4"/>
    <w:rsid w:val="00102208"/>
    <w:rsid w:val="001022B5"/>
    <w:rsid w:val="0010238A"/>
    <w:rsid w:val="00102459"/>
    <w:rsid w:val="001024CD"/>
    <w:rsid w:val="00102521"/>
    <w:rsid w:val="001025CC"/>
    <w:rsid w:val="0010284C"/>
    <w:rsid w:val="00102887"/>
    <w:rsid w:val="001028FB"/>
    <w:rsid w:val="00102956"/>
    <w:rsid w:val="00102A08"/>
    <w:rsid w:val="00102C7A"/>
    <w:rsid w:val="00102CB7"/>
    <w:rsid w:val="00102CE3"/>
    <w:rsid w:val="00102CFE"/>
    <w:rsid w:val="00102E70"/>
    <w:rsid w:val="00102EEC"/>
    <w:rsid w:val="00103030"/>
    <w:rsid w:val="001032B8"/>
    <w:rsid w:val="00103646"/>
    <w:rsid w:val="001038DA"/>
    <w:rsid w:val="001039DD"/>
    <w:rsid w:val="00103A11"/>
    <w:rsid w:val="00103B03"/>
    <w:rsid w:val="00103C08"/>
    <w:rsid w:val="00103DBD"/>
    <w:rsid w:val="00103EE5"/>
    <w:rsid w:val="00103F17"/>
    <w:rsid w:val="00103FC3"/>
    <w:rsid w:val="001042F2"/>
    <w:rsid w:val="00104530"/>
    <w:rsid w:val="0010462D"/>
    <w:rsid w:val="00104786"/>
    <w:rsid w:val="00104838"/>
    <w:rsid w:val="00104928"/>
    <w:rsid w:val="001049EF"/>
    <w:rsid w:val="00104B59"/>
    <w:rsid w:val="00104CFA"/>
    <w:rsid w:val="001051D9"/>
    <w:rsid w:val="00105388"/>
    <w:rsid w:val="001054FC"/>
    <w:rsid w:val="0010564D"/>
    <w:rsid w:val="0010567D"/>
    <w:rsid w:val="00105696"/>
    <w:rsid w:val="00105855"/>
    <w:rsid w:val="00105984"/>
    <w:rsid w:val="00105B74"/>
    <w:rsid w:val="00105C43"/>
    <w:rsid w:val="00105CDE"/>
    <w:rsid w:val="00105CFE"/>
    <w:rsid w:val="00106156"/>
    <w:rsid w:val="00106213"/>
    <w:rsid w:val="00106230"/>
    <w:rsid w:val="0010628C"/>
    <w:rsid w:val="00106606"/>
    <w:rsid w:val="00106798"/>
    <w:rsid w:val="00106853"/>
    <w:rsid w:val="0010690A"/>
    <w:rsid w:val="00106992"/>
    <w:rsid w:val="00106A13"/>
    <w:rsid w:val="00106B04"/>
    <w:rsid w:val="00106CA2"/>
    <w:rsid w:val="00106CB0"/>
    <w:rsid w:val="00106EE1"/>
    <w:rsid w:val="00106F04"/>
    <w:rsid w:val="0010733E"/>
    <w:rsid w:val="00107414"/>
    <w:rsid w:val="00107421"/>
    <w:rsid w:val="00107730"/>
    <w:rsid w:val="0010775E"/>
    <w:rsid w:val="00107D58"/>
    <w:rsid w:val="00107E47"/>
    <w:rsid w:val="00110065"/>
    <w:rsid w:val="0011009F"/>
    <w:rsid w:val="00110533"/>
    <w:rsid w:val="001105FB"/>
    <w:rsid w:val="001106D2"/>
    <w:rsid w:val="00110811"/>
    <w:rsid w:val="001108EC"/>
    <w:rsid w:val="0011092F"/>
    <w:rsid w:val="00110961"/>
    <w:rsid w:val="00110A8F"/>
    <w:rsid w:val="00110B20"/>
    <w:rsid w:val="00110B26"/>
    <w:rsid w:val="00110B6E"/>
    <w:rsid w:val="00110E57"/>
    <w:rsid w:val="00110F15"/>
    <w:rsid w:val="00110F62"/>
    <w:rsid w:val="0011119D"/>
    <w:rsid w:val="00111318"/>
    <w:rsid w:val="0011137C"/>
    <w:rsid w:val="0011139E"/>
    <w:rsid w:val="001117D2"/>
    <w:rsid w:val="00111854"/>
    <w:rsid w:val="001118D8"/>
    <w:rsid w:val="00111943"/>
    <w:rsid w:val="00111BBB"/>
    <w:rsid w:val="00111BDE"/>
    <w:rsid w:val="00111C26"/>
    <w:rsid w:val="00111D11"/>
    <w:rsid w:val="00111D7F"/>
    <w:rsid w:val="00111DEB"/>
    <w:rsid w:val="00111E6C"/>
    <w:rsid w:val="00111FF3"/>
    <w:rsid w:val="001121B1"/>
    <w:rsid w:val="001122B1"/>
    <w:rsid w:val="0011234B"/>
    <w:rsid w:val="001123D6"/>
    <w:rsid w:val="001126B9"/>
    <w:rsid w:val="00112756"/>
    <w:rsid w:val="001127A6"/>
    <w:rsid w:val="0011295D"/>
    <w:rsid w:val="0011295E"/>
    <w:rsid w:val="00112F41"/>
    <w:rsid w:val="0011319A"/>
    <w:rsid w:val="001134E9"/>
    <w:rsid w:val="00113743"/>
    <w:rsid w:val="00113934"/>
    <w:rsid w:val="00113D6C"/>
    <w:rsid w:val="00114054"/>
    <w:rsid w:val="001140E2"/>
    <w:rsid w:val="001143D2"/>
    <w:rsid w:val="0011473F"/>
    <w:rsid w:val="001148A6"/>
    <w:rsid w:val="0011494F"/>
    <w:rsid w:val="00114988"/>
    <w:rsid w:val="00114B3A"/>
    <w:rsid w:val="00114C1A"/>
    <w:rsid w:val="00114DF4"/>
    <w:rsid w:val="00114EF9"/>
    <w:rsid w:val="00114FA0"/>
    <w:rsid w:val="00114FB6"/>
    <w:rsid w:val="00114FBB"/>
    <w:rsid w:val="00114FD1"/>
    <w:rsid w:val="00115267"/>
    <w:rsid w:val="001153DC"/>
    <w:rsid w:val="00115C7E"/>
    <w:rsid w:val="00115CDB"/>
    <w:rsid w:val="00116263"/>
    <w:rsid w:val="001162D6"/>
    <w:rsid w:val="001162FA"/>
    <w:rsid w:val="0011631A"/>
    <w:rsid w:val="00116550"/>
    <w:rsid w:val="0011658E"/>
    <w:rsid w:val="001165E9"/>
    <w:rsid w:val="00116675"/>
    <w:rsid w:val="001167F8"/>
    <w:rsid w:val="00116817"/>
    <w:rsid w:val="001168F8"/>
    <w:rsid w:val="0011693D"/>
    <w:rsid w:val="0011696D"/>
    <w:rsid w:val="00116A46"/>
    <w:rsid w:val="00116BBC"/>
    <w:rsid w:val="00116CCD"/>
    <w:rsid w:val="00116D8F"/>
    <w:rsid w:val="0011703A"/>
    <w:rsid w:val="0011727A"/>
    <w:rsid w:val="0011741D"/>
    <w:rsid w:val="00117486"/>
    <w:rsid w:val="001174A9"/>
    <w:rsid w:val="00117527"/>
    <w:rsid w:val="00117794"/>
    <w:rsid w:val="0011783C"/>
    <w:rsid w:val="00117B2A"/>
    <w:rsid w:val="00117C44"/>
    <w:rsid w:val="00117CE0"/>
    <w:rsid w:val="00117E3E"/>
    <w:rsid w:val="00117F77"/>
    <w:rsid w:val="00120073"/>
    <w:rsid w:val="0012012D"/>
    <w:rsid w:val="00120341"/>
    <w:rsid w:val="00120409"/>
    <w:rsid w:val="00120481"/>
    <w:rsid w:val="00120537"/>
    <w:rsid w:val="001207BF"/>
    <w:rsid w:val="001207C7"/>
    <w:rsid w:val="00120B32"/>
    <w:rsid w:val="00120C44"/>
    <w:rsid w:val="00120C54"/>
    <w:rsid w:val="0012105C"/>
    <w:rsid w:val="0012108E"/>
    <w:rsid w:val="0012133B"/>
    <w:rsid w:val="00121396"/>
    <w:rsid w:val="00121475"/>
    <w:rsid w:val="00121685"/>
    <w:rsid w:val="00121823"/>
    <w:rsid w:val="00121994"/>
    <w:rsid w:val="00121B47"/>
    <w:rsid w:val="00121C37"/>
    <w:rsid w:val="00121C9D"/>
    <w:rsid w:val="00122000"/>
    <w:rsid w:val="0012236D"/>
    <w:rsid w:val="001223E0"/>
    <w:rsid w:val="0012240A"/>
    <w:rsid w:val="001224BB"/>
    <w:rsid w:val="001228A0"/>
    <w:rsid w:val="00122B9D"/>
    <w:rsid w:val="00122E01"/>
    <w:rsid w:val="00122E4F"/>
    <w:rsid w:val="00123032"/>
    <w:rsid w:val="001230E2"/>
    <w:rsid w:val="001236C6"/>
    <w:rsid w:val="001237DE"/>
    <w:rsid w:val="001239D6"/>
    <w:rsid w:val="00123A52"/>
    <w:rsid w:val="00123AE0"/>
    <w:rsid w:val="00123B65"/>
    <w:rsid w:val="00123D2C"/>
    <w:rsid w:val="00123E17"/>
    <w:rsid w:val="00123E63"/>
    <w:rsid w:val="00124064"/>
    <w:rsid w:val="0012414F"/>
    <w:rsid w:val="001241DA"/>
    <w:rsid w:val="001242D2"/>
    <w:rsid w:val="001242EF"/>
    <w:rsid w:val="001243E7"/>
    <w:rsid w:val="00124423"/>
    <w:rsid w:val="00124547"/>
    <w:rsid w:val="001246A0"/>
    <w:rsid w:val="001248D3"/>
    <w:rsid w:val="001249E1"/>
    <w:rsid w:val="00124C3D"/>
    <w:rsid w:val="00124DD8"/>
    <w:rsid w:val="00124DE7"/>
    <w:rsid w:val="00124E9C"/>
    <w:rsid w:val="00125124"/>
    <w:rsid w:val="001251E8"/>
    <w:rsid w:val="00125761"/>
    <w:rsid w:val="001257AB"/>
    <w:rsid w:val="001257B6"/>
    <w:rsid w:val="0012593E"/>
    <w:rsid w:val="00125B7B"/>
    <w:rsid w:val="00125E39"/>
    <w:rsid w:val="00125EF9"/>
    <w:rsid w:val="00126045"/>
    <w:rsid w:val="001261B0"/>
    <w:rsid w:val="001262B4"/>
    <w:rsid w:val="00126352"/>
    <w:rsid w:val="001263E0"/>
    <w:rsid w:val="00126506"/>
    <w:rsid w:val="0012662C"/>
    <w:rsid w:val="001267CB"/>
    <w:rsid w:val="00126829"/>
    <w:rsid w:val="001268F8"/>
    <w:rsid w:val="00126A27"/>
    <w:rsid w:val="00126B0F"/>
    <w:rsid w:val="00126BF3"/>
    <w:rsid w:val="00126CC3"/>
    <w:rsid w:val="00126EFC"/>
    <w:rsid w:val="00126FF5"/>
    <w:rsid w:val="00127164"/>
    <w:rsid w:val="0012750E"/>
    <w:rsid w:val="001279B5"/>
    <w:rsid w:val="00127A7C"/>
    <w:rsid w:val="00127E9F"/>
    <w:rsid w:val="001300BB"/>
    <w:rsid w:val="00130336"/>
    <w:rsid w:val="00130417"/>
    <w:rsid w:val="00130507"/>
    <w:rsid w:val="0013057B"/>
    <w:rsid w:val="00130757"/>
    <w:rsid w:val="00130876"/>
    <w:rsid w:val="00130919"/>
    <w:rsid w:val="00130A73"/>
    <w:rsid w:val="00130AA3"/>
    <w:rsid w:val="00130BD8"/>
    <w:rsid w:val="00130CC7"/>
    <w:rsid w:val="00130CD0"/>
    <w:rsid w:val="00130F24"/>
    <w:rsid w:val="00130FDC"/>
    <w:rsid w:val="00131120"/>
    <w:rsid w:val="0013136F"/>
    <w:rsid w:val="001315FF"/>
    <w:rsid w:val="00131D0E"/>
    <w:rsid w:val="00131ED3"/>
    <w:rsid w:val="001322DF"/>
    <w:rsid w:val="00132345"/>
    <w:rsid w:val="00132595"/>
    <w:rsid w:val="001326DB"/>
    <w:rsid w:val="0013280F"/>
    <w:rsid w:val="00132825"/>
    <w:rsid w:val="00132A6C"/>
    <w:rsid w:val="00132AF4"/>
    <w:rsid w:val="00132C49"/>
    <w:rsid w:val="00132EB9"/>
    <w:rsid w:val="001330DA"/>
    <w:rsid w:val="00133488"/>
    <w:rsid w:val="001336A6"/>
    <w:rsid w:val="0013378A"/>
    <w:rsid w:val="00133845"/>
    <w:rsid w:val="00133ABB"/>
    <w:rsid w:val="00133B57"/>
    <w:rsid w:val="00133BAD"/>
    <w:rsid w:val="00133E4C"/>
    <w:rsid w:val="00133E4D"/>
    <w:rsid w:val="00133E5F"/>
    <w:rsid w:val="00133F4E"/>
    <w:rsid w:val="00133F84"/>
    <w:rsid w:val="0013417A"/>
    <w:rsid w:val="001341AF"/>
    <w:rsid w:val="001342CB"/>
    <w:rsid w:val="00134570"/>
    <w:rsid w:val="00134643"/>
    <w:rsid w:val="001346B4"/>
    <w:rsid w:val="001348E4"/>
    <w:rsid w:val="00134C23"/>
    <w:rsid w:val="00134C2B"/>
    <w:rsid w:val="00134D3D"/>
    <w:rsid w:val="00134DC2"/>
    <w:rsid w:val="0013507E"/>
    <w:rsid w:val="001352DC"/>
    <w:rsid w:val="001354AF"/>
    <w:rsid w:val="00135643"/>
    <w:rsid w:val="00135B21"/>
    <w:rsid w:val="00135E39"/>
    <w:rsid w:val="00136076"/>
    <w:rsid w:val="00136084"/>
    <w:rsid w:val="0013614B"/>
    <w:rsid w:val="00136227"/>
    <w:rsid w:val="001362FB"/>
    <w:rsid w:val="0013647F"/>
    <w:rsid w:val="0013659B"/>
    <w:rsid w:val="001366FF"/>
    <w:rsid w:val="00136747"/>
    <w:rsid w:val="001367DC"/>
    <w:rsid w:val="001368FA"/>
    <w:rsid w:val="00136A5A"/>
    <w:rsid w:val="00136BD4"/>
    <w:rsid w:val="00136C1F"/>
    <w:rsid w:val="00136DDB"/>
    <w:rsid w:val="00136E25"/>
    <w:rsid w:val="00136F21"/>
    <w:rsid w:val="001371F1"/>
    <w:rsid w:val="001372B8"/>
    <w:rsid w:val="00137365"/>
    <w:rsid w:val="00137591"/>
    <w:rsid w:val="0013767F"/>
    <w:rsid w:val="001377A4"/>
    <w:rsid w:val="001378C9"/>
    <w:rsid w:val="001378DA"/>
    <w:rsid w:val="00137B08"/>
    <w:rsid w:val="00137B36"/>
    <w:rsid w:val="00137E66"/>
    <w:rsid w:val="00137E6A"/>
    <w:rsid w:val="00140019"/>
    <w:rsid w:val="0014018E"/>
    <w:rsid w:val="001402AF"/>
    <w:rsid w:val="001402E3"/>
    <w:rsid w:val="00140368"/>
    <w:rsid w:val="00140397"/>
    <w:rsid w:val="001406CF"/>
    <w:rsid w:val="0014081D"/>
    <w:rsid w:val="00140849"/>
    <w:rsid w:val="00140A12"/>
    <w:rsid w:val="00140BC4"/>
    <w:rsid w:val="00140C5F"/>
    <w:rsid w:val="00140CC6"/>
    <w:rsid w:val="00140E15"/>
    <w:rsid w:val="0014100A"/>
    <w:rsid w:val="001410F0"/>
    <w:rsid w:val="00141129"/>
    <w:rsid w:val="00141157"/>
    <w:rsid w:val="001411B0"/>
    <w:rsid w:val="001411C0"/>
    <w:rsid w:val="0014136D"/>
    <w:rsid w:val="00141864"/>
    <w:rsid w:val="00141C14"/>
    <w:rsid w:val="00141CB9"/>
    <w:rsid w:val="00141E4A"/>
    <w:rsid w:val="00141E9B"/>
    <w:rsid w:val="00141ED2"/>
    <w:rsid w:val="0014228B"/>
    <w:rsid w:val="001425C1"/>
    <w:rsid w:val="00142786"/>
    <w:rsid w:val="001427EF"/>
    <w:rsid w:val="00142A57"/>
    <w:rsid w:val="00142AC5"/>
    <w:rsid w:val="00142BDE"/>
    <w:rsid w:val="00142EA8"/>
    <w:rsid w:val="00142F28"/>
    <w:rsid w:val="00142F32"/>
    <w:rsid w:val="00143009"/>
    <w:rsid w:val="00143027"/>
    <w:rsid w:val="0014322C"/>
    <w:rsid w:val="00143276"/>
    <w:rsid w:val="001437D6"/>
    <w:rsid w:val="00143847"/>
    <w:rsid w:val="00143B04"/>
    <w:rsid w:val="00143CBE"/>
    <w:rsid w:val="00143D12"/>
    <w:rsid w:val="00143FD4"/>
    <w:rsid w:val="00144081"/>
    <w:rsid w:val="001440DD"/>
    <w:rsid w:val="001443F0"/>
    <w:rsid w:val="0014444B"/>
    <w:rsid w:val="001444E1"/>
    <w:rsid w:val="00144585"/>
    <w:rsid w:val="0014459F"/>
    <w:rsid w:val="00144697"/>
    <w:rsid w:val="0014469A"/>
    <w:rsid w:val="00144718"/>
    <w:rsid w:val="0014495B"/>
    <w:rsid w:val="00144C38"/>
    <w:rsid w:val="00144EAB"/>
    <w:rsid w:val="00145586"/>
    <w:rsid w:val="001455C9"/>
    <w:rsid w:val="001455E0"/>
    <w:rsid w:val="001457C6"/>
    <w:rsid w:val="001457D7"/>
    <w:rsid w:val="00145B55"/>
    <w:rsid w:val="00145C81"/>
    <w:rsid w:val="00145D21"/>
    <w:rsid w:val="00145D58"/>
    <w:rsid w:val="00145DFD"/>
    <w:rsid w:val="00145E9A"/>
    <w:rsid w:val="00146025"/>
    <w:rsid w:val="00146035"/>
    <w:rsid w:val="00146188"/>
    <w:rsid w:val="001463E5"/>
    <w:rsid w:val="00146429"/>
    <w:rsid w:val="0014648D"/>
    <w:rsid w:val="001465B9"/>
    <w:rsid w:val="00146787"/>
    <w:rsid w:val="0014685D"/>
    <w:rsid w:val="00146899"/>
    <w:rsid w:val="0014692C"/>
    <w:rsid w:val="00146991"/>
    <w:rsid w:val="00146C03"/>
    <w:rsid w:val="00146FDC"/>
    <w:rsid w:val="00147043"/>
    <w:rsid w:val="001471B2"/>
    <w:rsid w:val="001472B4"/>
    <w:rsid w:val="00147332"/>
    <w:rsid w:val="0014771C"/>
    <w:rsid w:val="00147835"/>
    <w:rsid w:val="00147920"/>
    <w:rsid w:val="00147935"/>
    <w:rsid w:val="00147A6B"/>
    <w:rsid w:val="00147B59"/>
    <w:rsid w:val="00147B5A"/>
    <w:rsid w:val="00147BED"/>
    <w:rsid w:val="00147CD7"/>
    <w:rsid w:val="001501BC"/>
    <w:rsid w:val="0015021F"/>
    <w:rsid w:val="001505EF"/>
    <w:rsid w:val="001506E7"/>
    <w:rsid w:val="00150798"/>
    <w:rsid w:val="001509AE"/>
    <w:rsid w:val="00150A43"/>
    <w:rsid w:val="001513A4"/>
    <w:rsid w:val="001513C2"/>
    <w:rsid w:val="001513D9"/>
    <w:rsid w:val="001514D9"/>
    <w:rsid w:val="00151B4F"/>
    <w:rsid w:val="00151FB4"/>
    <w:rsid w:val="001520AC"/>
    <w:rsid w:val="001520CF"/>
    <w:rsid w:val="001521A2"/>
    <w:rsid w:val="00152206"/>
    <w:rsid w:val="00152550"/>
    <w:rsid w:val="0015268B"/>
    <w:rsid w:val="001528B3"/>
    <w:rsid w:val="001528D9"/>
    <w:rsid w:val="001528DD"/>
    <w:rsid w:val="001528E5"/>
    <w:rsid w:val="00152E19"/>
    <w:rsid w:val="00153549"/>
    <w:rsid w:val="001536AD"/>
    <w:rsid w:val="001536F7"/>
    <w:rsid w:val="00153851"/>
    <w:rsid w:val="001538B6"/>
    <w:rsid w:val="0015399E"/>
    <w:rsid w:val="00153A5D"/>
    <w:rsid w:val="00153ADB"/>
    <w:rsid w:val="00153BA0"/>
    <w:rsid w:val="00153BC1"/>
    <w:rsid w:val="00153CEF"/>
    <w:rsid w:val="00153FE5"/>
    <w:rsid w:val="001541D0"/>
    <w:rsid w:val="0015425E"/>
    <w:rsid w:val="0015435A"/>
    <w:rsid w:val="0015439C"/>
    <w:rsid w:val="00154678"/>
    <w:rsid w:val="00154D65"/>
    <w:rsid w:val="00154D8B"/>
    <w:rsid w:val="00154F0E"/>
    <w:rsid w:val="00155050"/>
    <w:rsid w:val="0015514E"/>
    <w:rsid w:val="0015527B"/>
    <w:rsid w:val="0015556D"/>
    <w:rsid w:val="001555E0"/>
    <w:rsid w:val="00155680"/>
    <w:rsid w:val="00155690"/>
    <w:rsid w:val="00155752"/>
    <w:rsid w:val="0015576C"/>
    <w:rsid w:val="001558C6"/>
    <w:rsid w:val="00155A73"/>
    <w:rsid w:val="00155B44"/>
    <w:rsid w:val="00155F76"/>
    <w:rsid w:val="0015612F"/>
    <w:rsid w:val="00156212"/>
    <w:rsid w:val="001562DA"/>
    <w:rsid w:val="00156373"/>
    <w:rsid w:val="001567D9"/>
    <w:rsid w:val="001567E4"/>
    <w:rsid w:val="00156936"/>
    <w:rsid w:val="001569C0"/>
    <w:rsid w:val="00156C24"/>
    <w:rsid w:val="00156CB0"/>
    <w:rsid w:val="00156EE7"/>
    <w:rsid w:val="00156EEA"/>
    <w:rsid w:val="00156F12"/>
    <w:rsid w:val="00157200"/>
    <w:rsid w:val="001572EB"/>
    <w:rsid w:val="001573EA"/>
    <w:rsid w:val="0015746B"/>
    <w:rsid w:val="0015753E"/>
    <w:rsid w:val="00157818"/>
    <w:rsid w:val="0015794B"/>
    <w:rsid w:val="00157C50"/>
    <w:rsid w:val="00157CAE"/>
    <w:rsid w:val="00157D7E"/>
    <w:rsid w:val="00157E39"/>
    <w:rsid w:val="00157FF9"/>
    <w:rsid w:val="00160079"/>
    <w:rsid w:val="001601C8"/>
    <w:rsid w:val="00160434"/>
    <w:rsid w:val="0016044E"/>
    <w:rsid w:val="0016061D"/>
    <w:rsid w:val="0016085C"/>
    <w:rsid w:val="00160E27"/>
    <w:rsid w:val="00160E73"/>
    <w:rsid w:val="00161161"/>
    <w:rsid w:val="0016120A"/>
    <w:rsid w:val="001613DC"/>
    <w:rsid w:val="001613DF"/>
    <w:rsid w:val="001617D0"/>
    <w:rsid w:val="00161906"/>
    <w:rsid w:val="0016209F"/>
    <w:rsid w:val="001623F0"/>
    <w:rsid w:val="0016252A"/>
    <w:rsid w:val="0016253F"/>
    <w:rsid w:val="001625A1"/>
    <w:rsid w:val="0016276C"/>
    <w:rsid w:val="00162824"/>
    <w:rsid w:val="001628BA"/>
    <w:rsid w:val="001628BB"/>
    <w:rsid w:val="00162AB1"/>
    <w:rsid w:val="00162EDA"/>
    <w:rsid w:val="00162F1D"/>
    <w:rsid w:val="00162F24"/>
    <w:rsid w:val="001630A7"/>
    <w:rsid w:val="0016317E"/>
    <w:rsid w:val="001633D1"/>
    <w:rsid w:val="00163420"/>
    <w:rsid w:val="001634E3"/>
    <w:rsid w:val="00163690"/>
    <w:rsid w:val="001639AA"/>
    <w:rsid w:val="001639AD"/>
    <w:rsid w:val="00163DFB"/>
    <w:rsid w:val="001642B5"/>
    <w:rsid w:val="001642BC"/>
    <w:rsid w:val="0016439D"/>
    <w:rsid w:val="0016448A"/>
    <w:rsid w:val="001644D2"/>
    <w:rsid w:val="001644FF"/>
    <w:rsid w:val="0016456D"/>
    <w:rsid w:val="00164652"/>
    <w:rsid w:val="001647AD"/>
    <w:rsid w:val="0016480F"/>
    <w:rsid w:val="001648B0"/>
    <w:rsid w:val="001648D4"/>
    <w:rsid w:val="0016493D"/>
    <w:rsid w:val="001649AA"/>
    <w:rsid w:val="00164CE2"/>
    <w:rsid w:val="00164F41"/>
    <w:rsid w:val="001650BD"/>
    <w:rsid w:val="0016517D"/>
    <w:rsid w:val="001652EE"/>
    <w:rsid w:val="00165346"/>
    <w:rsid w:val="00165389"/>
    <w:rsid w:val="001653D2"/>
    <w:rsid w:val="001653D3"/>
    <w:rsid w:val="0016552B"/>
    <w:rsid w:val="00165573"/>
    <w:rsid w:val="0016574B"/>
    <w:rsid w:val="0016574D"/>
    <w:rsid w:val="00165873"/>
    <w:rsid w:val="001659B6"/>
    <w:rsid w:val="001659CB"/>
    <w:rsid w:val="001659D4"/>
    <w:rsid w:val="00165E92"/>
    <w:rsid w:val="001661A1"/>
    <w:rsid w:val="00166211"/>
    <w:rsid w:val="00166342"/>
    <w:rsid w:val="00166992"/>
    <w:rsid w:val="00166B36"/>
    <w:rsid w:val="00166BD5"/>
    <w:rsid w:val="00166CAA"/>
    <w:rsid w:val="00166EE6"/>
    <w:rsid w:val="0016705B"/>
    <w:rsid w:val="001671A1"/>
    <w:rsid w:val="00167665"/>
    <w:rsid w:val="00167695"/>
    <w:rsid w:val="001676CC"/>
    <w:rsid w:val="00167B57"/>
    <w:rsid w:val="00167CD9"/>
    <w:rsid w:val="00167CFB"/>
    <w:rsid w:val="00167E6A"/>
    <w:rsid w:val="00170098"/>
    <w:rsid w:val="0017024E"/>
    <w:rsid w:val="0017026C"/>
    <w:rsid w:val="00170309"/>
    <w:rsid w:val="0017079D"/>
    <w:rsid w:val="001708AE"/>
    <w:rsid w:val="0017094A"/>
    <w:rsid w:val="001709DD"/>
    <w:rsid w:val="00170AFC"/>
    <w:rsid w:val="00170E4C"/>
    <w:rsid w:val="0017107D"/>
    <w:rsid w:val="001710A3"/>
    <w:rsid w:val="001710C9"/>
    <w:rsid w:val="00171194"/>
    <w:rsid w:val="0017153B"/>
    <w:rsid w:val="00171631"/>
    <w:rsid w:val="00171882"/>
    <w:rsid w:val="00171A11"/>
    <w:rsid w:val="00171A5F"/>
    <w:rsid w:val="00171B45"/>
    <w:rsid w:val="00171CF4"/>
    <w:rsid w:val="00171D35"/>
    <w:rsid w:val="00171E5C"/>
    <w:rsid w:val="001720B7"/>
    <w:rsid w:val="001720E5"/>
    <w:rsid w:val="001722F0"/>
    <w:rsid w:val="00172552"/>
    <w:rsid w:val="00172660"/>
    <w:rsid w:val="00172930"/>
    <w:rsid w:val="00172D2F"/>
    <w:rsid w:val="00172EB9"/>
    <w:rsid w:val="00172EDF"/>
    <w:rsid w:val="00172F7E"/>
    <w:rsid w:val="0017307F"/>
    <w:rsid w:val="001733D7"/>
    <w:rsid w:val="001733FE"/>
    <w:rsid w:val="0017374A"/>
    <w:rsid w:val="00173804"/>
    <w:rsid w:val="0017380F"/>
    <w:rsid w:val="001738C3"/>
    <w:rsid w:val="001738DF"/>
    <w:rsid w:val="00173D83"/>
    <w:rsid w:val="00173ED3"/>
    <w:rsid w:val="00174124"/>
    <w:rsid w:val="0017426A"/>
    <w:rsid w:val="00174287"/>
    <w:rsid w:val="00174447"/>
    <w:rsid w:val="001744EE"/>
    <w:rsid w:val="0017489E"/>
    <w:rsid w:val="00174C51"/>
    <w:rsid w:val="00174C62"/>
    <w:rsid w:val="00174C79"/>
    <w:rsid w:val="00174D1C"/>
    <w:rsid w:val="00174D76"/>
    <w:rsid w:val="0017501E"/>
    <w:rsid w:val="0017516C"/>
    <w:rsid w:val="001751DD"/>
    <w:rsid w:val="0017541D"/>
    <w:rsid w:val="0017548F"/>
    <w:rsid w:val="0017549E"/>
    <w:rsid w:val="00175572"/>
    <w:rsid w:val="00175643"/>
    <w:rsid w:val="00175657"/>
    <w:rsid w:val="0017569D"/>
    <w:rsid w:val="00175753"/>
    <w:rsid w:val="001757B9"/>
    <w:rsid w:val="0017598F"/>
    <w:rsid w:val="00175D40"/>
    <w:rsid w:val="00175DB2"/>
    <w:rsid w:val="00175DD3"/>
    <w:rsid w:val="00175EF4"/>
    <w:rsid w:val="00176132"/>
    <w:rsid w:val="0017623F"/>
    <w:rsid w:val="001762D8"/>
    <w:rsid w:val="00176818"/>
    <w:rsid w:val="00176A14"/>
    <w:rsid w:val="00176D6A"/>
    <w:rsid w:val="00176F09"/>
    <w:rsid w:val="00176F10"/>
    <w:rsid w:val="00176F50"/>
    <w:rsid w:val="00177122"/>
    <w:rsid w:val="001771E5"/>
    <w:rsid w:val="00177442"/>
    <w:rsid w:val="00177550"/>
    <w:rsid w:val="00177669"/>
    <w:rsid w:val="001776B7"/>
    <w:rsid w:val="00177818"/>
    <w:rsid w:val="0017790E"/>
    <w:rsid w:val="00177963"/>
    <w:rsid w:val="00177B49"/>
    <w:rsid w:val="00177C3B"/>
    <w:rsid w:val="00177C47"/>
    <w:rsid w:val="00177CC5"/>
    <w:rsid w:val="001800D6"/>
    <w:rsid w:val="001801CA"/>
    <w:rsid w:val="001804D9"/>
    <w:rsid w:val="0018053C"/>
    <w:rsid w:val="001805C7"/>
    <w:rsid w:val="0018067D"/>
    <w:rsid w:val="001806C3"/>
    <w:rsid w:val="00180850"/>
    <w:rsid w:val="001808FE"/>
    <w:rsid w:val="001809DF"/>
    <w:rsid w:val="00181164"/>
    <w:rsid w:val="00181172"/>
    <w:rsid w:val="001811EA"/>
    <w:rsid w:val="00181280"/>
    <w:rsid w:val="001812B4"/>
    <w:rsid w:val="0018131F"/>
    <w:rsid w:val="001814EE"/>
    <w:rsid w:val="001817C9"/>
    <w:rsid w:val="00181A42"/>
    <w:rsid w:val="00181A85"/>
    <w:rsid w:val="00181AB0"/>
    <w:rsid w:val="00181C66"/>
    <w:rsid w:val="00181D4C"/>
    <w:rsid w:val="00181DF7"/>
    <w:rsid w:val="00181E3B"/>
    <w:rsid w:val="00181FCA"/>
    <w:rsid w:val="0018217A"/>
    <w:rsid w:val="0018224E"/>
    <w:rsid w:val="00182257"/>
    <w:rsid w:val="001823A7"/>
    <w:rsid w:val="001823DF"/>
    <w:rsid w:val="00182415"/>
    <w:rsid w:val="001827AA"/>
    <w:rsid w:val="00182807"/>
    <w:rsid w:val="00182B5F"/>
    <w:rsid w:val="00182B7A"/>
    <w:rsid w:val="00182D9E"/>
    <w:rsid w:val="00182DF0"/>
    <w:rsid w:val="00183154"/>
    <w:rsid w:val="00183398"/>
    <w:rsid w:val="001833FD"/>
    <w:rsid w:val="001835AB"/>
    <w:rsid w:val="001836CC"/>
    <w:rsid w:val="001838ED"/>
    <w:rsid w:val="001838EE"/>
    <w:rsid w:val="00183F3E"/>
    <w:rsid w:val="00184113"/>
    <w:rsid w:val="00184261"/>
    <w:rsid w:val="00184322"/>
    <w:rsid w:val="0018432D"/>
    <w:rsid w:val="001843A4"/>
    <w:rsid w:val="00184436"/>
    <w:rsid w:val="00184450"/>
    <w:rsid w:val="00184752"/>
    <w:rsid w:val="00184761"/>
    <w:rsid w:val="001848CA"/>
    <w:rsid w:val="00184C2F"/>
    <w:rsid w:val="00184C54"/>
    <w:rsid w:val="00184E64"/>
    <w:rsid w:val="00184FE9"/>
    <w:rsid w:val="00185093"/>
    <w:rsid w:val="00185153"/>
    <w:rsid w:val="00185165"/>
    <w:rsid w:val="00185179"/>
    <w:rsid w:val="00185776"/>
    <w:rsid w:val="001857F4"/>
    <w:rsid w:val="00185A04"/>
    <w:rsid w:val="00185E30"/>
    <w:rsid w:val="00185FD8"/>
    <w:rsid w:val="001862B2"/>
    <w:rsid w:val="0018657A"/>
    <w:rsid w:val="00186628"/>
    <w:rsid w:val="001866B6"/>
    <w:rsid w:val="00186703"/>
    <w:rsid w:val="00186731"/>
    <w:rsid w:val="001867CB"/>
    <w:rsid w:val="00186885"/>
    <w:rsid w:val="001868C6"/>
    <w:rsid w:val="00186A4C"/>
    <w:rsid w:val="00186B29"/>
    <w:rsid w:val="00186C1D"/>
    <w:rsid w:val="00186ED5"/>
    <w:rsid w:val="00186FA7"/>
    <w:rsid w:val="00186FA8"/>
    <w:rsid w:val="001872F3"/>
    <w:rsid w:val="0018733B"/>
    <w:rsid w:val="001874B0"/>
    <w:rsid w:val="001875EB"/>
    <w:rsid w:val="0018762F"/>
    <w:rsid w:val="001878A7"/>
    <w:rsid w:val="00187B5B"/>
    <w:rsid w:val="00187CAB"/>
    <w:rsid w:val="00187E65"/>
    <w:rsid w:val="00187FCA"/>
    <w:rsid w:val="0019007A"/>
    <w:rsid w:val="001904EE"/>
    <w:rsid w:val="00190652"/>
    <w:rsid w:val="00190997"/>
    <w:rsid w:val="00190A33"/>
    <w:rsid w:val="00190C4D"/>
    <w:rsid w:val="00190D5C"/>
    <w:rsid w:val="00190DA8"/>
    <w:rsid w:val="00190F04"/>
    <w:rsid w:val="0019107A"/>
    <w:rsid w:val="001911D1"/>
    <w:rsid w:val="00191203"/>
    <w:rsid w:val="0019130D"/>
    <w:rsid w:val="001913C2"/>
    <w:rsid w:val="001913CD"/>
    <w:rsid w:val="00191638"/>
    <w:rsid w:val="0019195E"/>
    <w:rsid w:val="00191A6C"/>
    <w:rsid w:val="00191AC5"/>
    <w:rsid w:val="00191AD0"/>
    <w:rsid w:val="00191D34"/>
    <w:rsid w:val="00192110"/>
    <w:rsid w:val="001922A3"/>
    <w:rsid w:val="0019230B"/>
    <w:rsid w:val="0019237D"/>
    <w:rsid w:val="00192610"/>
    <w:rsid w:val="00192637"/>
    <w:rsid w:val="001926D8"/>
    <w:rsid w:val="00192A46"/>
    <w:rsid w:val="00192D52"/>
    <w:rsid w:val="0019310A"/>
    <w:rsid w:val="001931EA"/>
    <w:rsid w:val="00193209"/>
    <w:rsid w:val="0019326A"/>
    <w:rsid w:val="00193486"/>
    <w:rsid w:val="0019377E"/>
    <w:rsid w:val="0019391C"/>
    <w:rsid w:val="00193B6A"/>
    <w:rsid w:val="00193BD4"/>
    <w:rsid w:val="00193F58"/>
    <w:rsid w:val="0019423A"/>
    <w:rsid w:val="00194488"/>
    <w:rsid w:val="00194617"/>
    <w:rsid w:val="0019464B"/>
    <w:rsid w:val="0019466B"/>
    <w:rsid w:val="00194836"/>
    <w:rsid w:val="001949DE"/>
    <w:rsid w:val="00194B49"/>
    <w:rsid w:val="00194DCD"/>
    <w:rsid w:val="00194F91"/>
    <w:rsid w:val="00195025"/>
    <w:rsid w:val="00195054"/>
    <w:rsid w:val="0019523A"/>
    <w:rsid w:val="00195484"/>
    <w:rsid w:val="00195544"/>
    <w:rsid w:val="001957C9"/>
    <w:rsid w:val="00195A1E"/>
    <w:rsid w:val="00195A94"/>
    <w:rsid w:val="00195A99"/>
    <w:rsid w:val="00195ADA"/>
    <w:rsid w:val="00195C5F"/>
    <w:rsid w:val="00196009"/>
    <w:rsid w:val="00196265"/>
    <w:rsid w:val="001962D8"/>
    <w:rsid w:val="001963F1"/>
    <w:rsid w:val="00196651"/>
    <w:rsid w:val="001966F4"/>
    <w:rsid w:val="001967AB"/>
    <w:rsid w:val="0019688A"/>
    <w:rsid w:val="001969F6"/>
    <w:rsid w:val="00196CF2"/>
    <w:rsid w:val="00196DFE"/>
    <w:rsid w:val="00196E43"/>
    <w:rsid w:val="00196E49"/>
    <w:rsid w:val="00196F22"/>
    <w:rsid w:val="00196FCE"/>
    <w:rsid w:val="001970B8"/>
    <w:rsid w:val="001970C9"/>
    <w:rsid w:val="001972A7"/>
    <w:rsid w:val="001972B7"/>
    <w:rsid w:val="00197314"/>
    <w:rsid w:val="00197418"/>
    <w:rsid w:val="00197430"/>
    <w:rsid w:val="00197682"/>
    <w:rsid w:val="001979C1"/>
    <w:rsid w:val="00197DF0"/>
    <w:rsid w:val="00197F39"/>
    <w:rsid w:val="001A00AD"/>
    <w:rsid w:val="001A028C"/>
    <w:rsid w:val="001A033B"/>
    <w:rsid w:val="001A0353"/>
    <w:rsid w:val="001A03BD"/>
    <w:rsid w:val="001A0402"/>
    <w:rsid w:val="001A05D6"/>
    <w:rsid w:val="001A07A7"/>
    <w:rsid w:val="001A0857"/>
    <w:rsid w:val="001A0911"/>
    <w:rsid w:val="001A09DB"/>
    <w:rsid w:val="001A0E6E"/>
    <w:rsid w:val="001A0F91"/>
    <w:rsid w:val="001A12A5"/>
    <w:rsid w:val="001A1462"/>
    <w:rsid w:val="001A14E2"/>
    <w:rsid w:val="001A15E7"/>
    <w:rsid w:val="001A168A"/>
    <w:rsid w:val="001A1A71"/>
    <w:rsid w:val="001A1A7D"/>
    <w:rsid w:val="001A1B0A"/>
    <w:rsid w:val="001A1E27"/>
    <w:rsid w:val="001A1F5F"/>
    <w:rsid w:val="001A21D0"/>
    <w:rsid w:val="001A2260"/>
    <w:rsid w:val="001A264A"/>
    <w:rsid w:val="001A28CA"/>
    <w:rsid w:val="001A2A80"/>
    <w:rsid w:val="001A2CA7"/>
    <w:rsid w:val="001A2D99"/>
    <w:rsid w:val="001A2E48"/>
    <w:rsid w:val="001A2EB8"/>
    <w:rsid w:val="001A30FA"/>
    <w:rsid w:val="001A3250"/>
    <w:rsid w:val="001A333D"/>
    <w:rsid w:val="001A33EE"/>
    <w:rsid w:val="001A36DF"/>
    <w:rsid w:val="001A3855"/>
    <w:rsid w:val="001A393E"/>
    <w:rsid w:val="001A3961"/>
    <w:rsid w:val="001A3A3F"/>
    <w:rsid w:val="001A3FCB"/>
    <w:rsid w:val="001A4312"/>
    <w:rsid w:val="001A458B"/>
    <w:rsid w:val="001A475C"/>
    <w:rsid w:val="001A4785"/>
    <w:rsid w:val="001A4A7B"/>
    <w:rsid w:val="001A4C0C"/>
    <w:rsid w:val="001A4E2D"/>
    <w:rsid w:val="001A4F17"/>
    <w:rsid w:val="001A50EF"/>
    <w:rsid w:val="001A5318"/>
    <w:rsid w:val="001A5365"/>
    <w:rsid w:val="001A5495"/>
    <w:rsid w:val="001A54A1"/>
    <w:rsid w:val="001A5515"/>
    <w:rsid w:val="001A5528"/>
    <w:rsid w:val="001A5783"/>
    <w:rsid w:val="001A59C6"/>
    <w:rsid w:val="001A59E7"/>
    <w:rsid w:val="001A5C1B"/>
    <w:rsid w:val="001A5EB8"/>
    <w:rsid w:val="001A60A9"/>
    <w:rsid w:val="001A6113"/>
    <w:rsid w:val="001A615B"/>
    <w:rsid w:val="001A6243"/>
    <w:rsid w:val="001A62AB"/>
    <w:rsid w:val="001A639F"/>
    <w:rsid w:val="001A66C1"/>
    <w:rsid w:val="001A6742"/>
    <w:rsid w:val="001A681D"/>
    <w:rsid w:val="001A68DE"/>
    <w:rsid w:val="001A6941"/>
    <w:rsid w:val="001A69D7"/>
    <w:rsid w:val="001A6A83"/>
    <w:rsid w:val="001A6A9E"/>
    <w:rsid w:val="001A6A9F"/>
    <w:rsid w:val="001A6AA7"/>
    <w:rsid w:val="001A6B23"/>
    <w:rsid w:val="001A6D45"/>
    <w:rsid w:val="001A6EA3"/>
    <w:rsid w:val="001A7112"/>
    <w:rsid w:val="001A74BA"/>
    <w:rsid w:val="001A767E"/>
    <w:rsid w:val="001A7783"/>
    <w:rsid w:val="001A788D"/>
    <w:rsid w:val="001A79ED"/>
    <w:rsid w:val="001A7A6A"/>
    <w:rsid w:val="001A7BCA"/>
    <w:rsid w:val="001A7C86"/>
    <w:rsid w:val="001A7CD6"/>
    <w:rsid w:val="001A7CF2"/>
    <w:rsid w:val="001A7D1E"/>
    <w:rsid w:val="001A7DFA"/>
    <w:rsid w:val="001A7E4C"/>
    <w:rsid w:val="001B0040"/>
    <w:rsid w:val="001B015B"/>
    <w:rsid w:val="001B029B"/>
    <w:rsid w:val="001B036A"/>
    <w:rsid w:val="001B055F"/>
    <w:rsid w:val="001B0654"/>
    <w:rsid w:val="001B076D"/>
    <w:rsid w:val="001B08CA"/>
    <w:rsid w:val="001B0AA7"/>
    <w:rsid w:val="001B0AE4"/>
    <w:rsid w:val="001B0CF7"/>
    <w:rsid w:val="001B0DFB"/>
    <w:rsid w:val="001B0F55"/>
    <w:rsid w:val="001B1383"/>
    <w:rsid w:val="001B13EF"/>
    <w:rsid w:val="001B13F1"/>
    <w:rsid w:val="001B1407"/>
    <w:rsid w:val="001B1800"/>
    <w:rsid w:val="001B182D"/>
    <w:rsid w:val="001B1851"/>
    <w:rsid w:val="001B1DE6"/>
    <w:rsid w:val="001B1E20"/>
    <w:rsid w:val="001B1F14"/>
    <w:rsid w:val="001B21C7"/>
    <w:rsid w:val="001B2435"/>
    <w:rsid w:val="001B2458"/>
    <w:rsid w:val="001B2471"/>
    <w:rsid w:val="001B24E0"/>
    <w:rsid w:val="001B268B"/>
    <w:rsid w:val="001B2BF1"/>
    <w:rsid w:val="001B2C6D"/>
    <w:rsid w:val="001B2D10"/>
    <w:rsid w:val="001B2FAD"/>
    <w:rsid w:val="001B3266"/>
    <w:rsid w:val="001B34CB"/>
    <w:rsid w:val="001B387A"/>
    <w:rsid w:val="001B387F"/>
    <w:rsid w:val="001B3911"/>
    <w:rsid w:val="001B399E"/>
    <w:rsid w:val="001B39BD"/>
    <w:rsid w:val="001B3BB2"/>
    <w:rsid w:val="001B3BC6"/>
    <w:rsid w:val="001B3BE6"/>
    <w:rsid w:val="001B3BFC"/>
    <w:rsid w:val="001B3D38"/>
    <w:rsid w:val="001B3E0C"/>
    <w:rsid w:val="001B3E8A"/>
    <w:rsid w:val="001B3EA4"/>
    <w:rsid w:val="001B4056"/>
    <w:rsid w:val="001B43E9"/>
    <w:rsid w:val="001B4B29"/>
    <w:rsid w:val="001B4D05"/>
    <w:rsid w:val="001B4E33"/>
    <w:rsid w:val="001B4EBC"/>
    <w:rsid w:val="001B4F36"/>
    <w:rsid w:val="001B50B0"/>
    <w:rsid w:val="001B5401"/>
    <w:rsid w:val="001B55AD"/>
    <w:rsid w:val="001B56C5"/>
    <w:rsid w:val="001B589E"/>
    <w:rsid w:val="001B58AE"/>
    <w:rsid w:val="001B594F"/>
    <w:rsid w:val="001B5963"/>
    <w:rsid w:val="001B5B43"/>
    <w:rsid w:val="001B5CED"/>
    <w:rsid w:val="001B5DDC"/>
    <w:rsid w:val="001B5DF6"/>
    <w:rsid w:val="001B5F5C"/>
    <w:rsid w:val="001B6075"/>
    <w:rsid w:val="001B634E"/>
    <w:rsid w:val="001B646E"/>
    <w:rsid w:val="001B6547"/>
    <w:rsid w:val="001B65CA"/>
    <w:rsid w:val="001B65FD"/>
    <w:rsid w:val="001B6E17"/>
    <w:rsid w:val="001B6E43"/>
    <w:rsid w:val="001B705D"/>
    <w:rsid w:val="001B70A9"/>
    <w:rsid w:val="001B71A8"/>
    <w:rsid w:val="001B729E"/>
    <w:rsid w:val="001B74A4"/>
    <w:rsid w:val="001B7579"/>
    <w:rsid w:val="001B7680"/>
    <w:rsid w:val="001B780E"/>
    <w:rsid w:val="001B78B5"/>
    <w:rsid w:val="001B78D2"/>
    <w:rsid w:val="001B79EF"/>
    <w:rsid w:val="001B7A5D"/>
    <w:rsid w:val="001B7D59"/>
    <w:rsid w:val="001B7D62"/>
    <w:rsid w:val="001B7DE8"/>
    <w:rsid w:val="001C02E1"/>
    <w:rsid w:val="001C03CC"/>
    <w:rsid w:val="001C06CA"/>
    <w:rsid w:val="001C06F2"/>
    <w:rsid w:val="001C086A"/>
    <w:rsid w:val="001C086F"/>
    <w:rsid w:val="001C0894"/>
    <w:rsid w:val="001C0962"/>
    <w:rsid w:val="001C0ADF"/>
    <w:rsid w:val="001C0B2A"/>
    <w:rsid w:val="001C0BB7"/>
    <w:rsid w:val="001C130D"/>
    <w:rsid w:val="001C141D"/>
    <w:rsid w:val="001C15F3"/>
    <w:rsid w:val="001C16A5"/>
    <w:rsid w:val="001C1875"/>
    <w:rsid w:val="001C18CB"/>
    <w:rsid w:val="001C18E4"/>
    <w:rsid w:val="001C1B25"/>
    <w:rsid w:val="001C1B47"/>
    <w:rsid w:val="001C1D5E"/>
    <w:rsid w:val="001C1F4A"/>
    <w:rsid w:val="001C2066"/>
    <w:rsid w:val="001C207A"/>
    <w:rsid w:val="001C215D"/>
    <w:rsid w:val="001C220D"/>
    <w:rsid w:val="001C2488"/>
    <w:rsid w:val="001C24EF"/>
    <w:rsid w:val="001C27E4"/>
    <w:rsid w:val="001C291B"/>
    <w:rsid w:val="001C2984"/>
    <w:rsid w:val="001C2A83"/>
    <w:rsid w:val="001C2AE1"/>
    <w:rsid w:val="001C2BE8"/>
    <w:rsid w:val="001C2CE6"/>
    <w:rsid w:val="001C315C"/>
    <w:rsid w:val="001C32F7"/>
    <w:rsid w:val="001C3373"/>
    <w:rsid w:val="001C3408"/>
    <w:rsid w:val="001C347C"/>
    <w:rsid w:val="001C3663"/>
    <w:rsid w:val="001C388B"/>
    <w:rsid w:val="001C39F3"/>
    <w:rsid w:val="001C3A7B"/>
    <w:rsid w:val="001C3B4D"/>
    <w:rsid w:val="001C3BFA"/>
    <w:rsid w:val="001C3CDB"/>
    <w:rsid w:val="001C4077"/>
    <w:rsid w:val="001C40AF"/>
    <w:rsid w:val="001C4140"/>
    <w:rsid w:val="001C4292"/>
    <w:rsid w:val="001C434A"/>
    <w:rsid w:val="001C4359"/>
    <w:rsid w:val="001C4585"/>
    <w:rsid w:val="001C45DB"/>
    <w:rsid w:val="001C4917"/>
    <w:rsid w:val="001C4920"/>
    <w:rsid w:val="001C4A1B"/>
    <w:rsid w:val="001C4DAF"/>
    <w:rsid w:val="001C4FB3"/>
    <w:rsid w:val="001C5041"/>
    <w:rsid w:val="001C509E"/>
    <w:rsid w:val="001C50A7"/>
    <w:rsid w:val="001C5189"/>
    <w:rsid w:val="001C562C"/>
    <w:rsid w:val="001C57F2"/>
    <w:rsid w:val="001C5A7E"/>
    <w:rsid w:val="001C5C27"/>
    <w:rsid w:val="001C5C41"/>
    <w:rsid w:val="001C5D7F"/>
    <w:rsid w:val="001C5F77"/>
    <w:rsid w:val="001C6044"/>
    <w:rsid w:val="001C614D"/>
    <w:rsid w:val="001C6459"/>
    <w:rsid w:val="001C6632"/>
    <w:rsid w:val="001C66FF"/>
    <w:rsid w:val="001C6869"/>
    <w:rsid w:val="001C68A4"/>
    <w:rsid w:val="001C6D7E"/>
    <w:rsid w:val="001C6FA8"/>
    <w:rsid w:val="001C6FC0"/>
    <w:rsid w:val="001C72F6"/>
    <w:rsid w:val="001C738E"/>
    <w:rsid w:val="001C7646"/>
    <w:rsid w:val="001C779D"/>
    <w:rsid w:val="001D0869"/>
    <w:rsid w:val="001D0A13"/>
    <w:rsid w:val="001D0B79"/>
    <w:rsid w:val="001D0CA3"/>
    <w:rsid w:val="001D0CD2"/>
    <w:rsid w:val="001D0FA3"/>
    <w:rsid w:val="001D105A"/>
    <w:rsid w:val="001D1225"/>
    <w:rsid w:val="001D1228"/>
    <w:rsid w:val="001D138D"/>
    <w:rsid w:val="001D1601"/>
    <w:rsid w:val="001D1718"/>
    <w:rsid w:val="001D1789"/>
    <w:rsid w:val="001D183C"/>
    <w:rsid w:val="001D1913"/>
    <w:rsid w:val="001D1995"/>
    <w:rsid w:val="001D19DE"/>
    <w:rsid w:val="001D1A58"/>
    <w:rsid w:val="001D1C67"/>
    <w:rsid w:val="001D1D4F"/>
    <w:rsid w:val="001D2023"/>
    <w:rsid w:val="001D20F3"/>
    <w:rsid w:val="001D2141"/>
    <w:rsid w:val="001D23D6"/>
    <w:rsid w:val="001D254B"/>
    <w:rsid w:val="001D2610"/>
    <w:rsid w:val="001D2625"/>
    <w:rsid w:val="001D26B6"/>
    <w:rsid w:val="001D2A15"/>
    <w:rsid w:val="001D2CD0"/>
    <w:rsid w:val="001D2CDD"/>
    <w:rsid w:val="001D2D83"/>
    <w:rsid w:val="001D2FB2"/>
    <w:rsid w:val="001D2FCC"/>
    <w:rsid w:val="001D3161"/>
    <w:rsid w:val="001D36DE"/>
    <w:rsid w:val="001D36F2"/>
    <w:rsid w:val="001D375C"/>
    <w:rsid w:val="001D3E47"/>
    <w:rsid w:val="001D3ED5"/>
    <w:rsid w:val="001D4313"/>
    <w:rsid w:val="001D4423"/>
    <w:rsid w:val="001D4468"/>
    <w:rsid w:val="001D44A7"/>
    <w:rsid w:val="001D4593"/>
    <w:rsid w:val="001D46A2"/>
    <w:rsid w:val="001D4740"/>
    <w:rsid w:val="001D47B7"/>
    <w:rsid w:val="001D493B"/>
    <w:rsid w:val="001D49DD"/>
    <w:rsid w:val="001D49F7"/>
    <w:rsid w:val="001D4C22"/>
    <w:rsid w:val="001D4C38"/>
    <w:rsid w:val="001D5083"/>
    <w:rsid w:val="001D5222"/>
    <w:rsid w:val="001D539D"/>
    <w:rsid w:val="001D53D4"/>
    <w:rsid w:val="001D56B4"/>
    <w:rsid w:val="001D57DD"/>
    <w:rsid w:val="001D5862"/>
    <w:rsid w:val="001D59D5"/>
    <w:rsid w:val="001D59D9"/>
    <w:rsid w:val="001D5FB4"/>
    <w:rsid w:val="001D6017"/>
    <w:rsid w:val="001D62DB"/>
    <w:rsid w:val="001D636E"/>
    <w:rsid w:val="001D64D1"/>
    <w:rsid w:val="001D651A"/>
    <w:rsid w:val="001D6653"/>
    <w:rsid w:val="001D6C21"/>
    <w:rsid w:val="001D6D6E"/>
    <w:rsid w:val="001D6DB4"/>
    <w:rsid w:val="001D6DCF"/>
    <w:rsid w:val="001D6EB7"/>
    <w:rsid w:val="001D6FEA"/>
    <w:rsid w:val="001D71B2"/>
    <w:rsid w:val="001D7364"/>
    <w:rsid w:val="001D737C"/>
    <w:rsid w:val="001D73EB"/>
    <w:rsid w:val="001D75FB"/>
    <w:rsid w:val="001D761F"/>
    <w:rsid w:val="001D7698"/>
    <w:rsid w:val="001D76E2"/>
    <w:rsid w:val="001D771E"/>
    <w:rsid w:val="001D7754"/>
    <w:rsid w:val="001D7797"/>
    <w:rsid w:val="001D77F9"/>
    <w:rsid w:val="001D7981"/>
    <w:rsid w:val="001D7AB8"/>
    <w:rsid w:val="001D7AC0"/>
    <w:rsid w:val="001D7AE5"/>
    <w:rsid w:val="001D7B7F"/>
    <w:rsid w:val="001D7BB4"/>
    <w:rsid w:val="001D7C3A"/>
    <w:rsid w:val="001D7D2A"/>
    <w:rsid w:val="001D7D55"/>
    <w:rsid w:val="001D7D84"/>
    <w:rsid w:val="001D7DA2"/>
    <w:rsid w:val="001E006B"/>
    <w:rsid w:val="001E0C13"/>
    <w:rsid w:val="001E0C6D"/>
    <w:rsid w:val="001E0C9F"/>
    <w:rsid w:val="001E0E5C"/>
    <w:rsid w:val="001E0FE9"/>
    <w:rsid w:val="001E101C"/>
    <w:rsid w:val="001E1050"/>
    <w:rsid w:val="001E121C"/>
    <w:rsid w:val="001E134F"/>
    <w:rsid w:val="001E136A"/>
    <w:rsid w:val="001E1562"/>
    <w:rsid w:val="001E1576"/>
    <w:rsid w:val="001E1625"/>
    <w:rsid w:val="001E1CE7"/>
    <w:rsid w:val="001E2013"/>
    <w:rsid w:val="001E2389"/>
    <w:rsid w:val="001E264B"/>
    <w:rsid w:val="001E2665"/>
    <w:rsid w:val="001E2711"/>
    <w:rsid w:val="001E297A"/>
    <w:rsid w:val="001E2A1A"/>
    <w:rsid w:val="001E2B2A"/>
    <w:rsid w:val="001E2B39"/>
    <w:rsid w:val="001E2B81"/>
    <w:rsid w:val="001E304B"/>
    <w:rsid w:val="001E3133"/>
    <w:rsid w:val="001E3146"/>
    <w:rsid w:val="001E32A1"/>
    <w:rsid w:val="001E34F1"/>
    <w:rsid w:val="001E367B"/>
    <w:rsid w:val="001E3686"/>
    <w:rsid w:val="001E39CA"/>
    <w:rsid w:val="001E3A5D"/>
    <w:rsid w:val="001E3B71"/>
    <w:rsid w:val="001E3C9F"/>
    <w:rsid w:val="001E3EE3"/>
    <w:rsid w:val="001E4005"/>
    <w:rsid w:val="001E4448"/>
    <w:rsid w:val="001E46A3"/>
    <w:rsid w:val="001E4806"/>
    <w:rsid w:val="001E4899"/>
    <w:rsid w:val="001E4A55"/>
    <w:rsid w:val="001E4CA5"/>
    <w:rsid w:val="001E4CF2"/>
    <w:rsid w:val="001E5039"/>
    <w:rsid w:val="001E5127"/>
    <w:rsid w:val="001E517D"/>
    <w:rsid w:val="001E51FC"/>
    <w:rsid w:val="001E5214"/>
    <w:rsid w:val="001E52A4"/>
    <w:rsid w:val="001E5408"/>
    <w:rsid w:val="001E5422"/>
    <w:rsid w:val="001E58E2"/>
    <w:rsid w:val="001E59FB"/>
    <w:rsid w:val="001E5AA2"/>
    <w:rsid w:val="001E6076"/>
    <w:rsid w:val="001E60DD"/>
    <w:rsid w:val="001E613D"/>
    <w:rsid w:val="001E6155"/>
    <w:rsid w:val="001E61C7"/>
    <w:rsid w:val="001E642D"/>
    <w:rsid w:val="001E64CB"/>
    <w:rsid w:val="001E65E7"/>
    <w:rsid w:val="001E668C"/>
    <w:rsid w:val="001E672A"/>
    <w:rsid w:val="001E6BBD"/>
    <w:rsid w:val="001E6E80"/>
    <w:rsid w:val="001E6F10"/>
    <w:rsid w:val="001E6FF4"/>
    <w:rsid w:val="001E743F"/>
    <w:rsid w:val="001E75EF"/>
    <w:rsid w:val="001E77C1"/>
    <w:rsid w:val="001E78B1"/>
    <w:rsid w:val="001E7931"/>
    <w:rsid w:val="001E7985"/>
    <w:rsid w:val="001E7A24"/>
    <w:rsid w:val="001E7AF2"/>
    <w:rsid w:val="001E7B24"/>
    <w:rsid w:val="001E7D5B"/>
    <w:rsid w:val="001E7DB5"/>
    <w:rsid w:val="001E7F63"/>
    <w:rsid w:val="001F0152"/>
    <w:rsid w:val="001F045C"/>
    <w:rsid w:val="001F0489"/>
    <w:rsid w:val="001F064D"/>
    <w:rsid w:val="001F06B3"/>
    <w:rsid w:val="001F08E8"/>
    <w:rsid w:val="001F0902"/>
    <w:rsid w:val="001F0CB1"/>
    <w:rsid w:val="001F0CB7"/>
    <w:rsid w:val="001F0D20"/>
    <w:rsid w:val="001F0E54"/>
    <w:rsid w:val="001F0FED"/>
    <w:rsid w:val="001F101E"/>
    <w:rsid w:val="001F10E9"/>
    <w:rsid w:val="001F1274"/>
    <w:rsid w:val="001F13EA"/>
    <w:rsid w:val="001F1646"/>
    <w:rsid w:val="001F1655"/>
    <w:rsid w:val="001F171D"/>
    <w:rsid w:val="001F193A"/>
    <w:rsid w:val="001F1C0D"/>
    <w:rsid w:val="001F1C57"/>
    <w:rsid w:val="001F1C7B"/>
    <w:rsid w:val="001F1D40"/>
    <w:rsid w:val="001F1DA1"/>
    <w:rsid w:val="001F1ED9"/>
    <w:rsid w:val="001F1F00"/>
    <w:rsid w:val="001F22C3"/>
    <w:rsid w:val="001F22EB"/>
    <w:rsid w:val="001F2351"/>
    <w:rsid w:val="001F23ED"/>
    <w:rsid w:val="001F25D3"/>
    <w:rsid w:val="001F27E3"/>
    <w:rsid w:val="001F2B36"/>
    <w:rsid w:val="001F2CEF"/>
    <w:rsid w:val="001F2D73"/>
    <w:rsid w:val="001F2F4E"/>
    <w:rsid w:val="001F301F"/>
    <w:rsid w:val="001F31F4"/>
    <w:rsid w:val="001F34F7"/>
    <w:rsid w:val="001F3755"/>
    <w:rsid w:val="001F38D2"/>
    <w:rsid w:val="001F3BE1"/>
    <w:rsid w:val="001F3C43"/>
    <w:rsid w:val="001F3CE1"/>
    <w:rsid w:val="001F3DD0"/>
    <w:rsid w:val="001F455E"/>
    <w:rsid w:val="001F4633"/>
    <w:rsid w:val="001F46B0"/>
    <w:rsid w:val="001F4836"/>
    <w:rsid w:val="001F4848"/>
    <w:rsid w:val="001F4916"/>
    <w:rsid w:val="001F49FD"/>
    <w:rsid w:val="001F4AB8"/>
    <w:rsid w:val="001F4B6F"/>
    <w:rsid w:val="001F4E66"/>
    <w:rsid w:val="001F5067"/>
    <w:rsid w:val="001F530E"/>
    <w:rsid w:val="001F539F"/>
    <w:rsid w:val="001F5504"/>
    <w:rsid w:val="001F55EB"/>
    <w:rsid w:val="001F560C"/>
    <w:rsid w:val="001F5783"/>
    <w:rsid w:val="001F58C0"/>
    <w:rsid w:val="001F5BBC"/>
    <w:rsid w:val="001F5E1C"/>
    <w:rsid w:val="001F5E58"/>
    <w:rsid w:val="001F60AA"/>
    <w:rsid w:val="001F6116"/>
    <w:rsid w:val="001F621E"/>
    <w:rsid w:val="001F6253"/>
    <w:rsid w:val="001F6263"/>
    <w:rsid w:val="001F62B4"/>
    <w:rsid w:val="001F6326"/>
    <w:rsid w:val="001F632B"/>
    <w:rsid w:val="001F6539"/>
    <w:rsid w:val="001F653B"/>
    <w:rsid w:val="001F6556"/>
    <w:rsid w:val="001F65D1"/>
    <w:rsid w:val="001F6996"/>
    <w:rsid w:val="001F699B"/>
    <w:rsid w:val="001F6AB1"/>
    <w:rsid w:val="001F6BD7"/>
    <w:rsid w:val="001F6D49"/>
    <w:rsid w:val="001F6D76"/>
    <w:rsid w:val="001F6F5F"/>
    <w:rsid w:val="001F70BD"/>
    <w:rsid w:val="001F715B"/>
    <w:rsid w:val="001F724D"/>
    <w:rsid w:val="001F7282"/>
    <w:rsid w:val="001F7330"/>
    <w:rsid w:val="001F77C6"/>
    <w:rsid w:val="001F79A1"/>
    <w:rsid w:val="001F79FE"/>
    <w:rsid w:val="001F7A91"/>
    <w:rsid w:val="001F7CB7"/>
    <w:rsid w:val="001F7D3A"/>
    <w:rsid w:val="001F7D71"/>
    <w:rsid w:val="00200135"/>
    <w:rsid w:val="00200179"/>
    <w:rsid w:val="0020028F"/>
    <w:rsid w:val="00200349"/>
    <w:rsid w:val="002003A4"/>
    <w:rsid w:val="00200494"/>
    <w:rsid w:val="0020065C"/>
    <w:rsid w:val="00200824"/>
    <w:rsid w:val="00200839"/>
    <w:rsid w:val="002008D2"/>
    <w:rsid w:val="00200B9E"/>
    <w:rsid w:val="00200E08"/>
    <w:rsid w:val="002010E4"/>
    <w:rsid w:val="002012CB"/>
    <w:rsid w:val="00201349"/>
    <w:rsid w:val="00201433"/>
    <w:rsid w:val="002017A8"/>
    <w:rsid w:val="00201885"/>
    <w:rsid w:val="002018B9"/>
    <w:rsid w:val="00201E09"/>
    <w:rsid w:val="00201F82"/>
    <w:rsid w:val="00202150"/>
    <w:rsid w:val="00202575"/>
    <w:rsid w:val="002027F9"/>
    <w:rsid w:val="002029A6"/>
    <w:rsid w:val="00202AC1"/>
    <w:rsid w:val="00202B20"/>
    <w:rsid w:val="00202BEB"/>
    <w:rsid w:val="00202F9B"/>
    <w:rsid w:val="0020311C"/>
    <w:rsid w:val="002032E7"/>
    <w:rsid w:val="00203363"/>
    <w:rsid w:val="00203655"/>
    <w:rsid w:val="00203696"/>
    <w:rsid w:val="002038A2"/>
    <w:rsid w:val="0020392D"/>
    <w:rsid w:val="0020395C"/>
    <w:rsid w:val="002039A8"/>
    <w:rsid w:val="00203B13"/>
    <w:rsid w:val="0020408F"/>
    <w:rsid w:val="00204145"/>
    <w:rsid w:val="0020416A"/>
    <w:rsid w:val="0020416B"/>
    <w:rsid w:val="00204243"/>
    <w:rsid w:val="002044DD"/>
    <w:rsid w:val="0020453F"/>
    <w:rsid w:val="0020464C"/>
    <w:rsid w:val="00204650"/>
    <w:rsid w:val="0020466C"/>
    <w:rsid w:val="002046B5"/>
    <w:rsid w:val="0020485B"/>
    <w:rsid w:val="00204943"/>
    <w:rsid w:val="00204972"/>
    <w:rsid w:val="00204CA9"/>
    <w:rsid w:val="00204EB9"/>
    <w:rsid w:val="00204EDE"/>
    <w:rsid w:val="00204EF9"/>
    <w:rsid w:val="00204FEB"/>
    <w:rsid w:val="002053BB"/>
    <w:rsid w:val="002054D6"/>
    <w:rsid w:val="002054E1"/>
    <w:rsid w:val="00205780"/>
    <w:rsid w:val="002057DF"/>
    <w:rsid w:val="002058BC"/>
    <w:rsid w:val="00205998"/>
    <w:rsid w:val="002059B0"/>
    <w:rsid w:val="00205A41"/>
    <w:rsid w:val="00205CCE"/>
    <w:rsid w:val="00205CE3"/>
    <w:rsid w:val="00205CF7"/>
    <w:rsid w:val="00205D34"/>
    <w:rsid w:val="00205F11"/>
    <w:rsid w:val="00205F49"/>
    <w:rsid w:val="002062B6"/>
    <w:rsid w:val="00206352"/>
    <w:rsid w:val="0020675B"/>
    <w:rsid w:val="00206F78"/>
    <w:rsid w:val="00207357"/>
    <w:rsid w:val="00207527"/>
    <w:rsid w:val="00207629"/>
    <w:rsid w:val="002077CF"/>
    <w:rsid w:val="002077E9"/>
    <w:rsid w:val="002079B3"/>
    <w:rsid w:val="00207B0C"/>
    <w:rsid w:val="00207B1C"/>
    <w:rsid w:val="00207DB4"/>
    <w:rsid w:val="00207EA8"/>
    <w:rsid w:val="00210037"/>
    <w:rsid w:val="00210107"/>
    <w:rsid w:val="00210130"/>
    <w:rsid w:val="002103F4"/>
    <w:rsid w:val="00210712"/>
    <w:rsid w:val="002109E6"/>
    <w:rsid w:val="00210B44"/>
    <w:rsid w:val="00210BDC"/>
    <w:rsid w:val="00210C38"/>
    <w:rsid w:val="00210D62"/>
    <w:rsid w:val="00210DFC"/>
    <w:rsid w:val="00210F3E"/>
    <w:rsid w:val="00210FA1"/>
    <w:rsid w:val="0021172A"/>
    <w:rsid w:val="00211800"/>
    <w:rsid w:val="002118D6"/>
    <w:rsid w:val="0021195C"/>
    <w:rsid w:val="00211AC3"/>
    <w:rsid w:val="00211B9B"/>
    <w:rsid w:val="00211B9F"/>
    <w:rsid w:val="00211BB3"/>
    <w:rsid w:val="00211D4E"/>
    <w:rsid w:val="00211D54"/>
    <w:rsid w:val="00211D68"/>
    <w:rsid w:val="00211E0F"/>
    <w:rsid w:val="00211E9C"/>
    <w:rsid w:val="00211EB2"/>
    <w:rsid w:val="002120D2"/>
    <w:rsid w:val="00212137"/>
    <w:rsid w:val="00212268"/>
    <w:rsid w:val="002122F6"/>
    <w:rsid w:val="002124D6"/>
    <w:rsid w:val="00212559"/>
    <w:rsid w:val="002125BE"/>
    <w:rsid w:val="0021279D"/>
    <w:rsid w:val="002127FF"/>
    <w:rsid w:val="00212940"/>
    <w:rsid w:val="00212AF7"/>
    <w:rsid w:val="00212CC5"/>
    <w:rsid w:val="00212EDC"/>
    <w:rsid w:val="00213116"/>
    <w:rsid w:val="0021320A"/>
    <w:rsid w:val="00213242"/>
    <w:rsid w:val="00213255"/>
    <w:rsid w:val="002133C6"/>
    <w:rsid w:val="002134B8"/>
    <w:rsid w:val="0021355F"/>
    <w:rsid w:val="002135B3"/>
    <w:rsid w:val="002135C4"/>
    <w:rsid w:val="00213794"/>
    <w:rsid w:val="002137E6"/>
    <w:rsid w:val="00213C17"/>
    <w:rsid w:val="00214165"/>
    <w:rsid w:val="002143AB"/>
    <w:rsid w:val="002143B8"/>
    <w:rsid w:val="0021441D"/>
    <w:rsid w:val="00214476"/>
    <w:rsid w:val="00214735"/>
    <w:rsid w:val="00214769"/>
    <w:rsid w:val="002147BD"/>
    <w:rsid w:val="00214944"/>
    <w:rsid w:val="00214969"/>
    <w:rsid w:val="00214B1B"/>
    <w:rsid w:val="00214B23"/>
    <w:rsid w:val="00214B8D"/>
    <w:rsid w:val="00214CC9"/>
    <w:rsid w:val="00214D70"/>
    <w:rsid w:val="00215070"/>
    <w:rsid w:val="002150B6"/>
    <w:rsid w:val="00215488"/>
    <w:rsid w:val="002154C4"/>
    <w:rsid w:val="00215657"/>
    <w:rsid w:val="0021573C"/>
    <w:rsid w:val="00215890"/>
    <w:rsid w:val="00215A3B"/>
    <w:rsid w:val="00215A44"/>
    <w:rsid w:val="00215ABC"/>
    <w:rsid w:val="00215B48"/>
    <w:rsid w:val="00215BAD"/>
    <w:rsid w:val="00215C89"/>
    <w:rsid w:val="00215DDB"/>
    <w:rsid w:val="00215F00"/>
    <w:rsid w:val="002163C2"/>
    <w:rsid w:val="0021645D"/>
    <w:rsid w:val="002165E2"/>
    <w:rsid w:val="00216989"/>
    <w:rsid w:val="00216A2B"/>
    <w:rsid w:val="00216ABB"/>
    <w:rsid w:val="00216AE2"/>
    <w:rsid w:val="00216CF3"/>
    <w:rsid w:val="00216E84"/>
    <w:rsid w:val="00216FE5"/>
    <w:rsid w:val="00217175"/>
    <w:rsid w:val="00217397"/>
    <w:rsid w:val="002173CC"/>
    <w:rsid w:val="002174A1"/>
    <w:rsid w:val="00217670"/>
    <w:rsid w:val="002176F6"/>
    <w:rsid w:val="00217797"/>
    <w:rsid w:val="002177DF"/>
    <w:rsid w:val="0021781B"/>
    <w:rsid w:val="00217B70"/>
    <w:rsid w:val="00217BC1"/>
    <w:rsid w:val="00217CF2"/>
    <w:rsid w:val="00217CFF"/>
    <w:rsid w:val="00217D85"/>
    <w:rsid w:val="00217E6E"/>
    <w:rsid w:val="00217E84"/>
    <w:rsid w:val="00217F42"/>
    <w:rsid w:val="002200FD"/>
    <w:rsid w:val="002201CE"/>
    <w:rsid w:val="0022022F"/>
    <w:rsid w:val="0022074A"/>
    <w:rsid w:val="0022074F"/>
    <w:rsid w:val="002208C7"/>
    <w:rsid w:val="002208CA"/>
    <w:rsid w:val="00220A9A"/>
    <w:rsid w:val="00220B21"/>
    <w:rsid w:val="00220B38"/>
    <w:rsid w:val="00220B7C"/>
    <w:rsid w:val="00220EDD"/>
    <w:rsid w:val="00220F6E"/>
    <w:rsid w:val="00220FB3"/>
    <w:rsid w:val="002211F8"/>
    <w:rsid w:val="002214BD"/>
    <w:rsid w:val="0022159F"/>
    <w:rsid w:val="002215DE"/>
    <w:rsid w:val="002218C2"/>
    <w:rsid w:val="00221AB7"/>
    <w:rsid w:val="00221BE2"/>
    <w:rsid w:val="00221E10"/>
    <w:rsid w:val="00221ED5"/>
    <w:rsid w:val="00221F26"/>
    <w:rsid w:val="00221F33"/>
    <w:rsid w:val="002220A7"/>
    <w:rsid w:val="0022216C"/>
    <w:rsid w:val="002222C8"/>
    <w:rsid w:val="00222323"/>
    <w:rsid w:val="002224AD"/>
    <w:rsid w:val="002224FA"/>
    <w:rsid w:val="002225B2"/>
    <w:rsid w:val="002227B2"/>
    <w:rsid w:val="00222891"/>
    <w:rsid w:val="00222938"/>
    <w:rsid w:val="00222965"/>
    <w:rsid w:val="00222A48"/>
    <w:rsid w:val="00222AE7"/>
    <w:rsid w:val="00222B53"/>
    <w:rsid w:val="00222CCF"/>
    <w:rsid w:val="00223155"/>
    <w:rsid w:val="002231B5"/>
    <w:rsid w:val="002231B6"/>
    <w:rsid w:val="0022345D"/>
    <w:rsid w:val="00223532"/>
    <w:rsid w:val="002237DA"/>
    <w:rsid w:val="00223A04"/>
    <w:rsid w:val="00223CA9"/>
    <w:rsid w:val="00223D3C"/>
    <w:rsid w:val="00223DFA"/>
    <w:rsid w:val="00223DFC"/>
    <w:rsid w:val="00223E88"/>
    <w:rsid w:val="00223EB1"/>
    <w:rsid w:val="00223FFB"/>
    <w:rsid w:val="00224033"/>
    <w:rsid w:val="002242F8"/>
    <w:rsid w:val="002243AE"/>
    <w:rsid w:val="002244CC"/>
    <w:rsid w:val="002246E6"/>
    <w:rsid w:val="00224723"/>
    <w:rsid w:val="00224881"/>
    <w:rsid w:val="00224906"/>
    <w:rsid w:val="00224936"/>
    <w:rsid w:val="00224A04"/>
    <w:rsid w:val="00224A83"/>
    <w:rsid w:val="00224ADB"/>
    <w:rsid w:val="00224AE1"/>
    <w:rsid w:val="00224B9D"/>
    <w:rsid w:val="00224C1E"/>
    <w:rsid w:val="00224CBB"/>
    <w:rsid w:val="00224D53"/>
    <w:rsid w:val="00224EFD"/>
    <w:rsid w:val="00224F4F"/>
    <w:rsid w:val="00225098"/>
    <w:rsid w:val="00225198"/>
    <w:rsid w:val="0022521E"/>
    <w:rsid w:val="0022551A"/>
    <w:rsid w:val="002257EB"/>
    <w:rsid w:val="00225845"/>
    <w:rsid w:val="002258C2"/>
    <w:rsid w:val="00225B84"/>
    <w:rsid w:val="00225DDA"/>
    <w:rsid w:val="00225DEE"/>
    <w:rsid w:val="00225E97"/>
    <w:rsid w:val="00225ECB"/>
    <w:rsid w:val="00226007"/>
    <w:rsid w:val="002261C0"/>
    <w:rsid w:val="00226242"/>
    <w:rsid w:val="00226346"/>
    <w:rsid w:val="002265BE"/>
    <w:rsid w:val="0022666F"/>
    <w:rsid w:val="00226722"/>
    <w:rsid w:val="002267E0"/>
    <w:rsid w:val="002268B9"/>
    <w:rsid w:val="002268EA"/>
    <w:rsid w:val="00226CCC"/>
    <w:rsid w:val="00226E5B"/>
    <w:rsid w:val="00226E83"/>
    <w:rsid w:val="00227107"/>
    <w:rsid w:val="0022712A"/>
    <w:rsid w:val="00227158"/>
    <w:rsid w:val="002272CD"/>
    <w:rsid w:val="002272CF"/>
    <w:rsid w:val="0022734C"/>
    <w:rsid w:val="002273EC"/>
    <w:rsid w:val="002274A7"/>
    <w:rsid w:val="002275F8"/>
    <w:rsid w:val="0022765D"/>
    <w:rsid w:val="00227A97"/>
    <w:rsid w:val="00227C20"/>
    <w:rsid w:val="00227C6C"/>
    <w:rsid w:val="00227D02"/>
    <w:rsid w:val="00227E1C"/>
    <w:rsid w:val="00227FE7"/>
    <w:rsid w:val="00227FF9"/>
    <w:rsid w:val="002300BF"/>
    <w:rsid w:val="002301B8"/>
    <w:rsid w:val="002303D1"/>
    <w:rsid w:val="00230609"/>
    <w:rsid w:val="00230708"/>
    <w:rsid w:val="00230A46"/>
    <w:rsid w:val="00230B87"/>
    <w:rsid w:val="00230C21"/>
    <w:rsid w:val="00230C7C"/>
    <w:rsid w:val="00230CD8"/>
    <w:rsid w:val="00230E54"/>
    <w:rsid w:val="00230E62"/>
    <w:rsid w:val="00230F98"/>
    <w:rsid w:val="0023103F"/>
    <w:rsid w:val="00231056"/>
    <w:rsid w:val="002310A4"/>
    <w:rsid w:val="002310E2"/>
    <w:rsid w:val="00231241"/>
    <w:rsid w:val="00231292"/>
    <w:rsid w:val="0023158C"/>
    <w:rsid w:val="0023175E"/>
    <w:rsid w:val="002317A3"/>
    <w:rsid w:val="00231842"/>
    <w:rsid w:val="00231DB7"/>
    <w:rsid w:val="002320CB"/>
    <w:rsid w:val="002323C8"/>
    <w:rsid w:val="00232599"/>
    <w:rsid w:val="002326B8"/>
    <w:rsid w:val="002326D2"/>
    <w:rsid w:val="00232C41"/>
    <w:rsid w:val="00232CDB"/>
    <w:rsid w:val="00232D4D"/>
    <w:rsid w:val="00232E47"/>
    <w:rsid w:val="00232FFF"/>
    <w:rsid w:val="0023310A"/>
    <w:rsid w:val="0023327C"/>
    <w:rsid w:val="002335B6"/>
    <w:rsid w:val="002339EE"/>
    <w:rsid w:val="00233A3E"/>
    <w:rsid w:val="00233A4E"/>
    <w:rsid w:val="00233B9D"/>
    <w:rsid w:val="00233D63"/>
    <w:rsid w:val="00233D70"/>
    <w:rsid w:val="00233E7D"/>
    <w:rsid w:val="00233EFC"/>
    <w:rsid w:val="00234009"/>
    <w:rsid w:val="002344E5"/>
    <w:rsid w:val="002346EE"/>
    <w:rsid w:val="002347DD"/>
    <w:rsid w:val="00234889"/>
    <w:rsid w:val="002348B2"/>
    <w:rsid w:val="00234AA3"/>
    <w:rsid w:val="00234B57"/>
    <w:rsid w:val="00234D5E"/>
    <w:rsid w:val="00234FDB"/>
    <w:rsid w:val="0023503D"/>
    <w:rsid w:val="00235162"/>
    <w:rsid w:val="0023539B"/>
    <w:rsid w:val="0023555E"/>
    <w:rsid w:val="00235725"/>
    <w:rsid w:val="002357FB"/>
    <w:rsid w:val="002358C8"/>
    <w:rsid w:val="00235DEF"/>
    <w:rsid w:val="00235E10"/>
    <w:rsid w:val="00235E1C"/>
    <w:rsid w:val="00235E6B"/>
    <w:rsid w:val="00235F0E"/>
    <w:rsid w:val="002360B1"/>
    <w:rsid w:val="002364B5"/>
    <w:rsid w:val="0023681D"/>
    <w:rsid w:val="00236A8D"/>
    <w:rsid w:val="00236CA6"/>
    <w:rsid w:val="00236D5C"/>
    <w:rsid w:val="00236E23"/>
    <w:rsid w:val="0023714A"/>
    <w:rsid w:val="00237224"/>
    <w:rsid w:val="00237265"/>
    <w:rsid w:val="002373E0"/>
    <w:rsid w:val="00237412"/>
    <w:rsid w:val="0023744A"/>
    <w:rsid w:val="0023779C"/>
    <w:rsid w:val="002377CE"/>
    <w:rsid w:val="002377DB"/>
    <w:rsid w:val="00237B49"/>
    <w:rsid w:val="00237D22"/>
    <w:rsid w:val="00237DFA"/>
    <w:rsid w:val="00237E0F"/>
    <w:rsid w:val="00237FB3"/>
    <w:rsid w:val="002400E4"/>
    <w:rsid w:val="0024020A"/>
    <w:rsid w:val="00240215"/>
    <w:rsid w:val="002402BC"/>
    <w:rsid w:val="00240390"/>
    <w:rsid w:val="00240416"/>
    <w:rsid w:val="002404BB"/>
    <w:rsid w:val="002404CD"/>
    <w:rsid w:val="002406FE"/>
    <w:rsid w:val="00240712"/>
    <w:rsid w:val="00240785"/>
    <w:rsid w:val="00240914"/>
    <w:rsid w:val="00240A7B"/>
    <w:rsid w:val="00240F84"/>
    <w:rsid w:val="0024115E"/>
    <w:rsid w:val="0024138C"/>
    <w:rsid w:val="002413B9"/>
    <w:rsid w:val="0024142D"/>
    <w:rsid w:val="002415C5"/>
    <w:rsid w:val="0024162F"/>
    <w:rsid w:val="00241923"/>
    <w:rsid w:val="00241929"/>
    <w:rsid w:val="00241953"/>
    <w:rsid w:val="00241A4E"/>
    <w:rsid w:val="00241BCD"/>
    <w:rsid w:val="00241BD3"/>
    <w:rsid w:val="00241D37"/>
    <w:rsid w:val="00241DC5"/>
    <w:rsid w:val="00241E44"/>
    <w:rsid w:val="002420BF"/>
    <w:rsid w:val="002421B4"/>
    <w:rsid w:val="0024220E"/>
    <w:rsid w:val="00242299"/>
    <w:rsid w:val="00242356"/>
    <w:rsid w:val="002424D4"/>
    <w:rsid w:val="00242522"/>
    <w:rsid w:val="00242787"/>
    <w:rsid w:val="002428BC"/>
    <w:rsid w:val="002429F3"/>
    <w:rsid w:val="00242ADA"/>
    <w:rsid w:val="00242B1C"/>
    <w:rsid w:val="00242B4E"/>
    <w:rsid w:val="00242FDD"/>
    <w:rsid w:val="0024313A"/>
    <w:rsid w:val="002431A5"/>
    <w:rsid w:val="00243248"/>
    <w:rsid w:val="002432B1"/>
    <w:rsid w:val="00243458"/>
    <w:rsid w:val="00243526"/>
    <w:rsid w:val="00243610"/>
    <w:rsid w:val="00243F8E"/>
    <w:rsid w:val="00244095"/>
    <w:rsid w:val="002441BE"/>
    <w:rsid w:val="0024424A"/>
    <w:rsid w:val="00244391"/>
    <w:rsid w:val="0024439B"/>
    <w:rsid w:val="00244584"/>
    <w:rsid w:val="002445E7"/>
    <w:rsid w:val="002446E9"/>
    <w:rsid w:val="0024474F"/>
    <w:rsid w:val="0024476B"/>
    <w:rsid w:val="00244877"/>
    <w:rsid w:val="002448E3"/>
    <w:rsid w:val="00244A72"/>
    <w:rsid w:val="00244ABE"/>
    <w:rsid w:val="00244B34"/>
    <w:rsid w:val="00244B3C"/>
    <w:rsid w:val="00244C76"/>
    <w:rsid w:val="00244CA3"/>
    <w:rsid w:val="00244E15"/>
    <w:rsid w:val="002451E8"/>
    <w:rsid w:val="0024541C"/>
    <w:rsid w:val="002455D6"/>
    <w:rsid w:val="0024580A"/>
    <w:rsid w:val="002458E8"/>
    <w:rsid w:val="002458F9"/>
    <w:rsid w:val="00245B7B"/>
    <w:rsid w:val="00245B81"/>
    <w:rsid w:val="00245BD1"/>
    <w:rsid w:val="00245D60"/>
    <w:rsid w:val="00245EE9"/>
    <w:rsid w:val="00245FB1"/>
    <w:rsid w:val="002460CE"/>
    <w:rsid w:val="002460E8"/>
    <w:rsid w:val="00246436"/>
    <w:rsid w:val="00246439"/>
    <w:rsid w:val="00246496"/>
    <w:rsid w:val="0024654D"/>
    <w:rsid w:val="00246AD0"/>
    <w:rsid w:val="00246C65"/>
    <w:rsid w:val="00246DD1"/>
    <w:rsid w:val="00246EFB"/>
    <w:rsid w:val="0024706D"/>
    <w:rsid w:val="002471C2"/>
    <w:rsid w:val="002475A3"/>
    <w:rsid w:val="00247727"/>
    <w:rsid w:val="002478E7"/>
    <w:rsid w:val="00247B6C"/>
    <w:rsid w:val="00247BC2"/>
    <w:rsid w:val="00247C30"/>
    <w:rsid w:val="00247C39"/>
    <w:rsid w:val="00247C55"/>
    <w:rsid w:val="00247C66"/>
    <w:rsid w:val="00247E93"/>
    <w:rsid w:val="002501F8"/>
    <w:rsid w:val="00250486"/>
    <w:rsid w:val="002504A1"/>
    <w:rsid w:val="002505CD"/>
    <w:rsid w:val="00250674"/>
    <w:rsid w:val="002506E6"/>
    <w:rsid w:val="00250821"/>
    <w:rsid w:val="002508B9"/>
    <w:rsid w:val="002509EF"/>
    <w:rsid w:val="00250AA7"/>
    <w:rsid w:val="00250FA3"/>
    <w:rsid w:val="0025151A"/>
    <w:rsid w:val="002515B1"/>
    <w:rsid w:val="0025186A"/>
    <w:rsid w:val="00252191"/>
    <w:rsid w:val="0025223D"/>
    <w:rsid w:val="00252295"/>
    <w:rsid w:val="00252668"/>
    <w:rsid w:val="002526A6"/>
    <w:rsid w:val="0025270E"/>
    <w:rsid w:val="00252847"/>
    <w:rsid w:val="0025287C"/>
    <w:rsid w:val="00252A14"/>
    <w:rsid w:val="00252BD1"/>
    <w:rsid w:val="00252D13"/>
    <w:rsid w:val="00252EA1"/>
    <w:rsid w:val="0025303D"/>
    <w:rsid w:val="002531BB"/>
    <w:rsid w:val="002531D8"/>
    <w:rsid w:val="00253269"/>
    <w:rsid w:val="0025334B"/>
    <w:rsid w:val="002533CC"/>
    <w:rsid w:val="00253447"/>
    <w:rsid w:val="00253608"/>
    <w:rsid w:val="002536A7"/>
    <w:rsid w:val="002536CE"/>
    <w:rsid w:val="00253776"/>
    <w:rsid w:val="00253994"/>
    <w:rsid w:val="002539C7"/>
    <w:rsid w:val="00253D84"/>
    <w:rsid w:val="00253EBD"/>
    <w:rsid w:val="00253EF3"/>
    <w:rsid w:val="002540FF"/>
    <w:rsid w:val="002541D9"/>
    <w:rsid w:val="00254357"/>
    <w:rsid w:val="002544D7"/>
    <w:rsid w:val="00254A5F"/>
    <w:rsid w:val="00254DF4"/>
    <w:rsid w:val="00254F59"/>
    <w:rsid w:val="00254FF1"/>
    <w:rsid w:val="002552C6"/>
    <w:rsid w:val="00255432"/>
    <w:rsid w:val="00255610"/>
    <w:rsid w:val="002557F2"/>
    <w:rsid w:val="00255B72"/>
    <w:rsid w:val="00255CBC"/>
    <w:rsid w:val="00255D57"/>
    <w:rsid w:val="00256415"/>
    <w:rsid w:val="002565DB"/>
    <w:rsid w:val="002566B4"/>
    <w:rsid w:val="00256855"/>
    <w:rsid w:val="0025690D"/>
    <w:rsid w:val="00256AE9"/>
    <w:rsid w:val="00256BCC"/>
    <w:rsid w:val="00256E8F"/>
    <w:rsid w:val="00256F4C"/>
    <w:rsid w:val="00256F59"/>
    <w:rsid w:val="00256FD1"/>
    <w:rsid w:val="002570D3"/>
    <w:rsid w:val="00257173"/>
    <w:rsid w:val="0025719E"/>
    <w:rsid w:val="00257234"/>
    <w:rsid w:val="00257346"/>
    <w:rsid w:val="00257504"/>
    <w:rsid w:val="002578BE"/>
    <w:rsid w:val="00257C73"/>
    <w:rsid w:val="00257E1B"/>
    <w:rsid w:val="00260187"/>
    <w:rsid w:val="002601A5"/>
    <w:rsid w:val="002606BB"/>
    <w:rsid w:val="0026093B"/>
    <w:rsid w:val="002609FD"/>
    <w:rsid w:val="00260A23"/>
    <w:rsid w:val="00260B85"/>
    <w:rsid w:val="00260C59"/>
    <w:rsid w:val="00260D6F"/>
    <w:rsid w:val="00260FCA"/>
    <w:rsid w:val="002610CF"/>
    <w:rsid w:val="00261188"/>
    <w:rsid w:val="0026148C"/>
    <w:rsid w:val="00261560"/>
    <w:rsid w:val="0026159D"/>
    <w:rsid w:val="002616F1"/>
    <w:rsid w:val="00261747"/>
    <w:rsid w:val="00261796"/>
    <w:rsid w:val="0026199D"/>
    <w:rsid w:val="00261B88"/>
    <w:rsid w:val="00261D1A"/>
    <w:rsid w:val="00261DE6"/>
    <w:rsid w:val="00261F2A"/>
    <w:rsid w:val="00262160"/>
    <w:rsid w:val="00262190"/>
    <w:rsid w:val="002623F4"/>
    <w:rsid w:val="00262403"/>
    <w:rsid w:val="00262543"/>
    <w:rsid w:val="002625F6"/>
    <w:rsid w:val="00262642"/>
    <w:rsid w:val="0026267D"/>
    <w:rsid w:val="00262869"/>
    <w:rsid w:val="00262953"/>
    <w:rsid w:val="00262A2A"/>
    <w:rsid w:val="00262A7E"/>
    <w:rsid w:val="00262AF4"/>
    <w:rsid w:val="00262B12"/>
    <w:rsid w:val="00262C17"/>
    <w:rsid w:val="00262CEA"/>
    <w:rsid w:val="00262D50"/>
    <w:rsid w:val="00262E12"/>
    <w:rsid w:val="00262EC7"/>
    <w:rsid w:val="00262F03"/>
    <w:rsid w:val="00262FC5"/>
    <w:rsid w:val="0026301F"/>
    <w:rsid w:val="0026307E"/>
    <w:rsid w:val="002630CA"/>
    <w:rsid w:val="002630E9"/>
    <w:rsid w:val="002630EB"/>
    <w:rsid w:val="00263227"/>
    <w:rsid w:val="002635F5"/>
    <w:rsid w:val="002636E1"/>
    <w:rsid w:val="00263840"/>
    <w:rsid w:val="002638F5"/>
    <w:rsid w:val="00263A53"/>
    <w:rsid w:val="00263B13"/>
    <w:rsid w:val="00263D20"/>
    <w:rsid w:val="00263EAB"/>
    <w:rsid w:val="00263EFF"/>
    <w:rsid w:val="00263FE7"/>
    <w:rsid w:val="0026406E"/>
    <w:rsid w:val="0026407B"/>
    <w:rsid w:val="00264254"/>
    <w:rsid w:val="002643D8"/>
    <w:rsid w:val="00264451"/>
    <w:rsid w:val="00264492"/>
    <w:rsid w:val="00264AC2"/>
    <w:rsid w:val="00264C33"/>
    <w:rsid w:val="00264E2D"/>
    <w:rsid w:val="00264EFD"/>
    <w:rsid w:val="00264F1D"/>
    <w:rsid w:val="00265061"/>
    <w:rsid w:val="00265256"/>
    <w:rsid w:val="002653AA"/>
    <w:rsid w:val="0026544D"/>
    <w:rsid w:val="002654EE"/>
    <w:rsid w:val="002659E8"/>
    <w:rsid w:val="002659EB"/>
    <w:rsid w:val="00265B48"/>
    <w:rsid w:val="00265C1B"/>
    <w:rsid w:val="00265C4E"/>
    <w:rsid w:val="00265EB8"/>
    <w:rsid w:val="00266041"/>
    <w:rsid w:val="0026640F"/>
    <w:rsid w:val="00266612"/>
    <w:rsid w:val="00266852"/>
    <w:rsid w:val="002668CD"/>
    <w:rsid w:val="00266A52"/>
    <w:rsid w:val="00266C00"/>
    <w:rsid w:val="00266E49"/>
    <w:rsid w:val="00267013"/>
    <w:rsid w:val="002672DE"/>
    <w:rsid w:val="00267507"/>
    <w:rsid w:val="002675F1"/>
    <w:rsid w:val="00267639"/>
    <w:rsid w:val="0026778F"/>
    <w:rsid w:val="00267C99"/>
    <w:rsid w:val="00267D68"/>
    <w:rsid w:val="00267FFB"/>
    <w:rsid w:val="00270005"/>
    <w:rsid w:val="00270026"/>
    <w:rsid w:val="002700E1"/>
    <w:rsid w:val="002702ED"/>
    <w:rsid w:val="002706DE"/>
    <w:rsid w:val="00270811"/>
    <w:rsid w:val="0027082F"/>
    <w:rsid w:val="002708FD"/>
    <w:rsid w:val="0027094F"/>
    <w:rsid w:val="00270996"/>
    <w:rsid w:val="00270AEC"/>
    <w:rsid w:val="00270B0B"/>
    <w:rsid w:val="00270BAA"/>
    <w:rsid w:val="00270BD6"/>
    <w:rsid w:val="00270E57"/>
    <w:rsid w:val="00270F82"/>
    <w:rsid w:val="0027132E"/>
    <w:rsid w:val="002713AC"/>
    <w:rsid w:val="0027145B"/>
    <w:rsid w:val="002715A4"/>
    <w:rsid w:val="002715D0"/>
    <w:rsid w:val="00271870"/>
    <w:rsid w:val="00271B56"/>
    <w:rsid w:val="00271BDD"/>
    <w:rsid w:val="00271CBC"/>
    <w:rsid w:val="002724AD"/>
    <w:rsid w:val="002726F1"/>
    <w:rsid w:val="002728F3"/>
    <w:rsid w:val="00272978"/>
    <w:rsid w:val="00272B2F"/>
    <w:rsid w:val="00272F8F"/>
    <w:rsid w:val="00273243"/>
    <w:rsid w:val="0027337E"/>
    <w:rsid w:val="00273387"/>
    <w:rsid w:val="00273563"/>
    <w:rsid w:val="00273693"/>
    <w:rsid w:val="0027373B"/>
    <w:rsid w:val="002739D3"/>
    <w:rsid w:val="00273C04"/>
    <w:rsid w:val="00273D32"/>
    <w:rsid w:val="00274235"/>
    <w:rsid w:val="00274334"/>
    <w:rsid w:val="002743BB"/>
    <w:rsid w:val="002745AC"/>
    <w:rsid w:val="00274654"/>
    <w:rsid w:val="002747C7"/>
    <w:rsid w:val="00274892"/>
    <w:rsid w:val="0027492C"/>
    <w:rsid w:val="002749A9"/>
    <w:rsid w:val="002749D9"/>
    <w:rsid w:val="00274A1A"/>
    <w:rsid w:val="00274C0F"/>
    <w:rsid w:val="00274D18"/>
    <w:rsid w:val="00274EE2"/>
    <w:rsid w:val="0027522D"/>
    <w:rsid w:val="002754E9"/>
    <w:rsid w:val="002755BF"/>
    <w:rsid w:val="00275A3E"/>
    <w:rsid w:val="00275C5E"/>
    <w:rsid w:val="00275CBA"/>
    <w:rsid w:val="00275DD6"/>
    <w:rsid w:val="00275DF0"/>
    <w:rsid w:val="00275E7D"/>
    <w:rsid w:val="002763B7"/>
    <w:rsid w:val="002763E2"/>
    <w:rsid w:val="0027644E"/>
    <w:rsid w:val="002764CD"/>
    <w:rsid w:val="0027652D"/>
    <w:rsid w:val="002765C0"/>
    <w:rsid w:val="002769EA"/>
    <w:rsid w:val="00276EF3"/>
    <w:rsid w:val="0027703A"/>
    <w:rsid w:val="0027713F"/>
    <w:rsid w:val="00277254"/>
    <w:rsid w:val="00277287"/>
    <w:rsid w:val="0027731F"/>
    <w:rsid w:val="002775F0"/>
    <w:rsid w:val="00277DED"/>
    <w:rsid w:val="00277DF9"/>
    <w:rsid w:val="00277E34"/>
    <w:rsid w:val="00280348"/>
    <w:rsid w:val="002803DB"/>
    <w:rsid w:val="00280440"/>
    <w:rsid w:val="002805CC"/>
    <w:rsid w:val="002806F8"/>
    <w:rsid w:val="002807B3"/>
    <w:rsid w:val="00280849"/>
    <w:rsid w:val="00280901"/>
    <w:rsid w:val="00280A50"/>
    <w:rsid w:val="00280AB9"/>
    <w:rsid w:val="00280B98"/>
    <w:rsid w:val="00280D6D"/>
    <w:rsid w:val="00280DA2"/>
    <w:rsid w:val="00280EC4"/>
    <w:rsid w:val="00281250"/>
    <w:rsid w:val="002813B6"/>
    <w:rsid w:val="00281674"/>
    <w:rsid w:val="002816C0"/>
    <w:rsid w:val="002817E0"/>
    <w:rsid w:val="0028197E"/>
    <w:rsid w:val="00281C57"/>
    <w:rsid w:val="00281E77"/>
    <w:rsid w:val="0028204F"/>
    <w:rsid w:val="0028219A"/>
    <w:rsid w:val="00282264"/>
    <w:rsid w:val="002822CA"/>
    <w:rsid w:val="0028251C"/>
    <w:rsid w:val="0028251E"/>
    <w:rsid w:val="00282726"/>
    <w:rsid w:val="0028280D"/>
    <w:rsid w:val="00282BB8"/>
    <w:rsid w:val="00282DA7"/>
    <w:rsid w:val="00282EC6"/>
    <w:rsid w:val="00282F36"/>
    <w:rsid w:val="00282F99"/>
    <w:rsid w:val="00282F9A"/>
    <w:rsid w:val="00282FB6"/>
    <w:rsid w:val="00282FD2"/>
    <w:rsid w:val="0028301C"/>
    <w:rsid w:val="00283070"/>
    <w:rsid w:val="0028307E"/>
    <w:rsid w:val="0028342A"/>
    <w:rsid w:val="002835DF"/>
    <w:rsid w:val="002839A6"/>
    <w:rsid w:val="00283A0B"/>
    <w:rsid w:val="00283D07"/>
    <w:rsid w:val="00283F2B"/>
    <w:rsid w:val="00283F3E"/>
    <w:rsid w:val="0028416B"/>
    <w:rsid w:val="0028484C"/>
    <w:rsid w:val="00284B57"/>
    <w:rsid w:val="00284D58"/>
    <w:rsid w:val="00284F14"/>
    <w:rsid w:val="0028558D"/>
    <w:rsid w:val="00285616"/>
    <w:rsid w:val="0028563F"/>
    <w:rsid w:val="00285677"/>
    <w:rsid w:val="002856AF"/>
    <w:rsid w:val="00285838"/>
    <w:rsid w:val="00285ADB"/>
    <w:rsid w:val="00285C1D"/>
    <w:rsid w:val="00285D4B"/>
    <w:rsid w:val="00285D60"/>
    <w:rsid w:val="00285D65"/>
    <w:rsid w:val="00285F19"/>
    <w:rsid w:val="0028602E"/>
    <w:rsid w:val="002860E0"/>
    <w:rsid w:val="00286258"/>
    <w:rsid w:val="002862F5"/>
    <w:rsid w:val="00286353"/>
    <w:rsid w:val="00286619"/>
    <w:rsid w:val="00286697"/>
    <w:rsid w:val="0028678A"/>
    <w:rsid w:val="002867EC"/>
    <w:rsid w:val="0028682F"/>
    <w:rsid w:val="00286860"/>
    <w:rsid w:val="00286956"/>
    <w:rsid w:val="00286C65"/>
    <w:rsid w:val="00286DDD"/>
    <w:rsid w:val="00286E21"/>
    <w:rsid w:val="00286EDB"/>
    <w:rsid w:val="00286EE5"/>
    <w:rsid w:val="00286F23"/>
    <w:rsid w:val="0028722F"/>
    <w:rsid w:val="00287285"/>
    <w:rsid w:val="002872C0"/>
    <w:rsid w:val="002872EB"/>
    <w:rsid w:val="00287314"/>
    <w:rsid w:val="00287475"/>
    <w:rsid w:val="002876DB"/>
    <w:rsid w:val="00287809"/>
    <w:rsid w:val="00287B2D"/>
    <w:rsid w:val="00287B64"/>
    <w:rsid w:val="00287D8E"/>
    <w:rsid w:val="00287EBD"/>
    <w:rsid w:val="002901A2"/>
    <w:rsid w:val="0029052B"/>
    <w:rsid w:val="002905B0"/>
    <w:rsid w:val="00290945"/>
    <w:rsid w:val="00290A34"/>
    <w:rsid w:val="00290C22"/>
    <w:rsid w:val="00290CAD"/>
    <w:rsid w:val="0029115A"/>
    <w:rsid w:val="0029117C"/>
    <w:rsid w:val="00291188"/>
    <w:rsid w:val="002913A2"/>
    <w:rsid w:val="002913A9"/>
    <w:rsid w:val="002913FE"/>
    <w:rsid w:val="0029165C"/>
    <w:rsid w:val="002916B3"/>
    <w:rsid w:val="00291793"/>
    <w:rsid w:val="0029188A"/>
    <w:rsid w:val="002918FF"/>
    <w:rsid w:val="0029196B"/>
    <w:rsid w:val="00291D5C"/>
    <w:rsid w:val="00291DA4"/>
    <w:rsid w:val="00291DC9"/>
    <w:rsid w:val="00291FC2"/>
    <w:rsid w:val="00292567"/>
    <w:rsid w:val="0029258F"/>
    <w:rsid w:val="00292693"/>
    <w:rsid w:val="002928AA"/>
    <w:rsid w:val="0029296B"/>
    <w:rsid w:val="00292987"/>
    <w:rsid w:val="002929B2"/>
    <w:rsid w:val="00292A7E"/>
    <w:rsid w:val="00292BA8"/>
    <w:rsid w:val="00292E87"/>
    <w:rsid w:val="00292F1D"/>
    <w:rsid w:val="00293318"/>
    <w:rsid w:val="00293479"/>
    <w:rsid w:val="0029347E"/>
    <w:rsid w:val="0029349C"/>
    <w:rsid w:val="00293572"/>
    <w:rsid w:val="002935BE"/>
    <w:rsid w:val="0029374E"/>
    <w:rsid w:val="0029392C"/>
    <w:rsid w:val="002939D6"/>
    <w:rsid w:val="00293B80"/>
    <w:rsid w:val="00293B84"/>
    <w:rsid w:val="00293D5F"/>
    <w:rsid w:val="00293F24"/>
    <w:rsid w:val="002941BE"/>
    <w:rsid w:val="002945CE"/>
    <w:rsid w:val="00294618"/>
    <w:rsid w:val="0029464A"/>
    <w:rsid w:val="002947B2"/>
    <w:rsid w:val="00294907"/>
    <w:rsid w:val="0029492C"/>
    <w:rsid w:val="00294942"/>
    <w:rsid w:val="00294951"/>
    <w:rsid w:val="00294B8F"/>
    <w:rsid w:val="00294CFE"/>
    <w:rsid w:val="00294E8B"/>
    <w:rsid w:val="00294F5C"/>
    <w:rsid w:val="00294FDB"/>
    <w:rsid w:val="0029538D"/>
    <w:rsid w:val="00295668"/>
    <w:rsid w:val="002957C1"/>
    <w:rsid w:val="00295819"/>
    <w:rsid w:val="00295920"/>
    <w:rsid w:val="00295955"/>
    <w:rsid w:val="002959D4"/>
    <w:rsid w:val="00295A94"/>
    <w:rsid w:val="00295BB3"/>
    <w:rsid w:val="00295DAF"/>
    <w:rsid w:val="00295E57"/>
    <w:rsid w:val="00295E70"/>
    <w:rsid w:val="00295E92"/>
    <w:rsid w:val="00295E99"/>
    <w:rsid w:val="00296022"/>
    <w:rsid w:val="002962F4"/>
    <w:rsid w:val="00296580"/>
    <w:rsid w:val="00296759"/>
    <w:rsid w:val="00296979"/>
    <w:rsid w:val="00296ACE"/>
    <w:rsid w:val="00296C77"/>
    <w:rsid w:val="00296C87"/>
    <w:rsid w:val="00296D15"/>
    <w:rsid w:val="00296D9A"/>
    <w:rsid w:val="00296F6F"/>
    <w:rsid w:val="00297039"/>
    <w:rsid w:val="002972B0"/>
    <w:rsid w:val="0029736C"/>
    <w:rsid w:val="002973A4"/>
    <w:rsid w:val="00297423"/>
    <w:rsid w:val="00297479"/>
    <w:rsid w:val="002974A8"/>
    <w:rsid w:val="00297506"/>
    <w:rsid w:val="002976DB"/>
    <w:rsid w:val="0029789E"/>
    <w:rsid w:val="00297A88"/>
    <w:rsid w:val="00297B01"/>
    <w:rsid w:val="00297BC1"/>
    <w:rsid w:val="00297BD8"/>
    <w:rsid w:val="00297DFA"/>
    <w:rsid w:val="00297E96"/>
    <w:rsid w:val="002A01B3"/>
    <w:rsid w:val="002A025B"/>
    <w:rsid w:val="002A02D6"/>
    <w:rsid w:val="002A0793"/>
    <w:rsid w:val="002A08A2"/>
    <w:rsid w:val="002A093A"/>
    <w:rsid w:val="002A09DA"/>
    <w:rsid w:val="002A0A52"/>
    <w:rsid w:val="002A0BE1"/>
    <w:rsid w:val="002A0CA5"/>
    <w:rsid w:val="002A1045"/>
    <w:rsid w:val="002A1058"/>
    <w:rsid w:val="002A1179"/>
    <w:rsid w:val="002A129C"/>
    <w:rsid w:val="002A13A4"/>
    <w:rsid w:val="002A1436"/>
    <w:rsid w:val="002A1441"/>
    <w:rsid w:val="002A14FB"/>
    <w:rsid w:val="002A16DC"/>
    <w:rsid w:val="002A1871"/>
    <w:rsid w:val="002A1C8C"/>
    <w:rsid w:val="002A1CC4"/>
    <w:rsid w:val="002A1EEA"/>
    <w:rsid w:val="002A2116"/>
    <w:rsid w:val="002A213D"/>
    <w:rsid w:val="002A26AE"/>
    <w:rsid w:val="002A26C1"/>
    <w:rsid w:val="002A28F5"/>
    <w:rsid w:val="002A29B4"/>
    <w:rsid w:val="002A2B87"/>
    <w:rsid w:val="002A2C76"/>
    <w:rsid w:val="002A2CB6"/>
    <w:rsid w:val="002A2DA7"/>
    <w:rsid w:val="002A2E04"/>
    <w:rsid w:val="002A2F09"/>
    <w:rsid w:val="002A2FDF"/>
    <w:rsid w:val="002A2FF6"/>
    <w:rsid w:val="002A3124"/>
    <w:rsid w:val="002A3204"/>
    <w:rsid w:val="002A358C"/>
    <w:rsid w:val="002A362D"/>
    <w:rsid w:val="002A3634"/>
    <w:rsid w:val="002A366D"/>
    <w:rsid w:val="002A39E4"/>
    <w:rsid w:val="002A3A98"/>
    <w:rsid w:val="002A3E90"/>
    <w:rsid w:val="002A3F20"/>
    <w:rsid w:val="002A4477"/>
    <w:rsid w:val="002A4AB9"/>
    <w:rsid w:val="002A4D7C"/>
    <w:rsid w:val="002A4F9D"/>
    <w:rsid w:val="002A5049"/>
    <w:rsid w:val="002A506C"/>
    <w:rsid w:val="002A5211"/>
    <w:rsid w:val="002A54A3"/>
    <w:rsid w:val="002A55B3"/>
    <w:rsid w:val="002A56B5"/>
    <w:rsid w:val="002A582B"/>
    <w:rsid w:val="002A5933"/>
    <w:rsid w:val="002A5990"/>
    <w:rsid w:val="002A5996"/>
    <w:rsid w:val="002A5BE8"/>
    <w:rsid w:val="002A5CA3"/>
    <w:rsid w:val="002A5D08"/>
    <w:rsid w:val="002A5D0A"/>
    <w:rsid w:val="002A60B8"/>
    <w:rsid w:val="002A6219"/>
    <w:rsid w:val="002A631E"/>
    <w:rsid w:val="002A64EA"/>
    <w:rsid w:val="002A6539"/>
    <w:rsid w:val="002A6625"/>
    <w:rsid w:val="002A685F"/>
    <w:rsid w:val="002A68BC"/>
    <w:rsid w:val="002A6A65"/>
    <w:rsid w:val="002A6B04"/>
    <w:rsid w:val="002A6D39"/>
    <w:rsid w:val="002A6DAF"/>
    <w:rsid w:val="002A6E6D"/>
    <w:rsid w:val="002A6EC6"/>
    <w:rsid w:val="002A6EEC"/>
    <w:rsid w:val="002A6F0E"/>
    <w:rsid w:val="002A6F94"/>
    <w:rsid w:val="002A6FF0"/>
    <w:rsid w:val="002A7314"/>
    <w:rsid w:val="002A73D6"/>
    <w:rsid w:val="002A7416"/>
    <w:rsid w:val="002A7472"/>
    <w:rsid w:val="002A7521"/>
    <w:rsid w:val="002A78C2"/>
    <w:rsid w:val="002A7CE4"/>
    <w:rsid w:val="002A7E82"/>
    <w:rsid w:val="002A7F4F"/>
    <w:rsid w:val="002A7F95"/>
    <w:rsid w:val="002A7FA9"/>
    <w:rsid w:val="002A7FC4"/>
    <w:rsid w:val="002B0006"/>
    <w:rsid w:val="002B0028"/>
    <w:rsid w:val="002B0173"/>
    <w:rsid w:val="002B02FE"/>
    <w:rsid w:val="002B05EB"/>
    <w:rsid w:val="002B07EC"/>
    <w:rsid w:val="002B0818"/>
    <w:rsid w:val="002B0843"/>
    <w:rsid w:val="002B0A87"/>
    <w:rsid w:val="002B0AF7"/>
    <w:rsid w:val="002B0B2A"/>
    <w:rsid w:val="002B0B82"/>
    <w:rsid w:val="002B0C2A"/>
    <w:rsid w:val="002B114F"/>
    <w:rsid w:val="002B1212"/>
    <w:rsid w:val="002B12CA"/>
    <w:rsid w:val="002B136E"/>
    <w:rsid w:val="002B1372"/>
    <w:rsid w:val="002B1494"/>
    <w:rsid w:val="002B1499"/>
    <w:rsid w:val="002B153E"/>
    <w:rsid w:val="002B1561"/>
    <w:rsid w:val="002B15DA"/>
    <w:rsid w:val="002B17F8"/>
    <w:rsid w:val="002B19D3"/>
    <w:rsid w:val="002B1A34"/>
    <w:rsid w:val="002B1B58"/>
    <w:rsid w:val="002B1D71"/>
    <w:rsid w:val="002B1DD5"/>
    <w:rsid w:val="002B1DED"/>
    <w:rsid w:val="002B1E5E"/>
    <w:rsid w:val="002B1EE9"/>
    <w:rsid w:val="002B1F78"/>
    <w:rsid w:val="002B225E"/>
    <w:rsid w:val="002B234A"/>
    <w:rsid w:val="002B249A"/>
    <w:rsid w:val="002B24D2"/>
    <w:rsid w:val="002B24FF"/>
    <w:rsid w:val="002B2516"/>
    <w:rsid w:val="002B2687"/>
    <w:rsid w:val="002B2BBD"/>
    <w:rsid w:val="002B2C59"/>
    <w:rsid w:val="002B2D58"/>
    <w:rsid w:val="002B2D66"/>
    <w:rsid w:val="002B2D79"/>
    <w:rsid w:val="002B2F56"/>
    <w:rsid w:val="002B30FC"/>
    <w:rsid w:val="002B31DF"/>
    <w:rsid w:val="002B3249"/>
    <w:rsid w:val="002B33F5"/>
    <w:rsid w:val="002B3548"/>
    <w:rsid w:val="002B3C67"/>
    <w:rsid w:val="002B3E4C"/>
    <w:rsid w:val="002B3E66"/>
    <w:rsid w:val="002B3F3F"/>
    <w:rsid w:val="002B3FC2"/>
    <w:rsid w:val="002B41B0"/>
    <w:rsid w:val="002B41E3"/>
    <w:rsid w:val="002B4301"/>
    <w:rsid w:val="002B444E"/>
    <w:rsid w:val="002B4813"/>
    <w:rsid w:val="002B48B9"/>
    <w:rsid w:val="002B4A4B"/>
    <w:rsid w:val="002B4B1D"/>
    <w:rsid w:val="002B4B8C"/>
    <w:rsid w:val="002B4F4D"/>
    <w:rsid w:val="002B4FFF"/>
    <w:rsid w:val="002B5033"/>
    <w:rsid w:val="002B50C0"/>
    <w:rsid w:val="002B514E"/>
    <w:rsid w:val="002B5207"/>
    <w:rsid w:val="002B559C"/>
    <w:rsid w:val="002B56AB"/>
    <w:rsid w:val="002B5DC1"/>
    <w:rsid w:val="002B5E0B"/>
    <w:rsid w:val="002B60FC"/>
    <w:rsid w:val="002B6127"/>
    <w:rsid w:val="002B639A"/>
    <w:rsid w:val="002B646B"/>
    <w:rsid w:val="002B65BE"/>
    <w:rsid w:val="002B67F7"/>
    <w:rsid w:val="002B6996"/>
    <w:rsid w:val="002B6A10"/>
    <w:rsid w:val="002B6A79"/>
    <w:rsid w:val="002B6C2E"/>
    <w:rsid w:val="002B6CCE"/>
    <w:rsid w:val="002B6E04"/>
    <w:rsid w:val="002B6EF2"/>
    <w:rsid w:val="002B7087"/>
    <w:rsid w:val="002B70B0"/>
    <w:rsid w:val="002B7105"/>
    <w:rsid w:val="002B71C9"/>
    <w:rsid w:val="002B7202"/>
    <w:rsid w:val="002B75A7"/>
    <w:rsid w:val="002B792E"/>
    <w:rsid w:val="002B7A7A"/>
    <w:rsid w:val="002B7B62"/>
    <w:rsid w:val="002B7E88"/>
    <w:rsid w:val="002B7EBC"/>
    <w:rsid w:val="002C01A3"/>
    <w:rsid w:val="002C01AA"/>
    <w:rsid w:val="002C0305"/>
    <w:rsid w:val="002C031A"/>
    <w:rsid w:val="002C0351"/>
    <w:rsid w:val="002C037A"/>
    <w:rsid w:val="002C0411"/>
    <w:rsid w:val="002C0635"/>
    <w:rsid w:val="002C084F"/>
    <w:rsid w:val="002C0B5B"/>
    <w:rsid w:val="002C0C14"/>
    <w:rsid w:val="002C0CA8"/>
    <w:rsid w:val="002C0D95"/>
    <w:rsid w:val="002C0E2A"/>
    <w:rsid w:val="002C0F11"/>
    <w:rsid w:val="002C10DF"/>
    <w:rsid w:val="002C11BA"/>
    <w:rsid w:val="002C11ED"/>
    <w:rsid w:val="002C1492"/>
    <w:rsid w:val="002C1598"/>
    <w:rsid w:val="002C16FB"/>
    <w:rsid w:val="002C1839"/>
    <w:rsid w:val="002C1840"/>
    <w:rsid w:val="002C195C"/>
    <w:rsid w:val="002C1A1C"/>
    <w:rsid w:val="002C1B31"/>
    <w:rsid w:val="002C1BDF"/>
    <w:rsid w:val="002C1E20"/>
    <w:rsid w:val="002C1F89"/>
    <w:rsid w:val="002C2133"/>
    <w:rsid w:val="002C21DC"/>
    <w:rsid w:val="002C2209"/>
    <w:rsid w:val="002C2224"/>
    <w:rsid w:val="002C2378"/>
    <w:rsid w:val="002C2388"/>
    <w:rsid w:val="002C23A8"/>
    <w:rsid w:val="002C2437"/>
    <w:rsid w:val="002C256C"/>
    <w:rsid w:val="002C288A"/>
    <w:rsid w:val="002C2A9A"/>
    <w:rsid w:val="002C2C67"/>
    <w:rsid w:val="002C2D21"/>
    <w:rsid w:val="002C2DAC"/>
    <w:rsid w:val="002C2DB0"/>
    <w:rsid w:val="002C2DE8"/>
    <w:rsid w:val="002C2E97"/>
    <w:rsid w:val="002C2FFD"/>
    <w:rsid w:val="002C318A"/>
    <w:rsid w:val="002C3510"/>
    <w:rsid w:val="002C3BD3"/>
    <w:rsid w:val="002C3CA5"/>
    <w:rsid w:val="002C3D5D"/>
    <w:rsid w:val="002C40A6"/>
    <w:rsid w:val="002C42D3"/>
    <w:rsid w:val="002C453C"/>
    <w:rsid w:val="002C4618"/>
    <w:rsid w:val="002C48AE"/>
    <w:rsid w:val="002C4A75"/>
    <w:rsid w:val="002C4AF6"/>
    <w:rsid w:val="002C50C2"/>
    <w:rsid w:val="002C52F1"/>
    <w:rsid w:val="002C5361"/>
    <w:rsid w:val="002C5396"/>
    <w:rsid w:val="002C55FA"/>
    <w:rsid w:val="002C5707"/>
    <w:rsid w:val="002C57D8"/>
    <w:rsid w:val="002C5818"/>
    <w:rsid w:val="002C5827"/>
    <w:rsid w:val="002C58A0"/>
    <w:rsid w:val="002C59F1"/>
    <w:rsid w:val="002C5B0E"/>
    <w:rsid w:val="002C5D9E"/>
    <w:rsid w:val="002C5EDF"/>
    <w:rsid w:val="002C619D"/>
    <w:rsid w:val="002C6201"/>
    <w:rsid w:val="002C63CA"/>
    <w:rsid w:val="002C63F4"/>
    <w:rsid w:val="002C6400"/>
    <w:rsid w:val="002C64E4"/>
    <w:rsid w:val="002C65D6"/>
    <w:rsid w:val="002C6809"/>
    <w:rsid w:val="002C68B7"/>
    <w:rsid w:val="002C6CF8"/>
    <w:rsid w:val="002C6FAF"/>
    <w:rsid w:val="002C6FD1"/>
    <w:rsid w:val="002C70A3"/>
    <w:rsid w:val="002C7173"/>
    <w:rsid w:val="002C773E"/>
    <w:rsid w:val="002C774E"/>
    <w:rsid w:val="002C7763"/>
    <w:rsid w:val="002C78F8"/>
    <w:rsid w:val="002C7C77"/>
    <w:rsid w:val="002C7D15"/>
    <w:rsid w:val="002C7DA2"/>
    <w:rsid w:val="002C7DBF"/>
    <w:rsid w:val="002C7E43"/>
    <w:rsid w:val="002C7F72"/>
    <w:rsid w:val="002C7FF7"/>
    <w:rsid w:val="002D001F"/>
    <w:rsid w:val="002D00BF"/>
    <w:rsid w:val="002D0319"/>
    <w:rsid w:val="002D034F"/>
    <w:rsid w:val="002D06B0"/>
    <w:rsid w:val="002D0722"/>
    <w:rsid w:val="002D07AA"/>
    <w:rsid w:val="002D081B"/>
    <w:rsid w:val="002D0970"/>
    <w:rsid w:val="002D0A54"/>
    <w:rsid w:val="002D0C36"/>
    <w:rsid w:val="002D0C7A"/>
    <w:rsid w:val="002D0CA3"/>
    <w:rsid w:val="002D0D66"/>
    <w:rsid w:val="002D0D8F"/>
    <w:rsid w:val="002D1016"/>
    <w:rsid w:val="002D10E4"/>
    <w:rsid w:val="002D130F"/>
    <w:rsid w:val="002D1398"/>
    <w:rsid w:val="002D1523"/>
    <w:rsid w:val="002D1809"/>
    <w:rsid w:val="002D1B93"/>
    <w:rsid w:val="002D1C66"/>
    <w:rsid w:val="002D1C85"/>
    <w:rsid w:val="002D1F10"/>
    <w:rsid w:val="002D1F6A"/>
    <w:rsid w:val="002D1FD2"/>
    <w:rsid w:val="002D2043"/>
    <w:rsid w:val="002D20A3"/>
    <w:rsid w:val="002D231C"/>
    <w:rsid w:val="002D2405"/>
    <w:rsid w:val="002D2444"/>
    <w:rsid w:val="002D244D"/>
    <w:rsid w:val="002D25CC"/>
    <w:rsid w:val="002D26DD"/>
    <w:rsid w:val="002D2B5B"/>
    <w:rsid w:val="002D2CC9"/>
    <w:rsid w:val="002D2EE1"/>
    <w:rsid w:val="002D3050"/>
    <w:rsid w:val="002D310B"/>
    <w:rsid w:val="002D33E0"/>
    <w:rsid w:val="002D33FA"/>
    <w:rsid w:val="002D342D"/>
    <w:rsid w:val="002D3455"/>
    <w:rsid w:val="002D362C"/>
    <w:rsid w:val="002D363A"/>
    <w:rsid w:val="002D3812"/>
    <w:rsid w:val="002D3815"/>
    <w:rsid w:val="002D38BB"/>
    <w:rsid w:val="002D3D1D"/>
    <w:rsid w:val="002D3E48"/>
    <w:rsid w:val="002D3F38"/>
    <w:rsid w:val="002D401D"/>
    <w:rsid w:val="002D408D"/>
    <w:rsid w:val="002D427B"/>
    <w:rsid w:val="002D437D"/>
    <w:rsid w:val="002D43BF"/>
    <w:rsid w:val="002D4418"/>
    <w:rsid w:val="002D446C"/>
    <w:rsid w:val="002D4670"/>
    <w:rsid w:val="002D49B4"/>
    <w:rsid w:val="002D4B11"/>
    <w:rsid w:val="002D4C4D"/>
    <w:rsid w:val="002D4E92"/>
    <w:rsid w:val="002D50B8"/>
    <w:rsid w:val="002D51FE"/>
    <w:rsid w:val="002D52C6"/>
    <w:rsid w:val="002D570F"/>
    <w:rsid w:val="002D5810"/>
    <w:rsid w:val="002D5948"/>
    <w:rsid w:val="002D59BE"/>
    <w:rsid w:val="002D5A3A"/>
    <w:rsid w:val="002D5B95"/>
    <w:rsid w:val="002D5D45"/>
    <w:rsid w:val="002D5F76"/>
    <w:rsid w:val="002D5F9E"/>
    <w:rsid w:val="002D6099"/>
    <w:rsid w:val="002D60E2"/>
    <w:rsid w:val="002D610C"/>
    <w:rsid w:val="002D6841"/>
    <w:rsid w:val="002D6AE1"/>
    <w:rsid w:val="002D6B87"/>
    <w:rsid w:val="002D6E94"/>
    <w:rsid w:val="002D6ECA"/>
    <w:rsid w:val="002D6ED7"/>
    <w:rsid w:val="002D7126"/>
    <w:rsid w:val="002D715D"/>
    <w:rsid w:val="002D7426"/>
    <w:rsid w:val="002D7549"/>
    <w:rsid w:val="002D7643"/>
    <w:rsid w:val="002D77C9"/>
    <w:rsid w:val="002D77EB"/>
    <w:rsid w:val="002D7892"/>
    <w:rsid w:val="002D793B"/>
    <w:rsid w:val="002D7A32"/>
    <w:rsid w:val="002D7A7C"/>
    <w:rsid w:val="002D7B20"/>
    <w:rsid w:val="002D7BB0"/>
    <w:rsid w:val="002D7C0E"/>
    <w:rsid w:val="002D7D25"/>
    <w:rsid w:val="002D7DFB"/>
    <w:rsid w:val="002D7FA0"/>
    <w:rsid w:val="002E0065"/>
    <w:rsid w:val="002E013F"/>
    <w:rsid w:val="002E019B"/>
    <w:rsid w:val="002E03E2"/>
    <w:rsid w:val="002E05F7"/>
    <w:rsid w:val="002E0694"/>
    <w:rsid w:val="002E06D0"/>
    <w:rsid w:val="002E08C6"/>
    <w:rsid w:val="002E09A8"/>
    <w:rsid w:val="002E0C6B"/>
    <w:rsid w:val="002E0D2C"/>
    <w:rsid w:val="002E0D69"/>
    <w:rsid w:val="002E0F84"/>
    <w:rsid w:val="002E101E"/>
    <w:rsid w:val="002E11EC"/>
    <w:rsid w:val="002E1236"/>
    <w:rsid w:val="002E16B7"/>
    <w:rsid w:val="002E16F2"/>
    <w:rsid w:val="002E1A3B"/>
    <w:rsid w:val="002E1A90"/>
    <w:rsid w:val="002E1B55"/>
    <w:rsid w:val="002E1E3F"/>
    <w:rsid w:val="002E1EC1"/>
    <w:rsid w:val="002E1FAB"/>
    <w:rsid w:val="002E2001"/>
    <w:rsid w:val="002E208F"/>
    <w:rsid w:val="002E2231"/>
    <w:rsid w:val="002E2732"/>
    <w:rsid w:val="002E27A0"/>
    <w:rsid w:val="002E2826"/>
    <w:rsid w:val="002E2A82"/>
    <w:rsid w:val="002E2B2A"/>
    <w:rsid w:val="002E2BBF"/>
    <w:rsid w:val="002E2E55"/>
    <w:rsid w:val="002E2E81"/>
    <w:rsid w:val="002E2EE5"/>
    <w:rsid w:val="002E307E"/>
    <w:rsid w:val="002E3084"/>
    <w:rsid w:val="002E3173"/>
    <w:rsid w:val="002E321C"/>
    <w:rsid w:val="002E349B"/>
    <w:rsid w:val="002E384E"/>
    <w:rsid w:val="002E393C"/>
    <w:rsid w:val="002E39BD"/>
    <w:rsid w:val="002E3DEB"/>
    <w:rsid w:val="002E3F48"/>
    <w:rsid w:val="002E4348"/>
    <w:rsid w:val="002E445F"/>
    <w:rsid w:val="002E4812"/>
    <w:rsid w:val="002E482D"/>
    <w:rsid w:val="002E4882"/>
    <w:rsid w:val="002E48FD"/>
    <w:rsid w:val="002E4C66"/>
    <w:rsid w:val="002E4E29"/>
    <w:rsid w:val="002E4EE8"/>
    <w:rsid w:val="002E5057"/>
    <w:rsid w:val="002E5281"/>
    <w:rsid w:val="002E52EC"/>
    <w:rsid w:val="002E54DF"/>
    <w:rsid w:val="002E54FE"/>
    <w:rsid w:val="002E55CA"/>
    <w:rsid w:val="002E561C"/>
    <w:rsid w:val="002E56FC"/>
    <w:rsid w:val="002E57B6"/>
    <w:rsid w:val="002E57E4"/>
    <w:rsid w:val="002E5A5A"/>
    <w:rsid w:val="002E5A67"/>
    <w:rsid w:val="002E5B14"/>
    <w:rsid w:val="002E5BDD"/>
    <w:rsid w:val="002E5D9D"/>
    <w:rsid w:val="002E6222"/>
    <w:rsid w:val="002E6271"/>
    <w:rsid w:val="002E6363"/>
    <w:rsid w:val="002E638B"/>
    <w:rsid w:val="002E6458"/>
    <w:rsid w:val="002E64CF"/>
    <w:rsid w:val="002E6551"/>
    <w:rsid w:val="002E65D2"/>
    <w:rsid w:val="002E65E3"/>
    <w:rsid w:val="002E66DA"/>
    <w:rsid w:val="002E66E6"/>
    <w:rsid w:val="002E6757"/>
    <w:rsid w:val="002E6799"/>
    <w:rsid w:val="002E6A0A"/>
    <w:rsid w:val="002E6D88"/>
    <w:rsid w:val="002E6ECD"/>
    <w:rsid w:val="002E704D"/>
    <w:rsid w:val="002E711D"/>
    <w:rsid w:val="002E719A"/>
    <w:rsid w:val="002E73F9"/>
    <w:rsid w:val="002E7600"/>
    <w:rsid w:val="002E78F2"/>
    <w:rsid w:val="002E79B7"/>
    <w:rsid w:val="002E7C69"/>
    <w:rsid w:val="002E7D43"/>
    <w:rsid w:val="002E7F38"/>
    <w:rsid w:val="002E7F7F"/>
    <w:rsid w:val="002F01DB"/>
    <w:rsid w:val="002F02C2"/>
    <w:rsid w:val="002F0301"/>
    <w:rsid w:val="002F0571"/>
    <w:rsid w:val="002F0681"/>
    <w:rsid w:val="002F0B5E"/>
    <w:rsid w:val="002F0C47"/>
    <w:rsid w:val="002F0C51"/>
    <w:rsid w:val="002F0FAD"/>
    <w:rsid w:val="002F1147"/>
    <w:rsid w:val="002F13CD"/>
    <w:rsid w:val="002F142F"/>
    <w:rsid w:val="002F15D3"/>
    <w:rsid w:val="002F16AE"/>
    <w:rsid w:val="002F1734"/>
    <w:rsid w:val="002F1973"/>
    <w:rsid w:val="002F1977"/>
    <w:rsid w:val="002F1A97"/>
    <w:rsid w:val="002F1BDA"/>
    <w:rsid w:val="002F1C31"/>
    <w:rsid w:val="002F1E21"/>
    <w:rsid w:val="002F1F35"/>
    <w:rsid w:val="002F1F7C"/>
    <w:rsid w:val="002F1F94"/>
    <w:rsid w:val="002F1FED"/>
    <w:rsid w:val="002F2060"/>
    <w:rsid w:val="002F2084"/>
    <w:rsid w:val="002F20A7"/>
    <w:rsid w:val="002F20C8"/>
    <w:rsid w:val="002F20F3"/>
    <w:rsid w:val="002F21B8"/>
    <w:rsid w:val="002F2358"/>
    <w:rsid w:val="002F2367"/>
    <w:rsid w:val="002F239B"/>
    <w:rsid w:val="002F2428"/>
    <w:rsid w:val="002F24F8"/>
    <w:rsid w:val="002F25A0"/>
    <w:rsid w:val="002F2633"/>
    <w:rsid w:val="002F2709"/>
    <w:rsid w:val="002F27EC"/>
    <w:rsid w:val="002F2A39"/>
    <w:rsid w:val="002F2A95"/>
    <w:rsid w:val="002F2BC5"/>
    <w:rsid w:val="002F2C10"/>
    <w:rsid w:val="002F2C1D"/>
    <w:rsid w:val="002F2D8A"/>
    <w:rsid w:val="002F31D9"/>
    <w:rsid w:val="002F3242"/>
    <w:rsid w:val="002F3455"/>
    <w:rsid w:val="002F345F"/>
    <w:rsid w:val="002F3545"/>
    <w:rsid w:val="002F380A"/>
    <w:rsid w:val="002F3966"/>
    <w:rsid w:val="002F39DF"/>
    <w:rsid w:val="002F3B66"/>
    <w:rsid w:val="002F3B7A"/>
    <w:rsid w:val="002F3C7D"/>
    <w:rsid w:val="002F3E4F"/>
    <w:rsid w:val="002F3F18"/>
    <w:rsid w:val="002F4214"/>
    <w:rsid w:val="002F4712"/>
    <w:rsid w:val="002F4899"/>
    <w:rsid w:val="002F4C39"/>
    <w:rsid w:val="002F4CDF"/>
    <w:rsid w:val="002F4E0D"/>
    <w:rsid w:val="002F4E8D"/>
    <w:rsid w:val="002F5133"/>
    <w:rsid w:val="002F52D0"/>
    <w:rsid w:val="002F532C"/>
    <w:rsid w:val="002F54CB"/>
    <w:rsid w:val="002F55AC"/>
    <w:rsid w:val="002F587B"/>
    <w:rsid w:val="002F5BCF"/>
    <w:rsid w:val="002F5D3D"/>
    <w:rsid w:val="002F5DF3"/>
    <w:rsid w:val="002F5F74"/>
    <w:rsid w:val="002F5F7F"/>
    <w:rsid w:val="002F609E"/>
    <w:rsid w:val="002F6103"/>
    <w:rsid w:val="002F647E"/>
    <w:rsid w:val="002F673D"/>
    <w:rsid w:val="002F67F4"/>
    <w:rsid w:val="002F685F"/>
    <w:rsid w:val="002F69CE"/>
    <w:rsid w:val="002F6AE2"/>
    <w:rsid w:val="002F6B0A"/>
    <w:rsid w:val="002F6D10"/>
    <w:rsid w:val="002F6D5E"/>
    <w:rsid w:val="002F6EE1"/>
    <w:rsid w:val="002F6F9C"/>
    <w:rsid w:val="002F6FAF"/>
    <w:rsid w:val="002F709D"/>
    <w:rsid w:val="002F7492"/>
    <w:rsid w:val="002F7567"/>
    <w:rsid w:val="002F772D"/>
    <w:rsid w:val="002F781A"/>
    <w:rsid w:val="002F7878"/>
    <w:rsid w:val="002F78A0"/>
    <w:rsid w:val="002F795A"/>
    <w:rsid w:val="002F7BA2"/>
    <w:rsid w:val="002F7C94"/>
    <w:rsid w:val="002F7CB6"/>
    <w:rsid w:val="002F7D84"/>
    <w:rsid w:val="002F7D8A"/>
    <w:rsid w:val="002F7DB0"/>
    <w:rsid w:val="002F7DC9"/>
    <w:rsid w:val="002F7DE7"/>
    <w:rsid w:val="002F7E83"/>
    <w:rsid w:val="0030011F"/>
    <w:rsid w:val="00300241"/>
    <w:rsid w:val="0030033A"/>
    <w:rsid w:val="003005DB"/>
    <w:rsid w:val="00300631"/>
    <w:rsid w:val="003006D1"/>
    <w:rsid w:val="003007B2"/>
    <w:rsid w:val="003008B6"/>
    <w:rsid w:val="003008D2"/>
    <w:rsid w:val="003009EC"/>
    <w:rsid w:val="00300B6E"/>
    <w:rsid w:val="00300B92"/>
    <w:rsid w:val="00300C75"/>
    <w:rsid w:val="00300D27"/>
    <w:rsid w:val="00300DA3"/>
    <w:rsid w:val="00301105"/>
    <w:rsid w:val="003011AA"/>
    <w:rsid w:val="003012AF"/>
    <w:rsid w:val="003012B5"/>
    <w:rsid w:val="00301401"/>
    <w:rsid w:val="0030145D"/>
    <w:rsid w:val="0030187A"/>
    <w:rsid w:val="0030192F"/>
    <w:rsid w:val="00301B27"/>
    <w:rsid w:val="00301CF9"/>
    <w:rsid w:val="00301E9B"/>
    <w:rsid w:val="003020B1"/>
    <w:rsid w:val="003020E5"/>
    <w:rsid w:val="0030257D"/>
    <w:rsid w:val="0030261F"/>
    <w:rsid w:val="0030292E"/>
    <w:rsid w:val="00302A4F"/>
    <w:rsid w:val="00302A9A"/>
    <w:rsid w:val="00302D0A"/>
    <w:rsid w:val="00302D68"/>
    <w:rsid w:val="00302E3F"/>
    <w:rsid w:val="00302FAD"/>
    <w:rsid w:val="003030FD"/>
    <w:rsid w:val="003031D0"/>
    <w:rsid w:val="0030327A"/>
    <w:rsid w:val="00303285"/>
    <w:rsid w:val="003034EB"/>
    <w:rsid w:val="003037CC"/>
    <w:rsid w:val="00303831"/>
    <w:rsid w:val="003039C0"/>
    <w:rsid w:val="00303C3C"/>
    <w:rsid w:val="00303CB9"/>
    <w:rsid w:val="0030422A"/>
    <w:rsid w:val="00304253"/>
    <w:rsid w:val="0030425A"/>
    <w:rsid w:val="00304458"/>
    <w:rsid w:val="0030448D"/>
    <w:rsid w:val="003046F1"/>
    <w:rsid w:val="003047D2"/>
    <w:rsid w:val="00304A7A"/>
    <w:rsid w:val="00304D7A"/>
    <w:rsid w:val="00304D7B"/>
    <w:rsid w:val="00304FA4"/>
    <w:rsid w:val="00305045"/>
    <w:rsid w:val="00305073"/>
    <w:rsid w:val="003052E7"/>
    <w:rsid w:val="00305401"/>
    <w:rsid w:val="00305607"/>
    <w:rsid w:val="00305661"/>
    <w:rsid w:val="00305720"/>
    <w:rsid w:val="00305791"/>
    <w:rsid w:val="003058D1"/>
    <w:rsid w:val="003058F9"/>
    <w:rsid w:val="00305C95"/>
    <w:rsid w:val="00305D01"/>
    <w:rsid w:val="00305D91"/>
    <w:rsid w:val="00305E5E"/>
    <w:rsid w:val="0030600D"/>
    <w:rsid w:val="003062BA"/>
    <w:rsid w:val="003063DC"/>
    <w:rsid w:val="003063ED"/>
    <w:rsid w:val="0030640A"/>
    <w:rsid w:val="00306507"/>
    <w:rsid w:val="00306534"/>
    <w:rsid w:val="0030658C"/>
    <w:rsid w:val="0030668B"/>
    <w:rsid w:val="003066AD"/>
    <w:rsid w:val="003066AE"/>
    <w:rsid w:val="0030682C"/>
    <w:rsid w:val="003069EB"/>
    <w:rsid w:val="00306A87"/>
    <w:rsid w:val="00306C52"/>
    <w:rsid w:val="00306EA4"/>
    <w:rsid w:val="00306F73"/>
    <w:rsid w:val="00306FCE"/>
    <w:rsid w:val="0030704F"/>
    <w:rsid w:val="003070AA"/>
    <w:rsid w:val="00307375"/>
    <w:rsid w:val="0030767F"/>
    <w:rsid w:val="00307876"/>
    <w:rsid w:val="003078C1"/>
    <w:rsid w:val="00307995"/>
    <w:rsid w:val="003079C5"/>
    <w:rsid w:val="00307C71"/>
    <w:rsid w:val="00307D99"/>
    <w:rsid w:val="00307E97"/>
    <w:rsid w:val="00307EFA"/>
    <w:rsid w:val="00307EFD"/>
    <w:rsid w:val="0031007F"/>
    <w:rsid w:val="00310290"/>
    <w:rsid w:val="003102C8"/>
    <w:rsid w:val="0031033A"/>
    <w:rsid w:val="0031037F"/>
    <w:rsid w:val="003104BB"/>
    <w:rsid w:val="00310522"/>
    <w:rsid w:val="0031054D"/>
    <w:rsid w:val="00310662"/>
    <w:rsid w:val="0031087F"/>
    <w:rsid w:val="00310899"/>
    <w:rsid w:val="00310AC3"/>
    <w:rsid w:val="00310BBA"/>
    <w:rsid w:val="00310C86"/>
    <w:rsid w:val="00310DD1"/>
    <w:rsid w:val="00310F9A"/>
    <w:rsid w:val="00311172"/>
    <w:rsid w:val="00311213"/>
    <w:rsid w:val="0031159D"/>
    <w:rsid w:val="00311645"/>
    <w:rsid w:val="00311718"/>
    <w:rsid w:val="00311736"/>
    <w:rsid w:val="0031175E"/>
    <w:rsid w:val="0031180F"/>
    <w:rsid w:val="00311816"/>
    <w:rsid w:val="003119D6"/>
    <w:rsid w:val="00311BE7"/>
    <w:rsid w:val="00311C9A"/>
    <w:rsid w:val="0031206F"/>
    <w:rsid w:val="00312372"/>
    <w:rsid w:val="003125E5"/>
    <w:rsid w:val="003125FB"/>
    <w:rsid w:val="0031273C"/>
    <w:rsid w:val="003128A1"/>
    <w:rsid w:val="00312A0D"/>
    <w:rsid w:val="00312A67"/>
    <w:rsid w:val="00312E9C"/>
    <w:rsid w:val="00312EB8"/>
    <w:rsid w:val="00312F13"/>
    <w:rsid w:val="00313100"/>
    <w:rsid w:val="00313141"/>
    <w:rsid w:val="003132B5"/>
    <w:rsid w:val="00313414"/>
    <w:rsid w:val="003134E1"/>
    <w:rsid w:val="003135DD"/>
    <w:rsid w:val="003137B6"/>
    <w:rsid w:val="0031397D"/>
    <w:rsid w:val="00313A7A"/>
    <w:rsid w:val="00313CE6"/>
    <w:rsid w:val="00313CF7"/>
    <w:rsid w:val="00313D78"/>
    <w:rsid w:val="00313E9A"/>
    <w:rsid w:val="00313F15"/>
    <w:rsid w:val="00313FED"/>
    <w:rsid w:val="003140F2"/>
    <w:rsid w:val="003141E9"/>
    <w:rsid w:val="0031424F"/>
    <w:rsid w:val="00314505"/>
    <w:rsid w:val="00314884"/>
    <w:rsid w:val="00314A0C"/>
    <w:rsid w:val="00314CAD"/>
    <w:rsid w:val="00314CD6"/>
    <w:rsid w:val="00314D97"/>
    <w:rsid w:val="003150B8"/>
    <w:rsid w:val="00315107"/>
    <w:rsid w:val="0031516F"/>
    <w:rsid w:val="00315183"/>
    <w:rsid w:val="0031523A"/>
    <w:rsid w:val="003153AE"/>
    <w:rsid w:val="003155CC"/>
    <w:rsid w:val="003155E0"/>
    <w:rsid w:val="0031569B"/>
    <w:rsid w:val="003157BA"/>
    <w:rsid w:val="003157C0"/>
    <w:rsid w:val="00315821"/>
    <w:rsid w:val="003158D5"/>
    <w:rsid w:val="00315B3E"/>
    <w:rsid w:val="00315C9F"/>
    <w:rsid w:val="00315E54"/>
    <w:rsid w:val="0031603E"/>
    <w:rsid w:val="003160EA"/>
    <w:rsid w:val="00316339"/>
    <w:rsid w:val="0031639B"/>
    <w:rsid w:val="003164D6"/>
    <w:rsid w:val="00316807"/>
    <w:rsid w:val="00316997"/>
    <w:rsid w:val="00316EB2"/>
    <w:rsid w:val="00316EC0"/>
    <w:rsid w:val="00317053"/>
    <w:rsid w:val="0031720D"/>
    <w:rsid w:val="00317421"/>
    <w:rsid w:val="00317540"/>
    <w:rsid w:val="0031762F"/>
    <w:rsid w:val="003177EF"/>
    <w:rsid w:val="00317B3D"/>
    <w:rsid w:val="00317BE0"/>
    <w:rsid w:val="00317DB0"/>
    <w:rsid w:val="00317E2D"/>
    <w:rsid w:val="00317F3E"/>
    <w:rsid w:val="00317F4E"/>
    <w:rsid w:val="00317FA6"/>
    <w:rsid w:val="00317FE0"/>
    <w:rsid w:val="003203FD"/>
    <w:rsid w:val="0032046F"/>
    <w:rsid w:val="0032052D"/>
    <w:rsid w:val="003205B1"/>
    <w:rsid w:val="003205FC"/>
    <w:rsid w:val="0032065C"/>
    <w:rsid w:val="0032083F"/>
    <w:rsid w:val="0032089C"/>
    <w:rsid w:val="003209C0"/>
    <w:rsid w:val="00320E31"/>
    <w:rsid w:val="00321277"/>
    <w:rsid w:val="00321410"/>
    <w:rsid w:val="0032187F"/>
    <w:rsid w:val="003219DA"/>
    <w:rsid w:val="003219FF"/>
    <w:rsid w:val="00321A8F"/>
    <w:rsid w:val="00321E0F"/>
    <w:rsid w:val="003220B3"/>
    <w:rsid w:val="0032229E"/>
    <w:rsid w:val="0032257A"/>
    <w:rsid w:val="00322761"/>
    <w:rsid w:val="00322785"/>
    <w:rsid w:val="00322C02"/>
    <w:rsid w:val="00322F44"/>
    <w:rsid w:val="00323020"/>
    <w:rsid w:val="00323130"/>
    <w:rsid w:val="003231A4"/>
    <w:rsid w:val="0032351B"/>
    <w:rsid w:val="00323640"/>
    <w:rsid w:val="00323657"/>
    <w:rsid w:val="00323689"/>
    <w:rsid w:val="00323815"/>
    <w:rsid w:val="003238C9"/>
    <w:rsid w:val="00323909"/>
    <w:rsid w:val="00323D03"/>
    <w:rsid w:val="00323D90"/>
    <w:rsid w:val="00323DCE"/>
    <w:rsid w:val="00324027"/>
    <w:rsid w:val="00324135"/>
    <w:rsid w:val="0032424A"/>
    <w:rsid w:val="003243F9"/>
    <w:rsid w:val="003246F4"/>
    <w:rsid w:val="003247E6"/>
    <w:rsid w:val="00324A8A"/>
    <w:rsid w:val="00324D1F"/>
    <w:rsid w:val="0032500C"/>
    <w:rsid w:val="00325028"/>
    <w:rsid w:val="00325152"/>
    <w:rsid w:val="00325257"/>
    <w:rsid w:val="003253D0"/>
    <w:rsid w:val="00325942"/>
    <w:rsid w:val="00325B34"/>
    <w:rsid w:val="00325BE1"/>
    <w:rsid w:val="00325CAC"/>
    <w:rsid w:val="00325D83"/>
    <w:rsid w:val="00325D92"/>
    <w:rsid w:val="00325E79"/>
    <w:rsid w:val="00325E84"/>
    <w:rsid w:val="00325F9F"/>
    <w:rsid w:val="00326428"/>
    <w:rsid w:val="003265C8"/>
    <w:rsid w:val="00326847"/>
    <w:rsid w:val="003269E7"/>
    <w:rsid w:val="00326A2A"/>
    <w:rsid w:val="00326AB3"/>
    <w:rsid w:val="003270EF"/>
    <w:rsid w:val="00327A14"/>
    <w:rsid w:val="00327AA8"/>
    <w:rsid w:val="00327AE9"/>
    <w:rsid w:val="00327C8A"/>
    <w:rsid w:val="00327E72"/>
    <w:rsid w:val="00327F58"/>
    <w:rsid w:val="00330122"/>
    <w:rsid w:val="0033035F"/>
    <w:rsid w:val="003304BA"/>
    <w:rsid w:val="00330F24"/>
    <w:rsid w:val="003311A3"/>
    <w:rsid w:val="00331384"/>
    <w:rsid w:val="00331858"/>
    <w:rsid w:val="00331932"/>
    <w:rsid w:val="00331A46"/>
    <w:rsid w:val="00331B29"/>
    <w:rsid w:val="00331BB7"/>
    <w:rsid w:val="00331D7B"/>
    <w:rsid w:val="003320CC"/>
    <w:rsid w:val="003322FB"/>
    <w:rsid w:val="003326A7"/>
    <w:rsid w:val="00332707"/>
    <w:rsid w:val="0033286C"/>
    <w:rsid w:val="00332918"/>
    <w:rsid w:val="003329B1"/>
    <w:rsid w:val="003329D9"/>
    <w:rsid w:val="00332A59"/>
    <w:rsid w:val="00332A80"/>
    <w:rsid w:val="00332A91"/>
    <w:rsid w:val="00332AD8"/>
    <w:rsid w:val="00332AF1"/>
    <w:rsid w:val="00332D2D"/>
    <w:rsid w:val="00332EFE"/>
    <w:rsid w:val="0033300D"/>
    <w:rsid w:val="0033328F"/>
    <w:rsid w:val="003332EF"/>
    <w:rsid w:val="00333462"/>
    <w:rsid w:val="003336D2"/>
    <w:rsid w:val="0033377B"/>
    <w:rsid w:val="00333974"/>
    <w:rsid w:val="00333A85"/>
    <w:rsid w:val="00333DAC"/>
    <w:rsid w:val="00334126"/>
    <w:rsid w:val="003345D2"/>
    <w:rsid w:val="003347E9"/>
    <w:rsid w:val="00334911"/>
    <w:rsid w:val="003349DA"/>
    <w:rsid w:val="00334C88"/>
    <w:rsid w:val="00334D5D"/>
    <w:rsid w:val="00335301"/>
    <w:rsid w:val="0033540C"/>
    <w:rsid w:val="003357D7"/>
    <w:rsid w:val="00335974"/>
    <w:rsid w:val="003359AF"/>
    <w:rsid w:val="003359F1"/>
    <w:rsid w:val="00335B42"/>
    <w:rsid w:val="00335C1C"/>
    <w:rsid w:val="00335D01"/>
    <w:rsid w:val="00335D0C"/>
    <w:rsid w:val="00335F98"/>
    <w:rsid w:val="003361B3"/>
    <w:rsid w:val="003361CF"/>
    <w:rsid w:val="00336206"/>
    <w:rsid w:val="003362B1"/>
    <w:rsid w:val="00336330"/>
    <w:rsid w:val="0033636D"/>
    <w:rsid w:val="00336568"/>
    <w:rsid w:val="003365A1"/>
    <w:rsid w:val="003365AF"/>
    <w:rsid w:val="00336824"/>
    <w:rsid w:val="003368E5"/>
    <w:rsid w:val="0033694B"/>
    <w:rsid w:val="003369E5"/>
    <w:rsid w:val="00336C6C"/>
    <w:rsid w:val="00336E52"/>
    <w:rsid w:val="00336F85"/>
    <w:rsid w:val="00337300"/>
    <w:rsid w:val="0033749C"/>
    <w:rsid w:val="003374BF"/>
    <w:rsid w:val="003374CE"/>
    <w:rsid w:val="00337551"/>
    <w:rsid w:val="003375B4"/>
    <w:rsid w:val="00337785"/>
    <w:rsid w:val="00337889"/>
    <w:rsid w:val="003379B8"/>
    <w:rsid w:val="003379BE"/>
    <w:rsid w:val="00337D95"/>
    <w:rsid w:val="00337EB2"/>
    <w:rsid w:val="0034019D"/>
    <w:rsid w:val="0034055C"/>
    <w:rsid w:val="0034081D"/>
    <w:rsid w:val="00340D99"/>
    <w:rsid w:val="00340DB5"/>
    <w:rsid w:val="00340E6F"/>
    <w:rsid w:val="003411A5"/>
    <w:rsid w:val="003411D7"/>
    <w:rsid w:val="003414E7"/>
    <w:rsid w:val="0034153B"/>
    <w:rsid w:val="00341941"/>
    <w:rsid w:val="00341B8B"/>
    <w:rsid w:val="00341C0D"/>
    <w:rsid w:val="00341D31"/>
    <w:rsid w:val="00341FE7"/>
    <w:rsid w:val="00342068"/>
    <w:rsid w:val="003421AB"/>
    <w:rsid w:val="003422F9"/>
    <w:rsid w:val="003423FC"/>
    <w:rsid w:val="003424A4"/>
    <w:rsid w:val="00342675"/>
    <w:rsid w:val="003426BC"/>
    <w:rsid w:val="003427C7"/>
    <w:rsid w:val="003427F2"/>
    <w:rsid w:val="0034295A"/>
    <w:rsid w:val="00342A1A"/>
    <w:rsid w:val="00342E6C"/>
    <w:rsid w:val="00342FE7"/>
    <w:rsid w:val="0034315B"/>
    <w:rsid w:val="00343482"/>
    <w:rsid w:val="00343514"/>
    <w:rsid w:val="0034359E"/>
    <w:rsid w:val="003437C4"/>
    <w:rsid w:val="0034381C"/>
    <w:rsid w:val="00343B5A"/>
    <w:rsid w:val="00343D2B"/>
    <w:rsid w:val="00343F9C"/>
    <w:rsid w:val="003441EB"/>
    <w:rsid w:val="003442B3"/>
    <w:rsid w:val="003442C4"/>
    <w:rsid w:val="00344647"/>
    <w:rsid w:val="0034471F"/>
    <w:rsid w:val="00344A20"/>
    <w:rsid w:val="00344D35"/>
    <w:rsid w:val="00344D44"/>
    <w:rsid w:val="003450A3"/>
    <w:rsid w:val="0034518B"/>
    <w:rsid w:val="0034552A"/>
    <w:rsid w:val="003459D5"/>
    <w:rsid w:val="00345A47"/>
    <w:rsid w:val="00345C07"/>
    <w:rsid w:val="003460B3"/>
    <w:rsid w:val="003461AB"/>
    <w:rsid w:val="00346255"/>
    <w:rsid w:val="00346321"/>
    <w:rsid w:val="003464EE"/>
    <w:rsid w:val="003465C9"/>
    <w:rsid w:val="00346724"/>
    <w:rsid w:val="00346890"/>
    <w:rsid w:val="00346939"/>
    <w:rsid w:val="00346D46"/>
    <w:rsid w:val="00346E3A"/>
    <w:rsid w:val="00346F12"/>
    <w:rsid w:val="003470F3"/>
    <w:rsid w:val="003471F0"/>
    <w:rsid w:val="00347201"/>
    <w:rsid w:val="003472FA"/>
    <w:rsid w:val="00347541"/>
    <w:rsid w:val="00347805"/>
    <w:rsid w:val="0034785B"/>
    <w:rsid w:val="003478A4"/>
    <w:rsid w:val="00347918"/>
    <w:rsid w:val="00347ABD"/>
    <w:rsid w:val="00347D41"/>
    <w:rsid w:val="00347E76"/>
    <w:rsid w:val="00347E8A"/>
    <w:rsid w:val="00347F6A"/>
    <w:rsid w:val="00350025"/>
    <w:rsid w:val="00350030"/>
    <w:rsid w:val="00350152"/>
    <w:rsid w:val="00350273"/>
    <w:rsid w:val="003503EC"/>
    <w:rsid w:val="00350400"/>
    <w:rsid w:val="0035046A"/>
    <w:rsid w:val="00350628"/>
    <w:rsid w:val="00350775"/>
    <w:rsid w:val="003508D4"/>
    <w:rsid w:val="003508D7"/>
    <w:rsid w:val="00350AC4"/>
    <w:rsid w:val="00350B27"/>
    <w:rsid w:val="00350BF0"/>
    <w:rsid w:val="00350FE7"/>
    <w:rsid w:val="00351000"/>
    <w:rsid w:val="003511A6"/>
    <w:rsid w:val="003512B1"/>
    <w:rsid w:val="00351342"/>
    <w:rsid w:val="0035136C"/>
    <w:rsid w:val="00351406"/>
    <w:rsid w:val="0035165E"/>
    <w:rsid w:val="0035175C"/>
    <w:rsid w:val="003517E4"/>
    <w:rsid w:val="003519FF"/>
    <w:rsid w:val="00351A20"/>
    <w:rsid w:val="00351A85"/>
    <w:rsid w:val="00351D27"/>
    <w:rsid w:val="00351E1F"/>
    <w:rsid w:val="00351EE5"/>
    <w:rsid w:val="00352022"/>
    <w:rsid w:val="003520F2"/>
    <w:rsid w:val="003523FC"/>
    <w:rsid w:val="00352634"/>
    <w:rsid w:val="003526AF"/>
    <w:rsid w:val="0035271B"/>
    <w:rsid w:val="003528AB"/>
    <w:rsid w:val="00352934"/>
    <w:rsid w:val="00352E97"/>
    <w:rsid w:val="00352F9C"/>
    <w:rsid w:val="00352FD0"/>
    <w:rsid w:val="00353066"/>
    <w:rsid w:val="003531AC"/>
    <w:rsid w:val="003534D6"/>
    <w:rsid w:val="003535C1"/>
    <w:rsid w:val="00353926"/>
    <w:rsid w:val="003539F9"/>
    <w:rsid w:val="00353A35"/>
    <w:rsid w:val="00353A41"/>
    <w:rsid w:val="00353B1D"/>
    <w:rsid w:val="00353D78"/>
    <w:rsid w:val="003540B3"/>
    <w:rsid w:val="0035419B"/>
    <w:rsid w:val="00354208"/>
    <w:rsid w:val="00354281"/>
    <w:rsid w:val="0035433E"/>
    <w:rsid w:val="00354391"/>
    <w:rsid w:val="0035451E"/>
    <w:rsid w:val="0035457A"/>
    <w:rsid w:val="003545DF"/>
    <w:rsid w:val="00354750"/>
    <w:rsid w:val="003548B8"/>
    <w:rsid w:val="00354984"/>
    <w:rsid w:val="00354AF9"/>
    <w:rsid w:val="00354B03"/>
    <w:rsid w:val="00354C03"/>
    <w:rsid w:val="00354E83"/>
    <w:rsid w:val="00354F94"/>
    <w:rsid w:val="00354FD9"/>
    <w:rsid w:val="0035501B"/>
    <w:rsid w:val="00355486"/>
    <w:rsid w:val="00355508"/>
    <w:rsid w:val="00355CED"/>
    <w:rsid w:val="00355D89"/>
    <w:rsid w:val="00355F3B"/>
    <w:rsid w:val="00356058"/>
    <w:rsid w:val="003562B8"/>
    <w:rsid w:val="00356505"/>
    <w:rsid w:val="00356761"/>
    <w:rsid w:val="003567F9"/>
    <w:rsid w:val="003568C0"/>
    <w:rsid w:val="0035694D"/>
    <w:rsid w:val="00356A52"/>
    <w:rsid w:val="00356CF7"/>
    <w:rsid w:val="00356FA4"/>
    <w:rsid w:val="00357345"/>
    <w:rsid w:val="0035736B"/>
    <w:rsid w:val="00357607"/>
    <w:rsid w:val="003576B5"/>
    <w:rsid w:val="00357741"/>
    <w:rsid w:val="0035783F"/>
    <w:rsid w:val="00357974"/>
    <w:rsid w:val="00357A8B"/>
    <w:rsid w:val="00357AD4"/>
    <w:rsid w:val="00357BF0"/>
    <w:rsid w:val="00357C47"/>
    <w:rsid w:val="00357CBE"/>
    <w:rsid w:val="00357F27"/>
    <w:rsid w:val="00357FA7"/>
    <w:rsid w:val="00360001"/>
    <w:rsid w:val="003600DA"/>
    <w:rsid w:val="003600FF"/>
    <w:rsid w:val="00360235"/>
    <w:rsid w:val="00360541"/>
    <w:rsid w:val="0036056B"/>
    <w:rsid w:val="00360675"/>
    <w:rsid w:val="00360698"/>
    <w:rsid w:val="003606B2"/>
    <w:rsid w:val="0036091A"/>
    <w:rsid w:val="003609D1"/>
    <w:rsid w:val="00360A51"/>
    <w:rsid w:val="00360B0C"/>
    <w:rsid w:val="00360CCF"/>
    <w:rsid w:val="00360EBB"/>
    <w:rsid w:val="00360F19"/>
    <w:rsid w:val="00360FF5"/>
    <w:rsid w:val="003611FF"/>
    <w:rsid w:val="003612B2"/>
    <w:rsid w:val="0036137A"/>
    <w:rsid w:val="0036150F"/>
    <w:rsid w:val="00361800"/>
    <w:rsid w:val="00361A7F"/>
    <w:rsid w:val="00361BE5"/>
    <w:rsid w:val="00361C0C"/>
    <w:rsid w:val="00361E86"/>
    <w:rsid w:val="00361F2B"/>
    <w:rsid w:val="00361FD4"/>
    <w:rsid w:val="003622C6"/>
    <w:rsid w:val="003622DE"/>
    <w:rsid w:val="003625A4"/>
    <w:rsid w:val="00362CF0"/>
    <w:rsid w:val="00362D04"/>
    <w:rsid w:val="00362DC2"/>
    <w:rsid w:val="00362E34"/>
    <w:rsid w:val="00362F21"/>
    <w:rsid w:val="003630BF"/>
    <w:rsid w:val="003631B9"/>
    <w:rsid w:val="003632B4"/>
    <w:rsid w:val="0036348A"/>
    <w:rsid w:val="003634BA"/>
    <w:rsid w:val="00363587"/>
    <w:rsid w:val="0036366E"/>
    <w:rsid w:val="00363CA8"/>
    <w:rsid w:val="00363D8D"/>
    <w:rsid w:val="00363D96"/>
    <w:rsid w:val="00363DB0"/>
    <w:rsid w:val="00363E22"/>
    <w:rsid w:val="00364032"/>
    <w:rsid w:val="003642EE"/>
    <w:rsid w:val="003644C8"/>
    <w:rsid w:val="003645CF"/>
    <w:rsid w:val="0036487A"/>
    <w:rsid w:val="00364925"/>
    <w:rsid w:val="00364985"/>
    <w:rsid w:val="00364B50"/>
    <w:rsid w:val="00364DAE"/>
    <w:rsid w:val="00364E8D"/>
    <w:rsid w:val="00364EAD"/>
    <w:rsid w:val="00364FF4"/>
    <w:rsid w:val="0036504A"/>
    <w:rsid w:val="003650FE"/>
    <w:rsid w:val="00365444"/>
    <w:rsid w:val="00365481"/>
    <w:rsid w:val="00365541"/>
    <w:rsid w:val="00365750"/>
    <w:rsid w:val="003657E1"/>
    <w:rsid w:val="003657E5"/>
    <w:rsid w:val="003658A7"/>
    <w:rsid w:val="00365BD4"/>
    <w:rsid w:val="00365C58"/>
    <w:rsid w:val="00365D0F"/>
    <w:rsid w:val="00365E42"/>
    <w:rsid w:val="00365E44"/>
    <w:rsid w:val="00365EE3"/>
    <w:rsid w:val="00366013"/>
    <w:rsid w:val="003662D2"/>
    <w:rsid w:val="00366357"/>
    <w:rsid w:val="003665BE"/>
    <w:rsid w:val="003667E5"/>
    <w:rsid w:val="00366A0F"/>
    <w:rsid w:val="00366AC4"/>
    <w:rsid w:val="00366C3A"/>
    <w:rsid w:val="00366D3A"/>
    <w:rsid w:val="00366DD8"/>
    <w:rsid w:val="00366EAD"/>
    <w:rsid w:val="00367073"/>
    <w:rsid w:val="00367198"/>
    <w:rsid w:val="00367220"/>
    <w:rsid w:val="003672F2"/>
    <w:rsid w:val="00367315"/>
    <w:rsid w:val="00367453"/>
    <w:rsid w:val="00367460"/>
    <w:rsid w:val="0036750A"/>
    <w:rsid w:val="00367659"/>
    <w:rsid w:val="00367738"/>
    <w:rsid w:val="0036786D"/>
    <w:rsid w:val="003679CE"/>
    <w:rsid w:val="00367B11"/>
    <w:rsid w:val="00367E8A"/>
    <w:rsid w:val="00367E99"/>
    <w:rsid w:val="00367EB3"/>
    <w:rsid w:val="0037027F"/>
    <w:rsid w:val="003702C7"/>
    <w:rsid w:val="003705ED"/>
    <w:rsid w:val="00370675"/>
    <w:rsid w:val="00370756"/>
    <w:rsid w:val="00370958"/>
    <w:rsid w:val="00370A92"/>
    <w:rsid w:val="00370B95"/>
    <w:rsid w:val="00370DBE"/>
    <w:rsid w:val="00370EDF"/>
    <w:rsid w:val="00370F7F"/>
    <w:rsid w:val="00371159"/>
    <w:rsid w:val="0037138B"/>
    <w:rsid w:val="00371502"/>
    <w:rsid w:val="003715CB"/>
    <w:rsid w:val="00371C7B"/>
    <w:rsid w:val="0037201C"/>
    <w:rsid w:val="0037235B"/>
    <w:rsid w:val="003725BE"/>
    <w:rsid w:val="0037289A"/>
    <w:rsid w:val="003729DF"/>
    <w:rsid w:val="00372C6C"/>
    <w:rsid w:val="00372F4A"/>
    <w:rsid w:val="003732C7"/>
    <w:rsid w:val="00373589"/>
    <w:rsid w:val="003736F7"/>
    <w:rsid w:val="0037376B"/>
    <w:rsid w:val="00373821"/>
    <w:rsid w:val="00373881"/>
    <w:rsid w:val="00373885"/>
    <w:rsid w:val="003739DB"/>
    <w:rsid w:val="00373A48"/>
    <w:rsid w:val="00373A49"/>
    <w:rsid w:val="00373B1A"/>
    <w:rsid w:val="00373E70"/>
    <w:rsid w:val="0037400C"/>
    <w:rsid w:val="0037402D"/>
    <w:rsid w:val="0037403E"/>
    <w:rsid w:val="003741B7"/>
    <w:rsid w:val="003741C1"/>
    <w:rsid w:val="00374263"/>
    <w:rsid w:val="003743C7"/>
    <w:rsid w:val="003747B8"/>
    <w:rsid w:val="0037493B"/>
    <w:rsid w:val="00374A32"/>
    <w:rsid w:val="00374A85"/>
    <w:rsid w:val="00374B09"/>
    <w:rsid w:val="00374C8D"/>
    <w:rsid w:val="00374D1E"/>
    <w:rsid w:val="00374E4C"/>
    <w:rsid w:val="00375197"/>
    <w:rsid w:val="0037520E"/>
    <w:rsid w:val="0037533E"/>
    <w:rsid w:val="003754EA"/>
    <w:rsid w:val="003756F7"/>
    <w:rsid w:val="0037598C"/>
    <w:rsid w:val="00375ACC"/>
    <w:rsid w:val="00375E3B"/>
    <w:rsid w:val="00376453"/>
    <w:rsid w:val="00376744"/>
    <w:rsid w:val="00376827"/>
    <w:rsid w:val="0037697C"/>
    <w:rsid w:val="00376996"/>
    <w:rsid w:val="00376ACC"/>
    <w:rsid w:val="00376BDF"/>
    <w:rsid w:val="00376BF1"/>
    <w:rsid w:val="00377095"/>
    <w:rsid w:val="0037729A"/>
    <w:rsid w:val="003773F0"/>
    <w:rsid w:val="0037777F"/>
    <w:rsid w:val="00377A80"/>
    <w:rsid w:val="00377B47"/>
    <w:rsid w:val="00377C69"/>
    <w:rsid w:val="00377CF1"/>
    <w:rsid w:val="00377D8C"/>
    <w:rsid w:val="00377E59"/>
    <w:rsid w:val="00377E70"/>
    <w:rsid w:val="00377E7F"/>
    <w:rsid w:val="00377F80"/>
    <w:rsid w:val="00380197"/>
    <w:rsid w:val="003803F1"/>
    <w:rsid w:val="00380430"/>
    <w:rsid w:val="003805BB"/>
    <w:rsid w:val="0038074D"/>
    <w:rsid w:val="00380917"/>
    <w:rsid w:val="00380A34"/>
    <w:rsid w:val="00380BE7"/>
    <w:rsid w:val="00380E9D"/>
    <w:rsid w:val="00380F33"/>
    <w:rsid w:val="00380F3C"/>
    <w:rsid w:val="00380FD5"/>
    <w:rsid w:val="0038123B"/>
    <w:rsid w:val="00381375"/>
    <w:rsid w:val="003813B4"/>
    <w:rsid w:val="003819FF"/>
    <w:rsid w:val="00381A45"/>
    <w:rsid w:val="00381A89"/>
    <w:rsid w:val="00381AE5"/>
    <w:rsid w:val="00381BB8"/>
    <w:rsid w:val="00381CB5"/>
    <w:rsid w:val="00381E8A"/>
    <w:rsid w:val="00381E94"/>
    <w:rsid w:val="00381EAC"/>
    <w:rsid w:val="00381FBA"/>
    <w:rsid w:val="003820DF"/>
    <w:rsid w:val="00382123"/>
    <w:rsid w:val="00382241"/>
    <w:rsid w:val="003823FE"/>
    <w:rsid w:val="00382475"/>
    <w:rsid w:val="00382511"/>
    <w:rsid w:val="003825A7"/>
    <w:rsid w:val="00382A8C"/>
    <w:rsid w:val="00382D22"/>
    <w:rsid w:val="00383049"/>
    <w:rsid w:val="00383071"/>
    <w:rsid w:val="0038313B"/>
    <w:rsid w:val="003832A2"/>
    <w:rsid w:val="003832FA"/>
    <w:rsid w:val="0038352C"/>
    <w:rsid w:val="003836D8"/>
    <w:rsid w:val="00383733"/>
    <w:rsid w:val="00383855"/>
    <w:rsid w:val="00383BC8"/>
    <w:rsid w:val="00383F16"/>
    <w:rsid w:val="0038420E"/>
    <w:rsid w:val="00384329"/>
    <w:rsid w:val="00384498"/>
    <w:rsid w:val="003844C8"/>
    <w:rsid w:val="00384538"/>
    <w:rsid w:val="0038478C"/>
    <w:rsid w:val="0038483D"/>
    <w:rsid w:val="00384843"/>
    <w:rsid w:val="003849AB"/>
    <w:rsid w:val="00384B5F"/>
    <w:rsid w:val="00384F7E"/>
    <w:rsid w:val="00385182"/>
    <w:rsid w:val="0038531B"/>
    <w:rsid w:val="003855BB"/>
    <w:rsid w:val="00385716"/>
    <w:rsid w:val="0038576D"/>
    <w:rsid w:val="00385A11"/>
    <w:rsid w:val="00385AA8"/>
    <w:rsid w:val="00385AE7"/>
    <w:rsid w:val="00385C91"/>
    <w:rsid w:val="00385DF2"/>
    <w:rsid w:val="00385ED3"/>
    <w:rsid w:val="003860FE"/>
    <w:rsid w:val="003861D4"/>
    <w:rsid w:val="00386367"/>
    <w:rsid w:val="003863C9"/>
    <w:rsid w:val="003868E4"/>
    <w:rsid w:val="0038694C"/>
    <w:rsid w:val="00386985"/>
    <w:rsid w:val="00386BA5"/>
    <w:rsid w:val="00386F21"/>
    <w:rsid w:val="00386F2C"/>
    <w:rsid w:val="003870EC"/>
    <w:rsid w:val="00387369"/>
    <w:rsid w:val="003873B7"/>
    <w:rsid w:val="003873C5"/>
    <w:rsid w:val="00387553"/>
    <w:rsid w:val="0038760F"/>
    <w:rsid w:val="00387679"/>
    <w:rsid w:val="003876F2"/>
    <w:rsid w:val="00387782"/>
    <w:rsid w:val="00387822"/>
    <w:rsid w:val="0038788B"/>
    <w:rsid w:val="00387B8E"/>
    <w:rsid w:val="00387CB8"/>
    <w:rsid w:val="00387CF6"/>
    <w:rsid w:val="00387D7F"/>
    <w:rsid w:val="00387F26"/>
    <w:rsid w:val="00390154"/>
    <w:rsid w:val="00390587"/>
    <w:rsid w:val="00390609"/>
    <w:rsid w:val="00390645"/>
    <w:rsid w:val="00390751"/>
    <w:rsid w:val="003908B8"/>
    <w:rsid w:val="00390934"/>
    <w:rsid w:val="0039095A"/>
    <w:rsid w:val="00390AB1"/>
    <w:rsid w:val="00390B43"/>
    <w:rsid w:val="00390D71"/>
    <w:rsid w:val="00391163"/>
    <w:rsid w:val="0039116C"/>
    <w:rsid w:val="0039168F"/>
    <w:rsid w:val="003916A6"/>
    <w:rsid w:val="003916FD"/>
    <w:rsid w:val="003919F7"/>
    <w:rsid w:val="00391A6D"/>
    <w:rsid w:val="00391C21"/>
    <w:rsid w:val="00391C66"/>
    <w:rsid w:val="00391C98"/>
    <w:rsid w:val="00391D5C"/>
    <w:rsid w:val="00391EAA"/>
    <w:rsid w:val="00391EEA"/>
    <w:rsid w:val="003920D8"/>
    <w:rsid w:val="0039220C"/>
    <w:rsid w:val="003922BA"/>
    <w:rsid w:val="003922F6"/>
    <w:rsid w:val="00392459"/>
    <w:rsid w:val="00392496"/>
    <w:rsid w:val="00392569"/>
    <w:rsid w:val="003928C2"/>
    <w:rsid w:val="003929AB"/>
    <w:rsid w:val="00392BFB"/>
    <w:rsid w:val="00392CD8"/>
    <w:rsid w:val="00392D1D"/>
    <w:rsid w:val="00392D4C"/>
    <w:rsid w:val="00392DDC"/>
    <w:rsid w:val="0039334D"/>
    <w:rsid w:val="0039339F"/>
    <w:rsid w:val="00393491"/>
    <w:rsid w:val="00393557"/>
    <w:rsid w:val="0039358C"/>
    <w:rsid w:val="0039363D"/>
    <w:rsid w:val="00393710"/>
    <w:rsid w:val="003937B6"/>
    <w:rsid w:val="00393B60"/>
    <w:rsid w:val="00393C1F"/>
    <w:rsid w:val="00393CF8"/>
    <w:rsid w:val="00393D3A"/>
    <w:rsid w:val="00393DD2"/>
    <w:rsid w:val="00394138"/>
    <w:rsid w:val="00394263"/>
    <w:rsid w:val="00394300"/>
    <w:rsid w:val="00394330"/>
    <w:rsid w:val="00394749"/>
    <w:rsid w:val="00394788"/>
    <w:rsid w:val="003947FD"/>
    <w:rsid w:val="003949A3"/>
    <w:rsid w:val="00394DDA"/>
    <w:rsid w:val="00394F03"/>
    <w:rsid w:val="00395093"/>
    <w:rsid w:val="003950EC"/>
    <w:rsid w:val="00395100"/>
    <w:rsid w:val="003951FB"/>
    <w:rsid w:val="003953EB"/>
    <w:rsid w:val="003956A7"/>
    <w:rsid w:val="0039585A"/>
    <w:rsid w:val="003959B5"/>
    <w:rsid w:val="00395B4F"/>
    <w:rsid w:val="00395EA5"/>
    <w:rsid w:val="003960FF"/>
    <w:rsid w:val="003962CD"/>
    <w:rsid w:val="0039634A"/>
    <w:rsid w:val="0039638E"/>
    <w:rsid w:val="003965C9"/>
    <w:rsid w:val="003966C3"/>
    <w:rsid w:val="0039689F"/>
    <w:rsid w:val="003968D5"/>
    <w:rsid w:val="003969F8"/>
    <w:rsid w:val="00396A9E"/>
    <w:rsid w:val="00396B57"/>
    <w:rsid w:val="00396C10"/>
    <w:rsid w:val="00396EC5"/>
    <w:rsid w:val="00396ED3"/>
    <w:rsid w:val="00396FC4"/>
    <w:rsid w:val="003970CE"/>
    <w:rsid w:val="003970F6"/>
    <w:rsid w:val="003974B6"/>
    <w:rsid w:val="003975B6"/>
    <w:rsid w:val="003976CA"/>
    <w:rsid w:val="0039797A"/>
    <w:rsid w:val="00397D20"/>
    <w:rsid w:val="00397E54"/>
    <w:rsid w:val="00397E5E"/>
    <w:rsid w:val="003A01FD"/>
    <w:rsid w:val="003A04D7"/>
    <w:rsid w:val="003A04ED"/>
    <w:rsid w:val="003A0665"/>
    <w:rsid w:val="003A06A5"/>
    <w:rsid w:val="003A06C5"/>
    <w:rsid w:val="003A0A97"/>
    <w:rsid w:val="003A0DC1"/>
    <w:rsid w:val="003A0DD1"/>
    <w:rsid w:val="003A0F61"/>
    <w:rsid w:val="003A107E"/>
    <w:rsid w:val="003A1104"/>
    <w:rsid w:val="003A118A"/>
    <w:rsid w:val="003A15DE"/>
    <w:rsid w:val="003A16DE"/>
    <w:rsid w:val="003A1D9D"/>
    <w:rsid w:val="003A20BB"/>
    <w:rsid w:val="003A2193"/>
    <w:rsid w:val="003A21DE"/>
    <w:rsid w:val="003A234D"/>
    <w:rsid w:val="003A24B9"/>
    <w:rsid w:val="003A24F5"/>
    <w:rsid w:val="003A2589"/>
    <w:rsid w:val="003A2620"/>
    <w:rsid w:val="003A2640"/>
    <w:rsid w:val="003A26C0"/>
    <w:rsid w:val="003A27AD"/>
    <w:rsid w:val="003A2813"/>
    <w:rsid w:val="003A29A0"/>
    <w:rsid w:val="003A2B0D"/>
    <w:rsid w:val="003A2C1D"/>
    <w:rsid w:val="003A2C8A"/>
    <w:rsid w:val="003A2D16"/>
    <w:rsid w:val="003A2FC4"/>
    <w:rsid w:val="003A30D0"/>
    <w:rsid w:val="003A3161"/>
    <w:rsid w:val="003A33DA"/>
    <w:rsid w:val="003A3407"/>
    <w:rsid w:val="003A34E4"/>
    <w:rsid w:val="003A3691"/>
    <w:rsid w:val="003A377D"/>
    <w:rsid w:val="003A38AE"/>
    <w:rsid w:val="003A3A2E"/>
    <w:rsid w:val="003A3A57"/>
    <w:rsid w:val="003A3ADE"/>
    <w:rsid w:val="003A3CE4"/>
    <w:rsid w:val="003A3EBF"/>
    <w:rsid w:val="003A3EE9"/>
    <w:rsid w:val="003A3EEE"/>
    <w:rsid w:val="003A4150"/>
    <w:rsid w:val="003A42E3"/>
    <w:rsid w:val="003A4365"/>
    <w:rsid w:val="003A44A0"/>
    <w:rsid w:val="003A44A8"/>
    <w:rsid w:val="003A457C"/>
    <w:rsid w:val="003A4657"/>
    <w:rsid w:val="003A476D"/>
    <w:rsid w:val="003A4A72"/>
    <w:rsid w:val="003A4DEF"/>
    <w:rsid w:val="003A4E7E"/>
    <w:rsid w:val="003A4E9B"/>
    <w:rsid w:val="003A51AA"/>
    <w:rsid w:val="003A51F7"/>
    <w:rsid w:val="003A5215"/>
    <w:rsid w:val="003A52A5"/>
    <w:rsid w:val="003A54A4"/>
    <w:rsid w:val="003A54D8"/>
    <w:rsid w:val="003A5B6E"/>
    <w:rsid w:val="003A5F97"/>
    <w:rsid w:val="003A623E"/>
    <w:rsid w:val="003A6413"/>
    <w:rsid w:val="003A657C"/>
    <w:rsid w:val="003A6661"/>
    <w:rsid w:val="003A673B"/>
    <w:rsid w:val="003A67A7"/>
    <w:rsid w:val="003A67D3"/>
    <w:rsid w:val="003A6ADD"/>
    <w:rsid w:val="003A6B08"/>
    <w:rsid w:val="003A6C2B"/>
    <w:rsid w:val="003A6E18"/>
    <w:rsid w:val="003A6F07"/>
    <w:rsid w:val="003A6F38"/>
    <w:rsid w:val="003A7193"/>
    <w:rsid w:val="003A71AA"/>
    <w:rsid w:val="003A748E"/>
    <w:rsid w:val="003A75D3"/>
    <w:rsid w:val="003A7863"/>
    <w:rsid w:val="003A7A02"/>
    <w:rsid w:val="003A7B72"/>
    <w:rsid w:val="003A7BD1"/>
    <w:rsid w:val="003A7D64"/>
    <w:rsid w:val="003A7D82"/>
    <w:rsid w:val="003A7F25"/>
    <w:rsid w:val="003A7F6C"/>
    <w:rsid w:val="003A7F83"/>
    <w:rsid w:val="003A7F85"/>
    <w:rsid w:val="003B008B"/>
    <w:rsid w:val="003B00B9"/>
    <w:rsid w:val="003B0147"/>
    <w:rsid w:val="003B0230"/>
    <w:rsid w:val="003B02A8"/>
    <w:rsid w:val="003B0379"/>
    <w:rsid w:val="003B05D8"/>
    <w:rsid w:val="003B064D"/>
    <w:rsid w:val="003B07D3"/>
    <w:rsid w:val="003B07F0"/>
    <w:rsid w:val="003B0886"/>
    <w:rsid w:val="003B08B1"/>
    <w:rsid w:val="003B09C0"/>
    <w:rsid w:val="003B0A7D"/>
    <w:rsid w:val="003B0DC6"/>
    <w:rsid w:val="003B0F65"/>
    <w:rsid w:val="003B0F73"/>
    <w:rsid w:val="003B0F98"/>
    <w:rsid w:val="003B119B"/>
    <w:rsid w:val="003B14B0"/>
    <w:rsid w:val="003B14CE"/>
    <w:rsid w:val="003B1707"/>
    <w:rsid w:val="003B1916"/>
    <w:rsid w:val="003B1990"/>
    <w:rsid w:val="003B1A93"/>
    <w:rsid w:val="003B1B69"/>
    <w:rsid w:val="003B1BEE"/>
    <w:rsid w:val="003B1D16"/>
    <w:rsid w:val="003B1DF1"/>
    <w:rsid w:val="003B1F15"/>
    <w:rsid w:val="003B1F58"/>
    <w:rsid w:val="003B201E"/>
    <w:rsid w:val="003B20F4"/>
    <w:rsid w:val="003B2115"/>
    <w:rsid w:val="003B2442"/>
    <w:rsid w:val="003B2470"/>
    <w:rsid w:val="003B24B5"/>
    <w:rsid w:val="003B24D7"/>
    <w:rsid w:val="003B2619"/>
    <w:rsid w:val="003B2908"/>
    <w:rsid w:val="003B2911"/>
    <w:rsid w:val="003B29E0"/>
    <w:rsid w:val="003B2A83"/>
    <w:rsid w:val="003B2B5E"/>
    <w:rsid w:val="003B2C0B"/>
    <w:rsid w:val="003B2D12"/>
    <w:rsid w:val="003B2D71"/>
    <w:rsid w:val="003B2D84"/>
    <w:rsid w:val="003B2E36"/>
    <w:rsid w:val="003B3146"/>
    <w:rsid w:val="003B318B"/>
    <w:rsid w:val="003B32C2"/>
    <w:rsid w:val="003B33E4"/>
    <w:rsid w:val="003B344F"/>
    <w:rsid w:val="003B3472"/>
    <w:rsid w:val="003B3640"/>
    <w:rsid w:val="003B367A"/>
    <w:rsid w:val="003B36BC"/>
    <w:rsid w:val="003B3CB3"/>
    <w:rsid w:val="003B3E81"/>
    <w:rsid w:val="003B423F"/>
    <w:rsid w:val="003B46F8"/>
    <w:rsid w:val="003B4715"/>
    <w:rsid w:val="003B47C7"/>
    <w:rsid w:val="003B48E4"/>
    <w:rsid w:val="003B49C7"/>
    <w:rsid w:val="003B4B68"/>
    <w:rsid w:val="003B4D0F"/>
    <w:rsid w:val="003B4D3F"/>
    <w:rsid w:val="003B4FAC"/>
    <w:rsid w:val="003B511C"/>
    <w:rsid w:val="003B51DD"/>
    <w:rsid w:val="003B52EA"/>
    <w:rsid w:val="003B536E"/>
    <w:rsid w:val="003B53AA"/>
    <w:rsid w:val="003B544D"/>
    <w:rsid w:val="003B557A"/>
    <w:rsid w:val="003B5587"/>
    <w:rsid w:val="003B558A"/>
    <w:rsid w:val="003B55C8"/>
    <w:rsid w:val="003B55E8"/>
    <w:rsid w:val="003B5770"/>
    <w:rsid w:val="003B586B"/>
    <w:rsid w:val="003B58D4"/>
    <w:rsid w:val="003B59C5"/>
    <w:rsid w:val="003B59DD"/>
    <w:rsid w:val="003B5A82"/>
    <w:rsid w:val="003B5B98"/>
    <w:rsid w:val="003B5BCA"/>
    <w:rsid w:val="003B5C0B"/>
    <w:rsid w:val="003B5C25"/>
    <w:rsid w:val="003B5C26"/>
    <w:rsid w:val="003B5C72"/>
    <w:rsid w:val="003B5F03"/>
    <w:rsid w:val="003B6162"/>
    <w:rsid w:val="003B6393"/>
    <w:rsid w:val="003B642D"/>
    <w:rsid w:val="003B645C"/>
    <w:rsid w:val="003B64BF"/>
    <w:rsid w:val="003B6853"/>
    <w:rsid w:val="003B69FA"/>
    <w:rsid w:val="003B6CF7"/>
    <w:rsid w:val="003B6DD8"/>
    <w:rsid w:val="003B700E"/>
    <w:rsid w:val="003B7011"/>
    <w:rsid w:val="003B720C"/>
    <w:rsid w:val="003B7519"/>
    <w:rsid w:val="003B7758"/>
    <w:rsid w:val="003B78F6"/>
    <w:rsid w:val="003C00CA"/>
    <w:rsid w:val="003C011D"/>
    <w:rsid w:val="003C016E"/>
    <w:rsid w:val="003C01B3"/>
    <w:rsid w:val="003C01F9"/>
    <w:rsid w:val="003C0407"/>
    <w:rsid w:val="003C06E6"/>
    <w:rsid w:val="003C072C"/>
    <w:rsid w:val="003C0785"/>
    <w:rsid w:val="003C0A0D"/>
    <w:rsid w:val="003C0A35"/>
    <w:rsid w:val="003C0D81"/>
    <w:rsid w:val="003C0E10"/>
    <w:rsid w:val="003C0ECA"/>
    <w:rsid w:val="003C0F49"/>
    <w:rsid w:val="003C10AE"/>
    <w:rsid w:val="003C10EF"/>
    <w:rsid w:val="003C1314"/>
    <w:rsid w:val="003C1363"/>
    <w:rsid w:val="003C1396"/>
    <w:rsid w:val="003C174F"/>
    <w:rsid w:val="003C1799"/>
    <w:rsid w:val="003C17F4"/>
    <w:rsid w:val="003C18B8"/>
    <w:rsid w:val="003C18DA"/>
    <w:rsid w:val="003C1D5D"/>
    <w:rsid w:val="003C1E3F"/>
    <w:rsid w:val="003C1F29"/>
    <w:rsid w:val="003C1F2B"/>
    <w:rsid w:val="003C1F3B"/>
    <w:rsid w:val="003C22D4"/>
    <w:rsid w:val="003C247F"/>
    <w:rsid w:val="003C260C"/>
    <w:rsid w:val="003C272D"/>
    <w:rsid w:val="003C279F"/>
    <w:rsid w:val="003C2895"/>
    <w:rsid w:val="003C28D9"/>
    <w:rsid w:val="003C2DFA"/>
    <w:rsid w:val="003C3030"/>
    <w:rsid w:val="003C3094"/>
    <w:rsid w:val="003C324B"/>
    <w:rsid w:val="003C335A"/>
    <w:rsid w:val="003C34DE"/>
    <w:rsid w:val="003C3810"/>
    <w:rsid w:val="003C38E6"/>
    <w:rsid w:val="003C392C"/>
    <w:rsid w:val="003C398B"/>
    <w:rsid w:val="003C3A67"/>
    <w:rsid w:val="003C3B3C"/>
    <w:rsid w:val="003C3B45"/>
    <w:rsid w:val="003C3BFC"/>
    <w:rsid w:val="003C3CF6"/>
    <w:rsid w:val="003C3DA4"/>
    <w:rsid w:val="003C3E0E"/>
    <w:rsid w:val="003C3E26"/>
    <w:rsid w:val="003C3ED4"/>
    <w:rsid w:val="003C3F17"/>
    <w:rsid w:val="003C40AA"/>
    <w:rsid w:val="003C42E4"/>
    <w:rsid w:val="003C4398"/>
    <w:rsid w:val="003C43BC"/>
    <w:rsid w:val="003C43D6"/>
    <w:rsid w:val="003C445E"/>
    <w:rsid w:val="003C449A"/>
    <w:rsid w:val="003C459D"/>
    <w:rsid w:val="003C46ED"/>
    <w:rsid w:val="003C4741"/>
    <w:rsid w:val="003C474F"/>
    <w:rsid w:val="003C476C"/>
    <w:rsid w:val="003C48CD"/>
    <w:rsid w:val="003C494B"/>
    <w:rsid w:val="003C4996"/>
    <w:rsid w:val="003C4A52"/>
    <w:rsid w:val="003C4A66"/>
    <w:rsid w:val="003C4D28"/>
    <w:rsid w:val="003C4D8B"/>
    <w:rsid w:val="003C4E76"/>
    <w:rsid w:val="003C4EB1"/>
    <w:rsid w:val="003C504F"/>
    <w:rsid w:val="003C51E3"/>
    <w:rsid w:val="003C5575"/>
    <w:rsid w:val="003C559D"/>
    <w:rsid w:val="003C5648"/>
    <w:rsid w:val="003C566C"/>
    <w:rsid w:val="003C58B6"/>
    <w:rsid w:val="003C58E4"/>
    <w:rsid w:val="003C5A7E"/>
    <w:rsid w:val="003C5B26"/>
    <w:rsid w:val="003C6023"/>
    <w:rsid w:val="003C61E9"/>
    <w:rsid w:val="003C63DF"/>
    <w:rsid w:val="003C6514"/>
    <w:rsid w:val="003C6924"/>
    <w:rsid w:val="003C6AC3"/>
    <w:rsid w:val="003C6B88"/>
    <w:rsid w:val="003C6BA5"/>
    <w:rsid w:val="003C6C16"/>
    <w:rsid w:val="003C6C58"/>
    <w:rsid w:val="003C6D06"/>
    <w:rsid w:val="003C70D2"/>
    <w:rsid w:val="003C7227"/>
    <w:rsid w:val="003C729C"/>
    <w:rsid w:val="003C738F"/>
    <w:rsid w:val="003C759F"/>
    <w:rsid w:val="003C75B0"/>
    <w:rsid w:val="003C760E"/>
    <w:rsid w:val="003C7AB7"/>
    <w:rsid w:val="003C7C28"/>
    <w:rsid w:val="003C7C75"/>
    <w:rsid w:val="003C7D43"/>
    <w:rsid w:val="003C7E35"/>
    <w:rsid w:val="003D000D"/>
    <w:rsid w:val="003D0198"/>
    <w:rsid w:val="003D0592"/>
    <w:rsid w:val="003D064B"/>
    <w:rsid w:val="003D072C"/>
    <w:rsid w:val="003D078B"/>
    <w:rsid w:val="003D083F"/>
    <w:rsid w:val="003D0968"/>
    <w:rsid w:val="003D09CF"/>
    <w:rsid w:val="003D0A36"/>
    <w:rsid w:val="003D0A8C"/>
    <w:rsid w:val="003D0B02"/>
    <w:rsid w:val="003D0EEE"/>
    <w:rsid w:val="003D112A"/>
    <w:rsid w:val="003D1184"/>
    <w:rsid w:val="003D136C"/>
    <w:rsid w:val="003D13E8"/>
    <w:rsid w:val="003D14B7"/>
    <w:rsid w:val="003D161D"/>
    <w:rsid w:val="003D1687"/>
    <w:rsid w:val="003D1833"/>
    <w:rsid w:val="003D185A"/>
    <w:rsid w:val="003D188F"/>
    <w:rsid w:val="003D1979"/>
    <w:rsid w:val="003D1985"/>
    <w:rsid w:val="003D1A83"/>
    <w:rsid w:val="003D1B80"/>
    <w:rsid w:val="003D1C59"/>
    <w:rsid w:val="003D1D33"/>
    <w:rsid w:val="003D1E2C"/>
    <w:rsid w:val="003D1E4A"/>
    <w:rsid w:val="003D1F6A"/>
    <w:rsid w:val="003D1F80"/>
    <w:rsid w:val="003D205E"/>
    <w:rsid w:val="003D2586"/>
    <w:rsid w:val="003D26C4"/>
    <w:rsid w:val="003D2920"/>
    <w:rsid w:val="003D2DCA"/>
    <w:rsid w:val="003D2DE5"/>
    <w:rsid w:val="003D2E06"/>
    <w:rsid w:val="003D2E51"/>
    <w:rsid w:val="003D2EB1"/>
    <w:rsid w:val="003D2EFA"/>
    <w:rsid w:val="003D30D2"/>
    <w:rsid w:val="003D31BB"/>
    <w:rsid w:val="003D31C2"/>
    <w:rsid w:val="003D31F3"/>
    <w:rsid w:val="003D329C"/>
    <w:rsid w:val="003D330F"/>
    <w:rsid w:val="003D3525"/>
    <w:rsid w:val="003D362E"/>
    <w:rsid w:val="003D378D"/>
    <w:rsid w:val="003D39AE"/>
    <w:rsid w:val="003D39D4"/>
    <w:rsid w:val="003D3BA2"/>
    <w:rsid w:val="003D3BBF"/>
    <w:rsid w:val="003D3C9C"/>
    <w:rsid w:val="003D40A2"/>
    <w:rsid w:val="003D421D"/>
    <w:rsid w:val="003D4417"/>
    <w:rsid w:val="003D4429"/>
    <w:rsid w:val="003D4472"/>
    <w:rsid w:val="003D44C4"/>
    <w:rsid w:val="003D4660"/>
    <w:rsid w:val="003D4866"/>
    <w:rsid w:val="003D49E8"/>
    <w:rsid w:val="003D4A06"/>
    <w:rsid w:val="003D4A4C"/>
    <w:rsid w:val="003D4BBA"/>
    <w:rsid w:val="003D4BF6"/>
    <w:rsid w:val="003D4ECA"/>
    <w:rsid w:val="003D4F96"/>
    <w:rsid w:val="003D500A"/>
    <w:rsid w:val="003D505B"/>
    <w:rsid w:val="003D5098"/>
    <w:rsid w:val="003D5705"/>
    <w:rsid w:val="003D5978"/>
    <w:rsid w:val="003D5B51"/>
    <w:rsid w:val="003D5BA9"/>
    <w:rsid w:val="003D5BF2"/>
    <w:rsid w:val="003D6075"/>
    <w:rsid w:val="003D607C"/>
    <w:rsid w:val="003D60E1"/>
    <w:rsid w:val="003D6110"/>
    <w:rsid w:val="003D64BC"/>
    <w:rsid w:val="003D6613"/>
    <w:rsid w:val="003D66CE"/>
    <w:rsid w:val="003D66DB"/>
    <w:rsid w:val="003D68E4"/>
    <w:rsid w:val="003D695A"/>
    <w:rsid w:val="003D699D"/>
    <w:rsid w:val="003D6C67"/>
    <w:rsid w:val="003D6CF1"/>
    <w:rsid w:val="003D6E48"/>
    <w:rsid w:val="003D6E50"/>
    <w:rsid w:val="003D6F56"/>
    <w:rsid w:val="003D714A"/>
    <w:rsid w:val="003D723D"/>
    <w:rsid w:val="003D74AA"/>
    <w:rsid w:val="003D74C5"/>
    <w:rsid w:val="003D74EF"/>
    <w:rsid w:val="003D758E"/>
    <w:rsid w:val="003D7593"/>
    <w:rsid w:val="003D7719"/>
    <w:rsid w:val="003D7911"/>
    <w:rsid w:val="003D7980"/>
    <w:rsid w:val="003D7B47"/>
    <w:rsid w:val="003D7BB2"/>
    <w:rsid w:val="003D7CD7"/>
    <w:rsid w:val="003D7F5B"/>
    <w:rsid w:val="003E01CE"/>
    <w:rsid w:val="003E0389"/>
    <w:rsid w:val="003E042D"/>
    <w:rsid w:val="003E056F"/>
    <w:rsid w:val="003E0708"/>
    <w:rsid w:val="003E0A4A"/>
    <w:rsid w:val="003E0A88"/>
    <w:rsid w:val="003E0A94"/>
    <w:rsid w:val="003E0D8C"/>
    <w:rsid w:val="003E0D97"/>
    <w:rsid w:val="003E0F15"/>
    <w:rsid w:val="003E136D"/>
    <w:rsid w:val="003E1443"/>
    <w:rsid w:val="003E16CD"/>
    <w:rsid w:val="003E1937"/>
    <w:rsid w:val="003E19BA"/>
    <w:rsid w:val="003E1CC6"/>
    <w:rsid w:val="003E1E77"/>
    <w:rsid w:val="003E1F3D"/>
    <w:rsid w:val="003E2249"/>
    <w:rsid w:val="003E2332"/>
    <w:rsid w:val="003E24DE"/>
    <w:rsid w:val="003E2579"/>
    <w:rsid w:val="003E25DB"/>
    <w:rsid w:val="003E2A67"/>
    <w:rsid w:val="003E2A9E"/>
    <w:rsid w:val="003E2B6E"/>
    <w:rsid w:val="003E2C3D"/>
    <w:rsid w:val="003E2CEB"/>
    <w:rsid w:val="003E2F6D"/>
    <w:rsid w:val="003E313D"/>
    <w:rsid w:val="003E31E3"/>
    <w:rsid w:val="003E33AE"/>
    <w:rsid w:val="003E3420"/>
    <w:rsid w:val="003E3585"/>
    <w:rsid w:val="003E3634"/>
    <w:rsid w:val="003E3892"/>
    <w:rsid w:val="003E38AB"/>
    <w:rsid w:val="003E38CB"/>
    <w:rsid w:val="003E3987"/>
    <w:rsid w:val="003E3A11"/>
    <w:rsid w:val="003E3A2C"/>
    <w:rsid w:val="003E3AA4"/>
    <w:rsid w:val="003E3E03"/>
    <w:rsid w:val="003E3F10"/>
    <w:rsid w:val="003E3FF4"/>
    <w:rsid w:val="003E4028"/>
    <w:rsid w:val="003E4077"/>
    <w:rsid w:val="003E40C6"/>
    <w:rsid w:val="003E4448"/>
    <w:rsid w:val="003E44C4"/>
    <w:rsid w:val="003E47FF"/>
    <w:rsid w:val="003E4E33"/>
    <w:rsid w:val="003E4EBB"/>
    <w:rsid w:val="003E4F49"/>
    <w:rsid w:val="003E5219"/>
    <w:rsid w:val="003E5513"/>
    <w:rsid w:val="003E5764"/>
    <w:rsid w:val="003E576E"/>
    <w:rsid w:val="003E58F5"/>
    <w:rsid w:val="003E5A17"/>
    <w:rsid w:val="003E5A5E"/>
    <w:rsid w:val="003E5BF2"/>
    <w:rsid w:val="003E5CB3"/>
    <w:rsid w:val="003E5D26"/>
    <w:rsid w:val="003E5D6F"/>
    <w:rsid w:val="003E5DD1"/>
    <w:rsid w:val="003E5DE9"/>
    <w:rsid w:val="003E5F37"/>
    <w:rsid w:val="003E600D"/>
    <w:rsid w:val="003E625B"/>
    <w:rsid w:val="003E65BC"/>
    <w:rsid w:val="003E6606"/>
    <w:rsid w:val="003E6687"/>
    <w:rsid w:val="003E668B"/>
    <w:rsid w:val="003E6715"/>
    <w:rsid w:val="003E677C"/>
    <w:rsid w:val="003E68E7"/>
    <w:rsid w:val="003E69FE"/>
    <w:rsid w:val="003E6A51"/>
    <w:rsid w:val="003E6BF2"/>
    <w:rsid w:val="003E6D65"/>
    <w:rsid w:val="003E753C"/>
    <w:rsid w:val="003E7719"/>
    <w:rsid w:val="003E7995"/>
    <w:rsid w:val="003E7A7E"/>
    <w:rsid w:val="003F0259"/>
    <w:rsid w:val="003F037C"/>
    <w:rsid w:val="003F0392"/>
    <w:rsid w:val="003F06AB"/>
    <w:rsid w:val="003F08A7"/>
    <w:rsid w:val="003F08A8"/>
    <w:rsid w:val="003F0C16"/>
    <w:rsid w:val="003F0D82"/>
    <w:rsid w:val="003F109F"/>
    <w:rsid w:val="003F1250"/>
    <w:rsid w:val="003F1332"/>
    <w:rsid w:val="003F18C1"/>
    <w:rsid w:val="003F1969"/>
    <w:rsid w:val="003F19A3"/>
    <w:rsid w:val="003F19E9"/>
    <w:rsid w:val="003F1AAB"/>
    <w:rsid w:val="003F1BDF"/>
    <w:rsid w:val="003F20D7"/>
    <w:rsid w:val="003F22ED"/>
    <w:rsid w:val="003F23BA"/>
    <w:rsid w:val="003F23F2"/>
    <w:rsid w:val="003F2435"/>
    <w:rsid w:val="003F270A"/>
    <w:rsid w:val="003F2883"/>
    <w:rsid w:val="003F2AC4"/>
    <w:rsid w:val="003F2BD3"/>
    <w:rsid w:val="003F2D57"/>
    <w:rsid w:val="003F2DAD"/>
    <w:rsid w:val="003F2DCD"/>
    <w:rsid w:val="003F2F13"/>
    <w:rsid w:val="003F33AA"/>
    <w:rsid w:val="003F3512"/>
    <w:rsid w:val="003F3C25"/>
    <w:rsid w:val="003F3C98"/>
    <w:rsid w:val="003F3CEC"/>
    <w:rsid w:val="003F3E35"/>
    <w:rsid w:val="003F3E8E"/>
    <w:rsid w:val="003F40E4"/>
    <w:rsid w:val="003F411E"/>
    <w:rsid w:val="003F4181"/>
    <w:rsid w:val="003F433D"/>
    <w:rsid w:val="003F4372"/>
    <w:rsid w:val="003F4597"/>
    <w:rsid w:val="003F48AC"/>
    <w:rsid w:val="003F4BA8"/>
    <w:rsid w:val="003F4BCC"/>
    <w:rsid w:val="003F4C2E"/>
    <w:rsid w:val="003F4D12"/>
    <w:rsid w:val="003F4E57"/>
    <w:rsid w:val="003F4F18"/>
    <w:rsid w:val="003F4FA0"/>
    <w:rsid w:val="003F5216"/>
    <w:rsid w:val="003F5599"/>
    <w:rsid w:val="003F5784"/>
    <w:rsid w:val="003F58F1"/>
    <w:rsid w:val="003F5949"/>
    <w:rsid w:val="003F5A35"/>
    <w:rsid w:val="003F5A60"/>
    <w:rsid w:val="003F5E29"/>
    <w:rsid w:val="003F5E95"/>
    <w:rsid w:val="003F5FEC"/>
    <w:rsid w:val="003F5FEE"/>
    <w:rsid w:val="003F605B"/>
    <w:rsid w:val="003F6296"/>
    <w:rsid w:val="003F62A7"/>
    <w:rsid w:val="003F62DD"/>
    <w:rsid w:val="003F6399"/>
    <w:rsid w:val="003F6497"/>
    <w:rsid w:val="003F67AE"/>
    <w:rsid w:val="003F67CC"/>
    <w:rsid w:val="003F6859"/>
    <w:rsid w:val="003F69CF"/>
    <w:rsid w:val="003F6BC5"/>
    <w:rsid w:val="003F6C2D"/>
    <w:rsid w:val="003F6C61"/>
    <w:rsid w:val="003F6D44"/>
    <w:rsid w:val="003F6FC9"/>
    <w:rsid w:val="003F7165"/>
    <w:rsid w:val="003F71E0"/>
    <w:rsid w:val="003F7247"/>
    <w:rsid w:val="003F7370"/>
    <w:rsid w:val="003F7374"/>
    <w:rsid w:val="003F751F"/>
    <w:rsid w:val="003F7527"/>
    <w:rsid w:val="003F7749"/>
    <w:rsid w:val="003F7853"/>
    <w:rsid w:val="003F78BE"/>
    <w:rsid w:val="003F7C70"/>
    <w:rsid w:val="003F7DC2"/>
    <w:rsid w:val="0040005B"/>
    <w:rsid w:val="004003F4"/>
    <w:rsid w:val="00400729"/>
    <w:rsid w:val="00400744"/>
    <w:rsid w:val="004007C8"/>
    <w:rsid w:val="00400875"/>
    <w:rsid w:val="00400900"/>
    <w:rsid w:val="00400A6F"/>
    <w:rsid w:val="00400B0C"/>
    <w:rsid w:val="00400DC0"/>
    <w:rsid w:val="00400F5F"/>
    <w:rsid w:val="0040130B"/>
    <w:rsid w:val="0040137A"/>
    <w:rsid w:val="004013B2"/>
    <w:rsid w:val="0040157F"/>
    <w:rsid w:val="004016B3"/>
    <w:rsid w:val="004018DE"/>
    <w:rsid w:val="00401905"/>
    <w:rsid w:val="00401A16"/>
    <w:rsid w:val="00401A26"/>
    <w:rsid w:val="00401B33"/>
    <w:rsid w:val="00401E20"/>
    <w:rsid w:val="0040214A"/>
    <w:rsid w:val="0040218C"/>
    <w:rsid w:val="00402211"/>
    <w:rsid w:val="004022BD"/>
    <w:rsid w:val="00402320"/>
    <w:rsid w:val="004025AE"/>
    <w:rsid w:val="00402641"/>
    <w:rsid w:val="004027A7"/>
    <w:rsid w:val="004027F1"/>
    <w:rsid w:val="004028A4"/>
    <w:rsid w:val="004028AE"/>
    <w:rsid w:val="00402C37"/>
    <w:rsid w:val="00402D44"/>
    <w:rsid w:val="004032F0"/>
    <w:rsid w:val="004033FC"/>
    <w:rsid w:val="00403411"/>
    <w:rsid w:val="00403543"/>
    <w:rsid w:val="00403547"/>
    <w:rsid w:val="004035B3"/>
    <w:rsid w:val="0040361A"/>
    <w:rsid w:val="00403634"/>
    <w:rsid w:val="004038FE"/>
    <w:rsid w:val="00403960"/>
    <w:rsid w:val="004039DC"/>
    <w:rsid w:val="00403AC3"/>
    <w:rsid w:val="00403BD0"/>
    <w:rsid w:val="00403C28"/>
    <w:rsid w:val="00403C29"/>
    <w:rsid w:val="00403EC9"/>
    <w:rsid w:val="00403F2A"/>
    <w:rsid w:val="00403FF4"/>
    <w:rsid w:val="004041B7"/>
    <w:rsid w:val="0040444F"/>
    <w:rsid w:val="00404600"/>
    <w:rsid w:val="0040469D"/>
    <w:rsid w:val="004047E9"/>
    <w:rsid w:val="00404AA9"/>
    <w:rsid w:val="00404B84"/>
    <w:rsid w:val="00404BDA"/>
    <w:rsid w:val="00404BF3"/>
    <w:rsid w:val="00404C14"/>
    <w:rsid w:val="00404C41"/>
    <w:rsid w:val="00404CB3"/>
    <w:rsid w:val="00404DEB"/>
    <w:rsid w:val="00404EB1"/>
    <w:rsid w:val="004050F7"/>
    <w:rsid w:val="00405182"/>
    <w:rsid w:val="004054AD"/>
    <w:rsid w:val="004054F3"/>
    <w:rsid w:val="004055BD"/>
    <w:rsid w:val="0040561C"/>
    <w:rsid w:val="00405740"/>
    <w:rsid w:val="0040597E"/>
    <w:rsid w:val="00405BBA"/>
    <w:rsid w:val="00405C56"/>
    <w:rsid w:val="00405C58"/>
    <w:rsid w:val="00405C84"/>
    <w:rsid w:val="00405CCB"/>
    <w:rsid w:val="00406391"/>
    <w:rsid w:val="00406770"/>
    <w:rsid w:val="00406907"/>
    <w:rsid w:val="00406B73"/>
    <w:rsid w:val="00406BB2"/>
    <w:rsid w:val="00406CE6"/>
    <w:rsid w:val="00406CFC"/>
    <w:rsid w:val="00406F6B"/>
    <w:rsid w:val="0040706E"/>
    <w:rsid w:val="00407162"/>
    <w:rsid w:val="00407267"/>
    <w:rsid w:val="00407380"/>
    <w:rsid w:val="00407392"/>
    <w:rsid w:val="0040744C"/>
    <w:rsid w:val="0040749F"/>
    <w:rsid w:val="004077FD"/>
    <w:rsid w:val="004079DD"/>
    <w:rsid w:val="00407BE2"/>
    <w:rsid w:val="00407C1B"/>
    <w:rsid w:val="00407C2B"/>
    <w:rsid w:val="00410023"/>
    <w:rsid w:val="00410077"/>
    <w:rsid w:val="0041009E"/>
    <w:rsid w:val="0041029A"/>
    <w:rsid w:val="0041030A"/>
    <w:rsid w:val="00410348"/>
    <w:rsid w:val="0041040F"/>
    <w:rsid w:val="0041041B"/>
    <w:rsid w:val="004107AF"/>
    <w:rsid w:val="0041082A"/>
    <w:rsid w:val="00410851"/>
    <w:rsid w:val="00410896"/>
    <w:rsid w:val="004108A1"/>
    <w:rsid w:val="00410A5A"/>
    <w:rsid w:val="00410B6E"/>
    <w:rsid w:val="00410B78"/>
    <w:rsid w:val="0041102F"/>
    <w:rsid w:val="0041133B"/>
    <w:rsid w:val="00411360"/>
    <w:rsid w:val="004113FA"/>
    <w:rsid w:val="0041149D"/>
    <w:rsid w:val="0041189B"/>
    <w:rsid w:val="0041195C"/>
    <w:rsid w:val="00411C82"/>
    <w:rsid w:val="00411CBE"/>
    <w:rsid w:val="00411DED"/>
    <w:rsid w:val="00411E0C"/>
    <w:rsid w:val="00412082"/>
    <w:rsid w:val="004121F7"/>
    <w:rsid w:val="0041237A"/>
    <w:rsid w:val="0041241B"/>
    <w:rsid w:val="00412422"/>
    <w:rsid w:val="004124A6"/>
    <w:rsid w:val="004124DA"/>
    <w:rsid w:val="00412521"/>
    <w:rsid w:val="00412535"/>
    <w:rsid w:val="00412553"/>
    <w:rsid w:val="00412799"/>
    <w:rsid w:val="00412B1F"/>
    <w:rsid w:val="00412CD6"/>
    <w:rsid w:val="00412F0A"/>
    <w:rsid w:val="00412F5B"/>
    <w:rsid w:val="004130B5"/>
    <w:rsid w:val="0041322D"/>
    <w:rsid w:val="0041341D"/>
    <w:rsid w:val="004136C5"/>
    <w:rsid w:val="00413753"/>
    <w:rsid w:val="00413AD1"/>
    <w:rsid w:val="00413C04"/>
    <w:rsid w:val="00413CB0"/>
    <w:rsid w:val="00413F2E"/>
    <w:rsid w:val="00413FA6"/>
    <w:rsid w:val="0041406D"/>
    <w:rsid w:val="004140CB"/>
    <w:rsid w:val="004142F2"/>
    <w:rsid w:val="00414334"/>
    <w:rsid w:val="00414353"/>
    <w:rsid w:val="00414430"/>
    <w:rsid w:val="004145E7"/>
    <w:rsid w:val="004146A6"/>
    <w:rsid w:val="004146C4"/>
    <w:rsid w:val="004148D3"/>
    <w:rsid w:val="00414BB0"/>
    <w:rsid w:val="00414DC2"/>
    <w:rsid w:val="00414FC4"/>
    <w:rsid w:val="004150DB"/>
    <w:rsid w:val="00415270"/>
    <w:rsid w:val="00415316"/>
    <w:rsid w:val="00415480"/>
    <w:rsid w:val="0041569A"/>
    <w:rsid w:val="00415722"/>
    <w:rsid w:val="00415788"/>
    <w:rsid w:val="004157C2"/>
    <w:rsid w:val="0041595C"/>
    <w:rsid w:val="00415A28"/>
    <w:rsid w:val="00415B5E"/>
    <w:rsid w:val="00415C1C"/>
    <w:rsid w:val="00415EC0"/>
    <w:rsid w:val="00415F97"/>
    <w:rsid w:val="0041629C"/>
    <w:rsid w:val="004162A5"/>
    <w:rsid w:val="00416363"/>
    <w:rsid w:val="0041645D"/>
    <w:rsid w:val="00416477"/>
    <w:rsid w:val="004164A9"/>
    <w:rsid w:val="00416633"/>
    <w:rsid w:val="004166CD"/>
    <w:rsid w:val="0041680E"/>
    <w:rsid w:val="004168AD"/>
    <w:rsid w:val="004168BD"/>
    <w:rsid w:val="004168EC"/>
    <w:rsid w:val="004169A4"/>
    <w:rsid w:val="004169CE"/>
    <w:rsid w:val="00416B22"/>
    <w:rsid w:val="00416B5A"/>
    <w:rsid w:val="00416BD6"/>
    <w:rsid w:val="00416C0F"/>
    <w:rsid w:val="00416DD4"/>
    <w:rsid w:val="00416DD9"/>
    <w:rsid w:val="00416E08"/>
    <w:rsid w:val="00416F2F"/>
    <w:rsid w:val="00416F7A"/>
    <w:rsid w:val="0041723A"/>
    <w:rsid w:val="004172A0"/>
    <w:rsid w:val="00417327"/>
    <w:rsid w:val="00417377"/>
    <w:rsid w:val="0041739C"/>
    <w:rsid w:val="00417942"/>
    <w:rsid w:val="0041799A"/>
    <w:rsid w:val="00417AD5"/>
    <w:rsid w:val="00417BE0"/>
    <w:rsid w:val="00417C25"/>
    <w:rsid w:val="00420295"/>
    <w:rsid w:val="00420377"/>
    <w:rsid w:val="0042060E"/>
    <w:rsid w:val="0042068E"/>
    <w:rsid w:val="0042089E"/>
    <w:rsid w:val="00420A09"/>
    <w:rsid w:val="00420A8E"/>
    <w:rsid w:val="00420C30"/>
    <w:rsid w:val="00420C5B"/>
    <w:rsid w:val="00420E57"/>
    <w:rsid w:val="00420F5B"/>
    <w:rsid w:val="00421643"/>
    <w:rsid w:val="004216AA"/>
    <w:rsid w:val="004217C4"/>
    <w:rsid w:val="004218A9"/>
    <w:rsid w:val="00421A6F"/>
    <w:rsid w:val="004223D9"/>
    <w:rsid w:val="004224CE"/>
    <w:rsid w:val="00422500"/>
    <w:rsid w:val="004225CC"/>
    <w:rsid w:val="0042269F"/>
    <w:rsid w:val="004226F1"/>
    <w:rsid w:val="0042298E"/>
    <w:rsid w:val="004229A2"/>
    <w:rsid w:val="00422A26"/>
    <w:rsid w:val="00422B67"/>
    <w:rsid w:val="00422DBD"/>
    <w:rsid w:val="00422DE4"/>
    <w:rsid w:val="00422EE2"/>
    <w:rsid w:val="0042305C"/>
    <w:rsid w:val="0042329F"/>
    <w:rsid w:val="0042341F"/>
    <w:rsid w:val="00423649"/>
    <w:rsid w:val="0042387E"/>
    <w:rsid w:val="00423898"/>
    <w:rsid w:val="004238EE"/>
    <w:rsid w:val="00423CBA"/>
    <w:rsid w:val="00423D4E"/>
    <w:rsid w:val="00423FB4"/>
    <w:rsid w:val="004240F2"/>
    <w:rsid w:val="00424360"/>
    <w:rsid w:val="00424382"/>
    <w:rsid w:val="004243DA"/>
    <w:rsid w:val="004243F9"/>
    <w:rsid w:val="00424452"/>
    <w:rsid w:val="004247AF"/>
    <w:rsid w:val="004249D3"/>
    <w:rsid w:val="00424BFF"/>
    <w:rsid w:val="00424EAC"/>
    <w:rsid w:val="004251D7"/>
    <w:rsid w:val="004251E0"/>
    <w:rsid w:val="00425348"/>
    <w:rsid w:val="004253CB"/>
    <w:rsid w:val="0042541D"/>
    <w:rsid w:val="00425540"/>
    <w:rsid w:val="0042558E"/>
    <w:rsid w:val="004255AF"/>
    <w:rsid w:val="004255EC"/>
    <w:rsid w:val="00425655"/>
    <w:rsid w:val="004257C3"/>
    <w:rsid w:val="004257FB"/>
    <w:rsid w:val="00425824"/>
    <w:rsid w:val="004258A2"/>
    <w:rsid w:val="00425A87"/>
    <w:rsid w:val="00425BCB"/>
    <w:rsid w:val="00425CA2"/>
    <w:rsid w:val="00425CE2"/>
    <w:rsid w:val="00426071"/>
    <w:rsid w:val="0042607C"/>
    <w:rsid w:val="00426125"/>
    <w:rsid w:val="0042614F"/>
    <w:rsid w:val="0042621E"/>
    <w:rsid w:val="00426344"/>
    <w:rsid w:val="004264E2"/>
    <w:rsid w:val="00426629"/>
    <w:rsid w:val="00426797"/>
    <w:rsid w:val="00426840"/>
    <w:rsid w:val="004268FE"/>
    <w:rsid w:val="00426910"/>
    <w:rsid w:val="00426AB8"/>
    <w:rsid w:val="00426B22"/>
    <w:rsid w:val="00426B58"/>
    <w:rsid w:val="00426C1B"/>
    <w:rsid w:val="00426EEA"/>
    <w:rsid w:val="0042713B"/>
    <w:rsid w:val="0042724F"/>
    <w:rsid w:val="004274EA"/>
    <w:rsid w:val="00427799"/>
    <w:rsid w:val="004278DA"/>
    <w:rsid w:val="00427942"/>
    <w:rsid w:val="00427A7B"/>
    <w:rsid w:val="00427AAA"/>
    <w:rsid w:val="00427B2A"/>
    <w:rsid w:val="00427B9A"/>
    <w:rsid w:val="00427BD0"/>
    <w:rsid w:val="00427CB8"/>
    <w:rsid w:val="00427D0B"/>
    <w:rsid w:val="00427D1B"/>
    <w:rsid w:val="00427E2E"/>
    <w:rsid w:val="004300E4"/>
    <w:rsid w:val="00430176"/>
    <w:rsid w:val="00430293"/>
    <w:rsid w:val="00430390"/>
    <w:rsid w:val="00430888"/>
    <w:rsid w:val="00430B0B"/>
    <w:rsid w:val="00430BB4"/>
    <w:rsid w:val="00430BE4"/>
    <w:rsid w:val="00430D15"/>
    <w:rsid w:val="00430F93"/>
    <w:rsid w:val="00431016"/>
    <w:rsid w:val="004311E6"/>
    <w:rsid w:val="00431423"/>
    <w:rsid w:val="0043152F"/>
    <w:rsid w:val="0043164C"/>
    <w:rsid w:val="00431712"/>
    <w:rsid w:val="004317C6"/>
    <w:rsid w:val="004319CA"/>
    <w:rsid w:val="00431A75"/>
    <w:rsid w:val="00431AE3"/>
    <w:rsid w:val="00431B57"/>
    <w:rsid w:val="00431BE7"/>
    <w:rsid w:val="00431CFD"/>
    <w:rsid w:val="00431D8A"/>
    <w:rsid w:val="0043203A"/>
    <w:rsid w:val="00432167"/>
    <w:rsid w:val="00432383"/>
    <w:rsid w:val="00432DD7"/>
    <w:rsid w:val="00432E1A"/>
    <w:rsid w:val="004330E4"/>
    <w:rsid w:val="00433119"/>
    <w:rsid w:val="004332A1"/>
    <w:rsid w:val="004332F0"/>
    <w:rsid w:val="004333CE"/>
    <w:rsid w:val="00433499"/>
    <w:rsid w:val="004334F2"/>
    <w:rsid w:val="0043356F"/>
    <w:rsid w:val="004337BB"/>
    <w:rsid w:val="004337F9"/>
    <w:rsid w:val="0043386A"/>
    <w:rsid w:val="004338B0"/>
    <w:rsid w:val="00433B14"/>
    <w:rsid w:val="00433D28"/>
    <w:rsid w:val="00433DCD"/>
    <w:rsid w:val="00433F79"/>
    <w:rsid w:val="00433FCF"/>
    <w:rsid w:val="004343AC"/>
    <w:rsid w:val="004344C3"/>
    <w:rsid w:val="004344EB"/>
    <w:rsid w:val="0043461C"/>
    <w:rsid w:val="00434651"/>
    <w:rsid w:val="00434919"/>
    <w:rsid w:val="00434924"/>
    <w:rsid w:val="00434A1A"/>
    <w:rsid w:val="00435113"/>
    <w:rsid w:val="004351CE"/>
    <w:rsid w:val="00435230"/>
    <w:rsid w:val="00435596"/>
    <w:rsid w:val="004357BF"/>
    <w:rsid w:val="0043586E"/>
    <w:rsid w:val="004358FE"/>
    <w:rsid w:val="00435BAC"/>
    <w:rsid w:val="00435DC2"/>
    <w:rsid w:val="00435EBA"/>
    <w:rsid w:val="00436029"/>
    <w:rsid w:val="004360BE"/>
    <w:rsid w:val="0043613E"/>
    <w:rsid w:val="004363BC"/>
    <w:rsid w:val="004364B5"/>
    <w:rsid w:val="00436687"/>
    <w:rsid w:val="004367E8"/>
    <w:rsid w:val="00436854"/>
    <w:rsid w:val="00436B11"/>
    <w:rsid w:val="00436B40"/>
    <w:rsid w:val="00436FBB"/>
    <w:rsid w:val="00436FFB"/>
    <w:rsid w:val="0043718E"/>
    <w:rsid w:val="004371C4"/>
    <w:rsid w:val="00437257"/>
    <w:rsid w:val="0043760C"/>
    <w:rsid w:val="004376B6"/>
    <w:rsid w:val="004376D5"/>
    <w:rsid w:val="00437864"/>
    <w:rsid w:val="0043788C"/>
    <w:rsid w:val="00437A6F"/>
    <w:rsid w:val="00437AFB"/>
    <w:rsid w:val="00437B17"/>
    <w:rsid w:val="00437BE3"/>
    <w:rsid w:val="00437CB6"/>
    <w:rsid w:val="00437D43"/>
    <w:rsid w:val="00437E1E"/>
    <w:rsid w:val="00437EB1"/>
    <w:rsid w:val="004404BF"/>
    <w:rsid w:val="0044066D"/>
    <w:rsid w:val="004406D8"/>
    <w:rsid w:val="004409A5"/>
    <w:rsid w:val="00440A24"/>
    <w:rsid w:val="00440A3E"/>
    <w:rsid w:val="00440B36"/>
    <w:rsid w:val="00440E90"/>
    <w:rsid w:val="00440FCF"/>
    <w:rsid w:val="004412B5"/>
    <w:rsid w:val="004412E9"/>
    <w:rsid w:val="00441342"/>
    <w:rsid w:val="004413C7"/>
    <w:rsid w:val="00441417"/>
    <w:rsid w:val="0044164B"/>
    <w:rsid w:val="004417C8"/>
    <w:rsid w:val="00441833"/>
    <w:rsid w:val="00441A67"/>
    <w:rsid w:val="00441C2C"/>
    <w:rsid w:val="00441C5B"/>
    <w:rsid w:val="00441C62"/>
    <w:rsid w:val="00441CB2"/>
    <w:rsid w:val="00441DD3"/>
    <w:rsid w:val="00441F39"/>
    <w:rsid w:val="0044202D"/>
    <w:rsid w:val="00442175"/>
    <w:rsid w:val="00442226"/>
    <w:rsid w:val="00442239"/>
    <w:rsid w:val="004422EC"/>
    <w:rsid w:val="00442310"/>
    <w:rsid w:val="00442515"/>
    <w:rsid w:val="00442601"/>
    <w:rsid w:val="00442B57"/>
    <w:rsid w:val="00442B62"/>
    <w:rsid w:val="00442B97"/>
    <w:rsid w:val="00442BEA"/>
    <w:rsid w:val="00442C3E"/>
    <w:rsid w:val="00442E12"/>
    <w:rsid w:val="00443018"/>
    <w:rsid w:val="0044301B"/>
    <w:rsid w:val="00443062"/>
    <w:rsid w:val="00443131"/>
    <w:rsid w:val="0044317B"/>
    <w:rsid w:val="004431F7"/>
    <w:rsid w:val="00443226"/>
    <w:rsid w:val="0044360E"/>
    <w:rsid w:val="00443614"/>
    <w:rsid w:val="004436F8"/>
    <w:rsid w:val="00443822"/>
    <w:rsid w:val="00443B1D"/>
    <w:rsid w:val="00443B82"/>
    <w:rsid w:val="00443FCE"/>
    <w:rsid w:val="00444171"/>
    <w:rsid w:val="004443EF"/>
    <w:rsid w:val="00444491"/>
    <w:rsid w:val="004444AB"/>
    <w:rsid w:val="004444EB"/>
    <w:rsid w:val="0044460E"/>
    <w:rsid w:val="00444682"/>
    <w:rsid w:val="0044475C"/>
    <w:rsid w:val="00444AB3"/>
    <w:rsid w:val="00444ADE"/>
    <w:rsid w:val="00444B17"/>
    <w:rsid w:val="00444B79"/>
    <w:rsid w:val="00444C62"/>
    <w:rsid w:val="00444C83"/>
    <w:rsid w:val="00444D5D"/>
    <w:rsid w:val="00444F1C"/>
    <w:rsid w:val="00444F4B"/>
    <w:rsid w:val="00444FFE"/>
    <w:rsid w:val="004450C6"/>
    <w:rsid w:val="00445141"/>
    <w:rsid w:val="00445834"/>
    <w:rsid w:val="00445907"/>
    <w:rsid w:val="004459B5"/>
    <w:rsid w:val="00445AD9"/>
    <w:rsid w:val="00445B87"/>
    <w:rsid w:val="00445D5F"/>
    <w:rsid w:val="00445FDF"/>
    <w:rsid w:val="004460D7"/>
    <w:rsid w:val="00446135"/>
    <w:rsid w:val="00446151"/>
    <w:rsid w:val="00446339"/>
    <w:rsid w:val="0044636E"/>
    <w:rsid w:val="004465EA"/>
    <w:rsid w:val="004466EC"/>
    <w:rsid w:val="00446A59"/>
    <w:rsid w:val="00446AB8"/>
    <w:rsid w:val="00446AF7"/>
    <w:rsid w:val="00446C01"/>
    <w:rsid w:val="00447061"/>
    <w:rsid w:val="0044732E"/>
    <w:rsid w:val="00447366"/>
    <w:rsid w:val="00447519"/>
    <w:rsid w:val="00447670"/>
    <w:rsid w:val="0044777F"/>
    <w:rsid w:val="00447790"/>
    <w:rsid w:val="00447F20"/>
    <w:rsid w:val="0045023C"/>
    <w:rsid w:val="00450512"/>
    <w:rsid w:val="0045060D"/>
    <w:rsid w:val="0045067F"/>
    <w:rsid w:val="00450749"/>
    <w:rsid w:val="00450954"/>
    <w:rsid w:val="00450B28"/>
    <w:rsid w:val="00450D4D"/>
    <w:rsid w:val="00450EAA"/>
    <w:rsid w:val="0045102E"/>
    <w:rsid w:val="004510BE"/>
    <w:rsid w:val="0045112A"/>
    <w:rsid w:val="00451364"/>
    <w:rsid w:val="00451503"/>
    <w:rsid w:val="00451719"/>
    <w:rsid w:val="0045172D"/>
    <w:rsid w:val="004518F6"/>
    <w:rsid w:val="00451AB9"/>
    <w:rsid w:val="00451B49"/>
    <w:rsid w:val="00451BFC"/>
    <w:rsid w:val="00451E24"/>
    <w:rsid w:val="00452073"/>
    <w:rsid w:val="00452078"/>
    <w:rsid w:val="004521AC"/>
    <w:rsid w:val="004521C0"/>
    <w:rsid w:val="0045256C"/>
    <w:rsid w:val="00452885"/>
    <w:rsid w:val="00452B8D"/>
    <w:rsid w:val="00452CBA"/>
    <w:rsid w:val="00452D0C"/>
    <w:rsid w:val="00452E17"/>
    <w:rsid w:val="00452FB9"/>
    <w:rsid w:val="004530E5"/>
    <w:rsid w:val="00453302"/>
    <w:rsid w:val="004533EA"/>
    <w:rsid w:val="0045361F"/>
    <w:rsid w:val="0045397D"/>
    <w:rsid w:val="00453CE0"/>
    <w:rsid w:val="00453D59"/>
    <w:rsid w:val="00453DAB"/>
    <w:rsid w:val="00453ED9"/>
    <w:rsid w:val="0045416C"/>
    <w:rsid w:val="00454583"/>
    <w:rsid w:val="00454B43"/>
    <w:rsid w:val="00454CD7"/>
    <w:rsid w:val="00454DF7"/>
    <w:rsid w:val="004551A2"/>
    <w:rsid w:val="004552DA"/>
    <w:rsid w:val="004554F6"/>
    <w:rsid w:val="00455556"/>
    <w:rsid w:val="00455A75"/>
    <w:rsid w:val="00455E2E"/>
    <w:rsid w:val="00455F2A"/>
    <w:rsid w:val="0045607F"/>
    <w:rsid w:val="00456083"/>
    <w:rsid w:val="004560E4"/>
    <w:rsid w:val="004561F1"/>
    <w:rsid w:val="00456241"/>
    <w:rsid w:val="004562C3"/>
    <w:rsid w:val="0045632F"/>
    <w:rsid w:val="004564F6"/>
    <w:rsid w:val="004567A2"/>
    <w:rsid w:val="00456CC3"/>
    <w:rsid w:val="00456E88"/>
    <w:rsid w:val="00456F82"/>
    <w:rsid w:val="00456F84"/>
    <w:rsid w:val="00457064"/>
    <w:rsid w:val="004573E6"/>
    <w:rsid w:val="00457679"/>
    <w:rsid w:val="004576E6"/>
    <w:rsid w:val="004577AE"/>
    <w:rsid w:val="00457866"/>
    <w:rsid w:val="00457909"/>
    <w:rsid w:val="00457939"/>
    <w:rsid w:val="0045797C"/>
    <w:rsid w:val="00457BFB"/>
    <w:rsid w:val="00457D7F"/>
    <w:rsid w:val="00457E7A"/>
    <w:rsid w:val="00457FA4"/>
    <w:rsid w:val="0046010D"/>
    <w:rsid w:val="004601BC"/>
    <w:rsid w:val="0046028D"/>
    <w:rsid w:val="004602F8"/>
    <w:rsid w:val="0046034D"/>
    <w:rsid w:val="00460B02"/>
    <w:rsid w:val="00460B44"/>
    <w:rsid w:val="00460E8D"/>
    <w:rsid w:val="00460ED9"/>
    <w:rsid w:val="00460F0C"/>
    <w:rsid w:val="00460F5C"/>
    <w:rsid w:val="0046102D"/>
    <w:rsid w:val="004611A1"/>
    <w:rsid w:val="004612F3"/>
    <w:rsid w:val="0046143C"/>
    <w:rsid w:val="00461443"/>
    <w:rsid w:val="004614E6"/>
    <w:rsid w:val="0046178D"/>
    <w:rsid w:val="00461921"/>
    <w:rsid w:val="00461E35"/>
    <w:rsid w:val="00461E7F"/>
    <w:rsid w:val="00461F2D"/>
    <w:rsid w:val="004620B2"/>
    <w:rsid w:val="004622D1"/>
    <w:rsid w:val="004623B4"/>
    <w:rsid w:val="0046243E"/>
    <w:rsid w:val="004624B7"/>
    <w:rsid w:val="00462695"/>
    <w:rsid w:val="00462729"/>
    <w:rsid w:val="00462793"/>
    <w:rsid w:val="00462875"/>
    <w:rsid w:val="00462AEB"/>
    <w:rsid w:val="00462CDB"/>
    <w:rsid w:val="00462CF8"/>
    <w:rsid w:val="00463142"/>
    <w:rsid w:val="004631E3"/>
    <w:rsid w:val="004632A3"/>
    <w:rsid w:val="004635AD"/>
    <w:rsid w:val="00463710"/>
    <w:rsid w:val="0046376C"/>
    <w:rsid w:val="004638BF"/>
    <w:rsid w:val="00463948"/>
    <w:rsid w:val="00463AD8"/>
    <w:rsid w:val="00463B5E"/>
    <w:rsid w:val="00463B84"/>
    <w:rsid w:val="00463C1E"/>
    <w:rsid w:val="00463E19"/>
    <w:rsid w:val="00463E54"/>
    <w:rsid w:val="00463EA4"/>
    <w:rsid w:val="00463F5A"/>
    <w:rsid w:val="00464049"/>
    <w:rsid w:val="004640BA"/>
    <w:rsid w:val="004641CA"/>
    <w:rsid w:val="0046435F"/>
    <w:rsid w:val="00464439"/>
    <w:rsid w:val="00464506"/>
    <w:rsid w:val="0046481A"/>
    <w:rsid w:val="00464860"/>
    <w:rsid w:val="0046486B"/>
    <w:rsid w:val="00464890"/>
    <w:rsid w:val="00464B15"/>
    <w:rsid w:val="00464B4E"/>
    <w:rsid w:val="00464B8F"/>
    <w:rsid w:val="00464D03"/>
    <w:rsid w:val="00464E04"/>
    <w:rsid w:val="00464E61"/>
    <w:rsid w:val="00464ED8"/>
    <w:rsid w:val="00464FFE"/>
    <w:rsid w:val="004650EB"/>
    <w:rsid w:val="00465269"/>
    <w:rsid w:val="00465430"/>
    <w:rsid w:val="00465534"/>
    <w:rsid w:val="0046576A"/>
    <w:rsid w:val="00465890"/>
    <w:rsid w:val="00465946"/>
    <w:rsid w:val="00465AC5"/>
    <w:rsid w:val="00465AC7"/>
    <w:rsid w:val="00465AED"/>
    <w:rsid w:val="00465CD4"/>
    <w:rsid w:val="00465D50"/>
    <w:rsid w:val="00465DB3"/>
    <w:rsid w:val="00465DCB"/>
    <w:rsid w:val="00465FA8"/>
    <w:rsid w:val="00465FC8"/>
    <w:rsid w:val="004660FD"/>
    <w:rsid w:val="00466155"/>
    <w:rsid w:val="0046617E"/>
    <w:rsid w:val="00466200"/>
    <w:rsid w:val="0046626F"/>
    <w:rsid w:val="00466385"/>
    <w:rsid w:val="004663D5"/>
    <w:rsid w:val="004664BA"/>
    <w:rsid w:val="004664E8"/>
    <w:rsid w:val="00466593"/>
    <w:rsid w:val="004665C5"/>
    <w:rsid w:val="004667FD"/>
    <w:rsid w:val="004668C5"/>
    <w:rsid w:val="004668CF"/>
    <w:rsid w:val="00466975"/>
    <w:rsid w:val="00466A2C"/>
    <w:rsid w:val="00466BDE"/>
    <w:rsid w:val="00466D22"/>
    <w:rsid w:val="004670B6"/>
    <w:rsid w:val="00467219"/>
    <w:rsid w:val="004672A9"/>
    <w:rsid w:val="004673C9"/>
    <w:rsid w:val="0046749C"/>
    <w:rsid w:val="00467786"/>
    <w:rsid w:val="00467787"/>
    <w:rsid w:val="00467A64"/>
    <w:rsid w:val="00467C4F"/>
    <w:rsid w:val="00467CF0"/>
    <w:rsid w:val="00467D6D"/>
    <w:rsid w:val="00467F64"/>
    <w:rsid w:val="00467FEA"/>
    <w:rsid w:val="0047008C"/>
    <w:rsid w:val="0047016F"/>
    <w:rsid w:val="0047024F"/>
    <w:rsid w:val="00470309"/>
    <w:rsid w:val="00470347"/>
    <w:rsid w:val="004704E5"/>
    <w:rsid w:val="004705F9"/>
    <w:rsid w:val="00470668"/>
    <w:rsid w:val="00470676"/>
    <w:rsid w:val="004706B3"/>
    <w:rsid w:val="00470813"/>
    <w:rsid w:val="00470AEA"/>
    <w:rsid w:val="00470B44"/>
    <w:rsid w:val="0047100A"/>
    <w:rsid w:val="0047103E"/>
    <w:rsid w:val="0047105D"/>
    <w:rsid w:val="00471182"/>
    <w:rsid w:val="0047149B"/>
    <w:rsid w:val="004715DC"/>
    <w:rsid w:val="0047175D"/>
    <w:rsid w:val="0047185D"/>
    <w:rsid w:val="00471CF3"/>
    <w:rsid w:val="00471DBC"/>
    <w:rsid w:val="00471E66"/>
    <w:rsid w:val="00472157"/>
    <w:rsid w:val="0047235B"/>
    <w:rsid w:val="00472393"/>
    <w:rsid w:val="00472638"/>
    <w:rsid w:val="004726F4"/>
    <w:rsid w:val="0047289C"/>
    <w:rsid w:val="00472A25"/>
    <w:rsid w:val="00472A91"/>
    <w:rsid w:val="00472ABC"/>
    <w:rsid w:val="00472C02"/>
    <w:rsid w:val="00472C1F"/>
    <w:rsid w:val="00472C76"/>
    <w:rsid w:val="00472C7C"/>
    <w:rsid w:val="00473003"/>
    <w:rsid w:val="004732B6"/>
    <w:rsid w:val="0047333B"/>
    <w:rsid w:val="004734DE"/>
    <w:rsid w:val="004736BE"/>
    <w:rsid w:val="00473A32"/>
    <w:rsid w:val="00473A3D"/>
    <w:rsid w:val="00473B2D"/>
    <w:rsid w:val="00473BBB"/>
    <w:rsid w:val="00473BE1"/>
    <w:rsid w:val="00473D91"/>
    <w:rsid w:val="004742C2"/>
    <w:rsid w:val="00474448"/>
    <w:rsid w:val="00474551"/>
    <w:rsid w:val="004745A1"/>
    <w:rsid w:val="0047461F"/>
    <w:rsid w:val="004747CD"/>
    <w:rsid w:val="004748AA"/>
    <w:rsid w:val="0047490C"/>
    <w:rsid w:val="00474915"/>
    <w:rsid w:val="00474BE9"/>
    <w:rsid w:val="00474C7C"/>
    <w:rsid w:val="00474E6F"/>
    <w:rsid w:val="00474F4D"/>
    <w:rsid w:val="0047517F"/>
    <w:rsid w:val="00475245"/>
    <w:rsid w:val="004757DA"/>
    <w:rsid w:val="0047586D"/>
    <w:rsid w:val="00475AB8"/>
    <w:rsid w:val="00475B3D"/>
    <w:rsid w:val="00475C80"/>
    <w:rsid w:val="0047604F"/>
    <w:rsid w:val="00476344"/>
    <w:rsid w:val="0047657F"/>
    <w:rsid w:val="00476996"/>
    <w:rsid w:val="00476A57"/>
    <w:rsid w:val="00476AD3"/>
    <w:rsid w:val="00476D86"/>
    <w:rsid w:val="00476EE5"/>
    <w:rsid w:val="00476F6B"/>
    <w:rsid w:val="004773EA"/>
    <w:rsid w:val="00477579"/>
    <w:rsid w:val="004775CB"/>
    <w:rsid w:val="004775EF"/>
    <w:rsid w:val="004776CD"/>
    <w:rsid w:val="0047784D"/>
    <w:rsid w:val="00477E14"/>
    <w:rsid w:val="00477E70"/>
    <w:rsid w:val="00477E8D"/>
    <w:rsid w:val="00477F0C"/>
    <w:rsid w:val="00480086"/>
    <w:rsid w:val="0048026B"/>
    <w:rsid w:val="004802C2"/>
    <w:rsid w:val="0048039E"/>
    <w:rsid w:val="0048062F"/>
    <w:rsid w:val="004808BB"/>
    <w:rsid w:val="00480A0F"/>
    <w:rsid w:val="00480A15"/>
    <w:rsid w:val="00480BDA"/>
    <w:rsid w:val="00480D3C"/>
    <w:rsid w:val="00480D94"/>
    <w:rsid w:val="00480E9A"/>
    <w:rsid w:val="00480EB5"/>
    <w:rsid w:val="00481283"/>
    <w:rsid w:val="004813AC"/>
    <w:rsid w:val="004815D1"/>
    <w:rsid w:val="00481618"/>
    <w:rsid w:val="00481927"/>
    <w:rsid w:val="0048194C"/>
    <w:rsid w:val="00481962"/>
    <w:rsid w:val="0048198C"/>
    <w:rsid w:val="00481A86"/>
    <w:rsid w:val="00481AD3"/>
    <w:rsid w:val="00481C94"/>
    <w:rsid w:val="00482081"/>
    <w:rsid w:val="00482769"/>
    <w:rsid w:val="004827DC"/>
    <w:rsid w:val="0048287A"/>
    <w:rsid w:val="004829E1"/>
    <w:rsid w:val="00482A1C"/>
    <w:rsid w:val="00482AC6"/>
    <w:rsid w:val="00482AF8"/>
    <w:rsid w:val="00482CBB"/>
    <w:rsid w:val="00483077"/>
    <w:rsid w:val="004830A1"/>
    <w:rsid w:val="0048319E"/>
    <w:rsid w:val="004833AF"/>
    <w:rsid w:val="00483434"/>
    <w:rsid w:val="004834E0"/>
    <w:rsid w:val="0048360A"/>
    <w:rsid w:val="00483780"/>
    <w:rsid w:val="004837FA"/>
    <w:rsid w:val="00483BAC"/>
    <w:rsid w:val="00483DA5"/>
    <w:rsid w:val="00483E10"/>
    <w:rsid w:val="00483E79"/>
    <w:rsid w:val="004840DE"/>
    <w:rsid w:val="004842F9"/>
    <w:rsid w:val="004844C8"/>
    <w:rsid w:val="0048454C"/>
    <w:rsid w:val="004848DC"/>
    <w:rsid w:val="004849BE"/>
    <w:rsid w:val="00484E4B"/>
    <w:rsid w:val="00484F11"/>
    <w:rsid w:val="00484FD6"/>
    <w:rsid w:val="00485127"/>
    <w:rsid w:val="00485281"/>
    <w:rsid w:val="00485540"/>
    <w:rsid w:val="004855EC"/>
    <w:rsid w:val="004857C6"/>
    <w:rsid w:val="004858A6"/>
    <w:rsid w:val="004859C5"/>
    <w:rsid w:val="00485A56"/>
    <w:rsid w:val="00485AF6"/>
    <w:rsid w:val="00485B63"/>
    <w:rsid w:val="00485C50"/>
    <w:rsid w:val="00485D68"/>
    <w:rsid w:val="00485D7F"/>
    <w:rsid w:val="00485F20"/>
    <w:rsid w:val="004861EE"/>
    <w:rsid w:val="0048652B"/>
    <w:rsid w:val="00486612"/>
    <w:rsid w:val="004867B4"/>
    <w:rsid w:val="004867BB"/>
    <w:rsid w:val="004868B4"/>
    <w:rsid w:val="00486CAA"/>
    <w:rsid w:val="00486D92"/>
    <w:rsid w:val="00486E9F"/>
    <w:rsid w:val="0048702F"/>
    <w:rsid w:val="004870A2"/>
    <w:rsid w:val="004871CB"/>
    <w:rsid w:val="00487273"/>
    <w:rsid w:val="004872AE"/>
    <w:rsid w:val="0048755F"/>
    <w:rsid w:val="00487615"/>
    <w:rsid w:val="00487660"/>
    <w:rsid w:val="00487672"/>
    <w:rsid w:val="004876B4"/>
    <w:rsid w:val="004876CB"/>
    <w:rsid w:val="00487701"/>
    <w:rsid w:val="00487A66"/>
    <w:rsid w:val="00487B57"/>
    <w:rsid w:val="00487BAB"/>
    <w:rsid w:val="00487FCB"/>
    <w:rsid w:val="00490404"/>
    <w:rsid w:val="00490A1A"/>
    <w:rsid w:val="00490B5D"/>
    <w:rsid w:val="00490CD0"/>
    <w:rsid w:val="00490CD8"/>
    <w:rsid w:val="00490D58"/>
    <w:rsid w:val="00490DEE"/>
    <w:rsid w:val="00491154"/>
    <w:rsid w:val="0049130B"/>
    <w:rsid w:val="004913C9"/>
    <w:rsid w:val="0049140E"/>
    <w:rsid w:val="00491443"/>
    <w:rsid w:val="00491727"/>
    <w:rsid w:val="00491824"/>
    <w:rsid w:val="0049198D"/>
    <w:rsid w:val="00491B56"/>
    <w:rsid w:val="00491D34"/>
    <w:rsid w:val="00491D3B"/>
    <w:rsid w:val="00491DA2"/>
    <w:rsid w:val="00491FC5"/>
    <w:rsid w:val="004921C2"/>
    <w:rsid w:val="0049227D"/>
    <w:rsid w:val="00492459"/>
    <w:rsid w:val="0049285C"/>
    <w:rsid w:val="0049292E"/>
    <w:rsid w:val="0049294C"/>
    <w:rsid w:val="004929C7"/>
    <w:rsid w:val="00492BB5"/>
    <w:rsid w:val="0049304D"/>
    <w:rsid w:val="0049309A"/>
    <w:rsid w:val="004936E3"/>
    <w:rsid w:val="004936FB"/>
    <w:rsid w:val="00493782"/>
    <w:rsid w:val="004937B4"/>
    <w:rsid w:val="00493870"/>
    <w:rsid w:val="00493926"/>
    <w:rsid w:val="004939C2"/>
    <w:rsid w:val="00493B23"/>
    <w:rsid w:val="00493CDA"/>
    <w:rsid w:val="00493D1E"/>
    <w:rsid w:val="00493DBF"/>
    <w:rsid w:val="00493E5E"/>
    <w:rsid w:val="00494008"/>
    <w:rsid w:val="0049429F"/>
    <w:rsid w:val="004942A0"/>
    <w:rsid w:val="004945F7"/>
    <w:rsid w:val="00494624"/>
    <w:rsid w:val="00494A09"/>
    <w:rsid w:val="00494B32"/>
    <w:rsid w:val="00494BBF"/>
    <w:rsid w:val="00494E58"/>
    <w:rsid w:val="00495019"/>
    <w:rsid w:val="00495200"/>
    <w:rsid w:val="0049524E"/>
    <w:rsid w:val="004952C7"/>
    <w:rsid w:val="00495358"/>
    <w:rsid w:val="004956C9"/>
    <w:rsid w:val="0049586D"/>
    <w:rsid w:val="00495A80"/>
    <w:rsid w:val="00495B03"/>
    <w:rsid w:val="00495B5F"/>
    <w:rsid w:val="00495E67"/>
    <w:rsid w:val="00496114"/>
    <w:rsid w:val="00496187"/>
    <w:rsid w:val="004961B4"/>
    <w:rsid w:val="004961FC"/>
    <w:rsid w:val="004962DB"/>
    <w:rsid w:val="0049656F"/>
    <w:rsid w:val="004965F9"/>
    <w:rsid w:val="00496856"/>
    <w:rsid w:val="0049694E"/>
    <w:rsid w:val="00496972"/>
    <w:rsid w:val="00496CB9"/>
    <w:rsid w:val="00496D54"/>
    <w:rsid w:val="0049722C"/>
    <w:rsid w:val="0049725E"/>
    <w:rsid w:val="004973B5"/>
    <w:rsid w:val="00497572"/>
    <w:rsid w:val="0049780F"/>
    <w:rsid w:val="00497857"/>
    <w:rsid w:val="004978EA"/>
    <w:rsid w:val="00497949"/>
    <w:rsid w:val="00497D8E"/>
    <w:rsid w:val="00497E24"/>
    <w:rsid w:val="00497F8B"/>
    <w:rsid w:val="004A02C1"/>
    <w:rsid w:val="004A03C0"/>
    <w:rsid w:val="004A0473"/>
    <w:rsid w:val="004A05BC"/>
    <w:rsid w:val="004A05C9"/>
    <w:rsid w:val="004A0724"/>
    <w:rsid w:val="004A07F2"/>
    <w:rsid w:val="004A084F"/>
    <w:rsid w:val="004A0B51"/>
    <w:rsid w:val="004A0BAE"/>
    <w:rsid w:val="004A0BBD"/>
    <w:rsid w:val="004A0BF5"/>
    <w:rsid w:val="004A0CA5"/>
    <w:rsid w:val="004A0D5F"/>
    <w:rsid w:val="004A0D81"/>
    <w:rsid w:val="004A0F7C"/>
    <w:rsid w:val="004A0FBF"/>
    <w:rsid w:val="004A0FD1"/>
    <w:rsid w:val="004A1120"/>
    <w:rsid w:val="004A115E"/>
    <w:rsid w:val="004A137E"/>
    <w:rsid w:val="004A1414"/>
    <w:rsid w:val="004A151F"/>
    <w:rsid w:val="004A177C"/>
    <w:rsid w:val="004A19DB"/>
    <w:rsid w:val="004A1A77"/>
    <w:rsid w:val="004A1CCC"/>
    <w:rsid w:val="004A1E1E"/>
    <w:rsid w:val="004A1E9A"/>
    <w:rsid w:val="004A1FCC"/>
    <w:rsid w:val="004A2037"/>
    <w:rsid w:val="004A21A1"/>
    <w:rsid w:val="004A222C"/>
    <w:rsid w:val="004A22F8"/>
    <w:rsid w:val="004A2510"/>
    <w:rsid w:val="004A258F"/>
    <w:rsid w:val="004A261B"/>
    <w:rsid w:val="004A2663"/>
    <w:rsid w:val="004A2665"/>
    <w:rsid w:val="004A26E7"/>
    <w:rsid w:val="004A2779"/>
    <w:rsid w:val="004A2E54"/>
    <w:rsid w:val="004A2EA5"/>
    <w:rsid w:val="004A2EB9"/>
    <w:rsid w:val="004A2ED0"/>
    <w:rsid w:val="004A2FF2"/>
    <w:rsid w:val="004A33BE"/>
    <w:rsid w:val="004A3401"/>
    <w:rsid w:val="004A3969"/>
    <w:rsid w:val="004A396D"/>
    <w:rsid w:val="004A3A0A"/>
    <w:rsid w:val="004A3B03"/>
    <w:rsid w:val="004A3B63"/>
    <w:rsid w:val="004A3C78"/>
    <w:rsid w:val="004A3E5D"/>
    <w:rsid w:val="004A3E9A"/>
    <w:rsid w:val="004A3EDA"/>
    <w:rsid w:val="004A3FAE"/>
    <w:rsid w:val="004A4031"/>
    <w:rsid w:val="004A4118"/>
    <w:rsid w:val="004A4139"/>
    <w:rsid w:val="004A4166"/>
    <w:rsid w:val="004A427A"/>
    <w:rsid w:val="004A4418"/>
    <w:rsid w:val="004A4764"/>
    <w:rsid w:val="004A479F"/>
    <w:rsid w:val="004A4928"/>
    <w:rsid w:val="004A4A33"/>
    <w:rsid w:val="004A4BC0"/>
    <w:rsid w:val="004A4C14"/>
    <w:rsid w:val="004A4E26"/>
    <w:rsid w:val="004A4ECB"/>
    <w:rsid w:val="004A4F8E"/>
    <w:rsid w:val="004A5115"/>
    <w:rsid w:val="004A54AE"/>
    <w:rsid w:val="004A55BD"/>
    <w:rsid w:val="004A5616"/>
    <w:rsid w:val="004A5638"/>
    <w:rsid w:val="004A56A7"/>
    <w:rsid w:val="004A58DA"/>
    <w:rsid w:val="004A5A9E"/>
    <w:rsid w:val="004A5C5B"/>
    <w:rsid w:val="004A5D8D"/>
    <w:rsid w:val="004A5F61"/>
    <w:rsid w:val="004A610A"/>
    <w:rsid w:val="004A6276"/>
    <w:rsid w:val="004A62D9"/>
    <w:rsid w:val="004A63CA"/>
    <w:rsid w:val="004A6471"/>
    <w:rsid w:val="004A6510"/>
    <w:rsid w:val="004A663D"/>
    <w:rsid w:val="004A6775"/>
    <w:rsid w:val="004A68A7"/>
    <w:rsid w:val="004A68DC"/>
    <w:rsid w:val="004A68F9"/>
    <w:rsid w:val="004A6C0F"/>
    <w:rsid w:val="004A6DEE"/>
    <w:rsid w:val="004A6E5F"/>
    <w:rsid w:val="004A6F2C"/>
    <w:rsid w:val="004A7019"/>
    <w:rsid w:val="004A7050"/>
    <w:rsid w:val="004A7327"/>
    <w:rsid w:val="004A73AC"/>
    <w:rsid w:val="004A748E"/>
    <w:rsid w:val="004A791C"/>
    <w:rsid w:val="004A7CDC"/>
    <w:rsid w:val="004A7E50"/>
    <w:rsid w:val="004B0516"/>
    <w:rsid w:val="004B0520"/>
    <w:rsid w:val="004B07F3"/>
    <w:rsid w:val="004B08AE"/>
    <w:rsid w:val="004B08BA"/>
    <w:rsid w:val="004B0952"/>
    <w:rsid w:val="004B0AA2"/>
    <w:rsid w:val="004B0DE6"/>
    <w:rsid w:val="004B0F3A"/>
    <w:rsid w:val="004B1011"/>
    <w:rsid w:val="004B1238"/>
    <w:rsid w:val="004B12A4"/>
    <w:rsid w:val="004B1720"/>
    <w:rsid w:val="004B1897"/>
    <w:rsid w:val="004B191D"/>
    <w:rsid w:val="004B1D00"/>
    <w:rsid w:val="004B1D37"/>
    <w:rsid w:val="004B1D69"/>
    <w:rsid w:val="004B1DD6"/>
    <w:rsid w:val="004B1EF0"/>
    <w:rsid w:val="004B1F51"/>
    <w:rsid w:val="004B2008"/>
    <w:rsid w:val="004B2127"/>
    <w:rsid w:val="004B241D"/>
    <w:rsid w:val="004B25EC"/>
    <w:rsid w:val="004B2905"/>
    <w:rsid w:val="004B29A2"/>
    <w:rsid w:val="004B2B7F"/>
    <w:rsid w:val="004B2BC2"/>
    <w:rsid w:val="004B2EC3"/>
    <w:rsid w:val="004B2F1D"/>
    <w:rsid w:val="004B318F"/>
    <w:rsid w:val="004B3209"/>
    <w:rsid w:val="004B3225"/>
    <w:rsid w:val="004B33DC"/>
    <w:rsid w:val="004B349E"/>
    <w:rsid w:val="004B3518"/>
    <w:rsid w:val="004B363C"/>
    <w:rsid w:val="004B3664"/>
    <w:rsid w:val="004B3768"/>
    <w:rsid w:val="004B376A"/>
    <w:rsid w:val="004B37A9"/>
    <w:rsid w:val="004B380F"/>
    <w:rsid w:val="004B3985"/>
    <w:rsid w:val="004B3C49"/>
    <w:rsid w:val="004B3D07"/>
    <w:rsid w:val="004B3F44"/>
    <w:rsid w:val="004B3F4F"/>
    <w:rsid w:val="004B40CC"/>
    <w:rsid w:val="004B445A"/>
    <w:rsid w:val="004B4477"/>
    <w:rsid w:val="004B4602"/>
    <w:rsid w:val="004B470B"/>
    <w:rsid w:val="004B47EA"/>
    <w:rsid w:val="004B480F"/>
    <w:rsid w:val="004B48D6"/>
    <w:rsid w:val="004B49F2"/>
    <w:rsid w:val="004B4C19"/>
    <w:rsid w:val="004B4DCE"/>
    <w:rsid w:val="004B4F35"/>
    <w:rsid w:val="004B527B"/>
    <w:rsid w:val="004B5336"/>
    <w:rsid w:val="004B5560"/>
    <w:rsid w:val="004B55A8"/>
    <w:rsid w:val="004B5A96"/>
    <w:rsid w:val="004B5CA7"/>
    <w:rsid w:val="004B5CB9"/>
    <w:rsid w:val="004B60D7"/>
    <w:rsid w:val="004B61E7"/>
    <w:rsid w:val="004B62F4"/>
    <w:rsid w:val="004B632A"/>
    <w:rsid w:val="004B6408"/>
    <w:rsid w:val="004B67E5"/>
    <w:rsid w:val="004B6A33"/>
    <w:rsid w:val="004B6A3E"/>
    <w:rsid w:val="004B6EC1"/>
    <w:rsid w:val="004B6EDA"/>
    <w:rsid w:val="004B736E"/>
    <w:rsid w:val="004B75E4"/>
    <w:rsid w:val="004B762A"/>
    <w:rsid w:val="004B7750"/>
    <w:rsid w:val="004B79A3"/>
    <w:rsid w:val="004B79AE"/>
    <w:rsid w:val="004B7C4C"/>
    <w:rsid w:val="004B7CE0"/>
    <w:rsid w:val="004B7F1C"/>
    <w:rsid w:val="004B7F2E"/>
    <w:rsid w:val="004C00BE"/>
    <w:rsid w:val="004C0153"/>
    <w:rsid w:val="004C0170"/>
    <w:rsid w:val="004C0207"/>
    <w:rsid w:val="004C04C8"/>
    <w:rsid w:val="004C04FD"/>
    <w:rsid w:val="004C07AC"/>
    <w:rsid w:val="004C080E"/>
    <w:rsid w:val="004C086A"/>
    <w:rsid w:val="004C0871"/>
    <w:rsid w:val="004C0C27"/>
    <w:rsid w:val="004C0D62"/>
    <w:rsid w:val="004C0ECA"/>
    <w:rsid w:val="004C0F15"/>
    <w:rsid w:val="004C0F80"/>
    <w:rsid w:val="004C0FDC"/>
    <w:rsid w:val="004C110C"/>
    <w:rsid w:val="004C12BD"/>
    <w:rsid w:val="004C1A30"/>
    <w:rsid w:val="004C1C27"/>
    <w:rsid w:val="004C1CB9"/>
    <w:rsid w:val="004C1E4F"/>
    <w:rsid w:val="004C1EFB"/>
    <w:rsid w:val="004C2206"/>
    <w:rsid w:val="004C226E"/>
    <w:rsid w:val="004C230E"/>
    <w:rsid w:val="004C23C5"/>
    <w:rsid w:val="004C25F2"/>
    <w:rsid w:val="004C25F4"/>
    <w:rsid w:val="004C269A"/>
    <w:rsid w:val="004C276D"/>
    <w:rsid w:val="004C2785"/>
    <w:rsid w:val="004C2830"/>
    <w:rsid w:val="004C2B08"/>
    <w:rsid w:val="004C2B84"/>
    <w:rsid w:val="004C2C02"/>
    <w:rsid w:val="004C2D52"/>
    <w:rsid w:val="004C2D5C"/>
    <w:rsid w:val="004C2D6E"/>
    <w:rsid w:val="004C2DF3"/>
    <w:rsid w:val="004C3197"/>
    <w:rsid w:val="004C3242"/>
    <w:rsid w:val="004C326D"/>
    <w:rsid w:val="004C33B1"/>
    <w:rsid w:val="004C378F"/>
    <w:rsid w:val="004C39ED"/>
    <w:rsid w:val="004C3A85"/>
    <w:rsid w:val="004C3F28"/>
    <w:rsid w:val="004C41AB"/>
    <w:rsid w:val="004C4313"/>
    <w:rsid w:val="004C435C"/>
    <w:rsid w:val="004C451B"/>
    <w:rsid w:val="004C4570"/>
    <w:rsid w:val="004C45F2"/>
    <w:rsid w:val="004C4796"/>
    <w:rsid w:val="004C4931"/>
    <w:rsid w:val="004C49F1"/>
    <w:rsid w:val="004C4AA1"/>
    <w:rsid w:val="004C4BC1"/>
    <w:rsid w:val="004C4DAD"/>
    <w:rsid w:val="004C4E93"/>
    <w:rsid w:val="004C4F0A"/>
    <w:rsid w:val="004C5016"/>
    <w:rsid w:val="004C51EA"/>
    <w:rsid w:val="004C5216"/>
    <w:rsid w:val="004C53A5"/>
    <w:rsid w:val="004C54A9"/>
    <w:rsid w:val="004C56DB"/>
    <w:rsid w:val="004C5702"/>
    <w:rsid w:val="004C5A9B"/>
    <w:rsid w:val="004C5BFA"/>
    <w:rsid w:val="004C5D02"/>
    <w:rsid w:val="004C5F22"/>
    <w:rsid w:val="004C6043"/>
    <w:rsid w:val="004C62AA"/>
    <w:rsid w:val="004C63EB"/>
    <w:rsid w:val="004C63F1"/>
    <w:rsid w:val="004C64DC"/>
    <w:rsid w:val="004C65F1"/>
    <w:rsid w:val="004C673D"/>
    <w:rsid w:val="004C68A2"/>
    <w:rsid w:val="004C68F3"/>
    <w:rsid w:val="004C690C"/>
    <w:rsid w:val="004C6A5F"/>
    <w:rsid w:val="004C6AE2"/>
    <w:rsid w:val="004C6AFC"/>
    <w:rsid w:val="004C6B26"/>
    <w:rsid w:val="004C7044"/>
    <w:rsid w:val="004C7046"/>
    <w:rsid w:val="004C7048"/>
    <w:rsid w:val="004C7123"/>
    <w:rsid w:val="004C7377"/>
    <w:rsid w:val="004C74DD"/>
    <w:rsid w:val="004C753E"/>
    <w:rsid w:val="004C7564"/>
    <w:rsid w:val="004C773C"/>
    <w:rsid w:val="004C7997"/>
    <w:rsid w:val="004C7A0C"/>
    <w:rsid w:val="004C7C7A"/>
    <w:rsid w:val="004C7D86"/>
    <w:rsid w:val="004C7DC2"/>
    <w:rsid w:val="004C7DFB"/>
    <w:rsid w:val="004C7E9D"/>
    <w:rsid w:val="004C7FFE"/>
    <w:rsid w:val="004D0120"/>
    <w:rsid w:val="004D021D"/>
    <w:rsid w:val="004D057A"/>
    <w:rsid w:val="004D05C7"/>
    <w:rsid w:val="004D06B0"/>
    <w:rsid w:val="004D09F6"/>
    <w:rsid w:val="004D0A8C"/>
    <w:rsid w:val="004D0C50"/>
    <w:rsid w:val="004D0C98"/>
    <w:rsid w:val="004D0E44"/>
    <w:rsid w:val="004D0ED6"/>
    <w:rsid w:val="004D0F65"/>
    <w:rsid w:val="004D1071"/>
    <w:rsid w:val="004D1137"/>
    <w:rsid w:val="004D1334"/>
    <w:rsid w:val="004D14A4"/>
    <w:rsid w:val="004D1829"/>
    <w:rsid w:val="004D1832"/>
    <w:rsid w:val="004D1AF2"/>
    <w:rsid w:val="004D2461"/>
    <w:rsid w:val="004D25D8"/>
    <w:rsid w:val="004D2657"/>
    <w:rsid w:val="004D26A1"/>
    <w:rsid w:val="004D273C"/>
    <w:rsid w:val="004D289A"/>
    <w:rsid w:val="004D296A"/>
    <w:rsid w:val="004D29BA"/>
    <w:rsid w:val="004D3068"/>
    <w:rsid w:val="004D309E"/>
    <w:rsid w:val="004D30D4"/>
    <w:rsid w:val="004D31D4"/>
    <w:rsid w:val="004D3214"/>
    <w:rsid w:val="004D324E"/>
    <w:rsid w:val="004D3366"/>
    <w:rsid w:val="004D339B"/>
    <w:rsid w:val="004D3629"/>
    <w:rsid w:val="004D3810"/>
    <w:rsid w:val="004D3D8E"/>
    <w:rsid w:val="004D3E4F"/>
    <w:rsid w:val="004D3E68"/>
    <w:rsid w:val="004D3F98"/>
    <w:rsid w:val="004D4202"/>
    <w:rsid w:val="004D42CF"/>
    <w:rsid w:val="004D4890"/>
    <w:rsid w:val="004D49FC"/>
    <w:rsid w:val="004D4A85"/>
    <w:rsid w:val="004D4A9F"/>
    <w:rsid w:val="004D4ABA"/>
    <w:rsid w:val="004D4DB6"/>
    <w:rsid w:val="004D4EEF"/>
    <w:rsid w:val="004D4FA1"/>
    <w:rsid w:val="004D5374"/>
    <w:rsid w:val="004D5556"/>
    <w:rsid w:val="004D58DB"/>
    <w:rsid w:val="004D59F9"/>
    <w:rsid w:val="004D5AD9"/>
    <w:rsid w:val="004D5C12"/>
    <w:rsid w:val="004D5D2D"/>
    <w:rsid w:val="004D5DDE"/>
    <w:rsid w:val="004D609C"/>
    <w:rsid w:val="004D6119"/>
    <w:rsid w:val="004D618C"/>
    <w:rsid w:val="004D61FC"/>
    <w:rsid w:val="004D62BA"/>
    <w:rsid w:val="004D6340"/>
    <w:rsid w:val="004D6517"/>
    <w:rsid w:val="004D662D"/>
    <w:rsid w:val="004D662F"/>
    <w:rsid w:val="004D666A"/>
    <w:rsid w:val="004D675F"/>
    <w:rsid w:val="004D6823"/>
    <w:rsid w:val="004D696D"/>
    <w:rsid w:val="004D6A48"/>
    <w:rsid w:val="004D6A82"/>
    <w:rsid w:val="004D6AD1"/>
    <w:rsid w:val="004D6F0E"/>
    <w:rsid w:val="004D70C1"/>
    <w:rsid w:val="004D7110"/>
    <w:rsid w:val="004D7179"/>
    <w:rsid w:val="004D7192"/>
    <w:rsid w:val="004D71BD"/>
    <w:rsid w:val="004D7452"/>
    <w:rsid w:val="004D74AF"/>
    <w:rsid w:val="004D74E1"/>
    <w:rsid w:val="004D7601"/>
    <w:rsid w:val="004D7636"/>
    <w:rsid w:val="004D779E"/>
    <w:rsid w:val="004D77A8"/>
    <w:rsid w:val="004D785B"/>
    <w:rsid w:val="004D798F"/>
    <w:rsid w:val="004D79F4"/>
    <w:rsid w:val="004D7AE6"/>
    <w:rsid w:val="004D7C8E"/>
    <w:rsid w:val="004D7D73"/>
    <w:rsid w:val="004D7EE3"/>
    <w:rsid w:val="004E00F5"/>
    <w:rsid w:val="004E02C1"/>
    <w:rsid w:val="004E0440"/>
    <w:rsid w:val="004E08C2"/>
    <w:rsid w:val="004E08FB"/>
    <w:rsid w:val="004E0B3E"/>
    <w:rsid w:val="004E0BCE"/>
    <w:rsid w:val="004E0C07"/>
    <w:rsid w:val="004E0C64"/>
    <w:rsid w:val="004E0D9C"/>
    <w:rsid w:val="004E0DC9"/>
    <w:rsid w:val="004E0F23"/>
    <w:rsid w:val="004E10BB"/>
    <w:rsid w:val="004E1143"/>
    <w:rsid w:val="004E143C"/>
    <w:rsid w:val="004E143F"/>
    <w:rsid w:val="004E163A"/>
    <w:rsid w:val="004E1647"/>
    <w:rsid w:val="004E16BC"/>
    <w:rsid w:val="004E17CA"/>
    <w:rsid w:val="004E1805"/>
    <w:rsid w:val="004E18F5"/>
    <w:rsid w:val="004E1984"/>
    <w:rsid w:val="004E210C"/>
    <w:rsid w:val="004E2134"/>
    <w:rsid w:val="004E2168"/>
    <w:rsid w:val="004E22C7"/>
    <w:rsid w:val="004E2352"/>
    <w:rsid w:val="004E24FD"/>
    <w:rsid w:val="004E2665"/>
    <w:rsid w:val="004E274B"/>
    <w:rsid w:val="004E2837"/>
    <w:rsid w:val="004E297F"/>
    <w:rsid w:val="004E2A8E"/>
    <w:rsid w:val="004E2C89"/>
    <w:rsid w:val="004E2D02"/>
    <w:rsid w:val="004E2F41"/>
    <w:rsid w:val="004E3008"/>
    <w:rsid w:val="004E303A"/>
    <w:rsid w:val="004E3100"/>
    <w:rsid w:val="004E37FE"/>
    <w:rsid w:val="004E3954"/>
    <w:rsid w:val="004E3A9D"/>
    <w:rsid w:val="004E3AFA"/>
    <w:rsid w:val="004E3F02"/>
    <w:rsid w:val="004E3F6B"/>
    <w:rsid w:val="004E3F97"/>
    <w:rsid w:val="004E4A40"/>
    <w:rsid w:val="004E4DCB"/>
    <w:rsid w:val="004E518A"/>
    <w:rsid w:val="004E524A"/>
    <w:rsid w:val="004E5372"/>
    <w:rsid w:val="004E53A0"/>
    <w:rsid w:val="004E58BB"/>
    <w:rsid w:val="004E5929"/>
    <w:rsid w:val="004E5BBA"/>
    <w:rsid w:val="004E5CE3"/>
    <w:rsid w:val="004E6044"/>
    <w:rsid w:val="004E62EE"/>
    <w:rsid w:val="004E6754"/>
    <w:rsid w:val="004E6969"/>
    <w:rsid w:val="004E69B8"/>
    <w:rsid w:val="004E6AB5"/>
    <w:rsid w:val="004E6AFA"/>
    <w:rsid w:val="004E6B44"/>
    <w:rsid w:val="004E6DFB"/>
    <w:rsid w:val="004E6E23"/>
    <w:rsid w:val="004E70B5"/>
    <w:rsid w:val="004E715F"/>
    <w:rsid w:val="004E7276"/>
    <w:rsid w:val="004E7317"/>
    <w:rsid w:val="004E731C"/>
    <w:rsid w:val="004E74A1"/>
    <w:rsid w:val="004E75A7"/>
    <w:rsid w:val="004E7716"/>
    <w:rsid w:val="004E7B0C"/>
    <w:rsid w:val="004E7D3A"/>
    <w:rsid w:val="004E7DFC"/>
    <w:rsid w:val="004E7F14"/>
    <w:rsid w:val="004F0070"/>
    <w:rsid w:val="004F0108"/>
    <w:rsid w:val="004F01A5"/>
    <w:rsid w:val="004F0226"/>
    <w:rsid w:val="004F0254"/>
    <w:rsid w:val="004F036E"/>
    <w:rsid w:val="004F0626"/>
    <w:rsid w:val="004F0738"/>
    <w:rsid w:val="004F077E"/>
    <w:rsid w:val="004F0879"/>
    <w:rsid w:val="004F098A"/>
    <w:rsid w:val="004F0A43"/>
    <w:rsid w:val="004F0BD9"/>
    <w:rsid w:val="004F0C03"/>
    <w:rsid w:val="004F1009"/>
    <w:rsid w:val="004F129B"/>
    <w:rsid w:val="004F14D4"/>
    <w:rsid w:val="004F1625"/>
    <w:rsid w:val="004F17E2"/>
    <w:rsid w:val="004F18AD"/>
    <w:rsid w:val="004F1CF4"/>
    <w:rsid w:val="004F1DAF"/>
    <w:rsid w:val="004F1E21"/>
    <w:rsid w:val="004F1F14"/>
    <w:rsid w:val="004F203F"/>
    <w:rsid w:val="004F21B5"/>
    <w:rsid w:val="004F21B7"/>
    <w:rsid w:val="004F2384"/>
    <w:rsid w:val="004F242D"/>
    <w:rsid w:val="004F2669"/>
    <w:rsid w:val="004F276D"/>
    <w:rsid w:val="004F2DD0"/>
    <w:rsid w:val="004F2F10"/>
    <w:rsid w:val="004F31B5"/>
    <w:rsid w:val="004F3450"/>
    <w:rsid w:val="004F3499"/>
    <w:rsid w:val="004F3506"/>
    <w:rsid w:val="004F3551"/>
    <w:rsid w:val="004F37F3"/>
    <w:rsid w:val="004F3987"/>
    <w:rsid w:val="004F3A4E"/>
    <w:rsid w:val="004F3B19"/>
    <w:rsid w:val="004F3BBE"/>
    <w:rsid w:val="004F3E26"/>
    <w:rsid w:val="004F3E9D"/>
    <w:rsid w:val="004F3EC2"/>
    <w:rsid w:val="004F3FC9"/>
    <w:rsid w:val="004F46C1"/>
    <w:rsid w:val="004F472E"/>
    <w:rsid w:val="004F484D"/>
    <w:rsid w:val="004F4981"/>
    <w:rsid w:val="004F49EA"/>
    <w:rsid w:val="004F4B2E"/>
    <w:rsid w:val="004F4B72"/>
    <w:rsid w:val="004F4C0C"/>
    <w:rsid w:val="004F4C4B"/>
    <w:rsid w:val="004F4D7F"/>
    <w:rsid w:val="004F4DC9"/>
    <w:rsid w:val="004F4EDB"/>
    <w:rsid w:val="004F4F07"/>
    <w:rsid w:val="004F5700"/>
    <w:rsid w:val="004F5C19"/>
    <w:rsid w:val="004F5FDA"/>
    <w:rsid w:val="004F6073"/>
    <w:rsid w:val="004F613E"/>
    <w:rsid w:val="004F6319"/>
    <w:rsid w:val="004F6344"/>
    <w:rsid w:val="004F6449"/>
    <w:rsid w:val="004F65A2"/>
    <w:rsid w:val="004F65B8"/>
    <w:rsid w:val="004F668E"/>
    <w:rsid w:val="004F6699"/>
    <w:rsid w:val="004F68BA"/>
    <w:rsid w:val="004F6903"/>
    <w:rsid w:val="004F6D31"/>
    <w:rsid w:val="004F6DAC"/>
    <w:rsid w:val="004F6FD3"/>
    <w:rsid w:val="004F7030"/>
    <w:rsid w:val="004F704E"/>
    <w:rsid w:val="004F70A3"/>
    <w:rsid w:val="004F719E"/>
    <w:rsid w:val="004F71D3"/>
    <w:rsid w:val="004F7470"/>
    <w:rsid w:val="004F7491"/>
    <w:rsid w:val="004F7562"/>
    <w:rsid w:val="004F7737"/>
    <w:rsid w:val="004F787A"/>
    <w:rsid w:val="004F7902"/>
    <w:rsid w:val="004F79D6"/>
    <w:rsid w:val="004F79DF"/>
    <w:rsid w:val="004F7A43"/>
    <w:rsid w:val="004F7D5E"/>
    <w:rsid w:val="005001B3"/>
    <w:rsid w:val="005004EA"/>
    <w:rsid w:val="00500514"/>
    <w:rsid w:val="00500594"/>
    <w:rsid w:val="005006BB"/>
    <w:rsid w:val="005007B7"/>
    <w:rsid w:val="00500AAC"/>
    <w:rsid w:val="00500C8C"/>
    <w:rsid w:val="00500CAE"/>
    <w:rsid w:val="0050135D"/>
    <w:rsid w:val="005015F5"/>
    <w:rsid w:val="005016A3"/>
    <w:rsid w:val="005016BD"/>
    <w:rsid w:val="00501884"/>
    <w:rsid w:val="005018A0"/>
    <w:rsid w:val="00501DA6"/>
    <w:rsid w:val="00501EDA"/>
    <w:rsid w:val="00502061"/>
    <w:rsid w:val="00502090"/>
    <w:rsid w:val="00502122"/>
    <w:rsid w:val="00502161"/>
    <w:rsid w:val="005021FA"/>
    <w:rsid w:val="005022BD"/>
    <w:rsid w:val="005022FC"/>
    <w:rsid w:val="0050232B"/>
    <w:rsid w:val="005026C8"/>
    <w:rsid w:val="0050283F"/>
    <w:rsid w:val="005029BF"/>
    <w:rsid w:val="00502DC3"/>
    <w:rsid w:val="00502DDF"/>
    <w:rsid w:val="00502EF3"/>
    <w:rsid w:val="005030A8"/>
    <w:rsid w:val="005032CE"/>
    <w:rsid w:val="005033FD"/>
    <w:rsid w:val="005037EE"/>
    <w:rsid w:val="00503949"/>
    <w:rsid w:val="00503BBB"/>
    <w:rsid w:val="00503C0B"/>
    <w:rsid w:val="00503C64"/>
    <w:rsid w:val="00503EA4"/>
    <w:rsid w:val="00504164"/>
    <w:rsid w:val="005044A7"/>
    <w:rsid w:val="0050466C"/>
    <w:rsid w:val="005049C3"/>
    <w:rsid w:val="00504C02"/>
    <w:rsid w:val="00504DA0"/>
    <w:rsid w:val="00504F10"/>
    <w:rsid w:val="0050504A"/>
    <w:rsid w:val="005050AD"/>
    <w:rsid w:val="005053D0"/>
    <w:rsid w:val="005055A0"/>
    <w:rsid w:val="00505787"/>
    <w:rsid w:val="00505883"/>
    <w:rsid w:val="00505905"/>
    <w:rsid w:val="005059D3"/>
    <w:rsid w:val="00505C1B"/>
    <w:rsid w:val="00505D86"/>
    <w:rsid w:val="00505E4D"/>
    <w:rsid w:val="00506057"/>
    <w:rsid w:val="005060E2"/>
    <w:rsid w:val="005060E8"/>
    <w:rsid w:val="00506108"/>
    <w:rsid w:val="0050611D"/>
    <w:rsid w:val="0050619F"/>
    <w:rsid w:val="005061F6"/>
    <w:rsid w:val="00506227"/>
    <w:rsid w:val="0050656C"/>
    <w:rsid w:val="005066A4"/>
    <w:rsid w:val="005068F0"/>
    <w:rsid w:val="00506B1A"/>
    <w:rsid w:val="00506B47"/>
    <w:rsid w:val="00506B48"/>
    <w:rsid w:val="00506B80"/>
    <w:rsid w:val="00506CFD"/>
    <w:rsid w:val="0050713E"/>
    <w:rsid w:val="0050722F"/>
    <w:rsid w:val="005072AA"/>
    <w:rsid w:val="005073F1"/>
    <w:rsid w:val="0050742C"/>
    <w:rsid w:val="0050752C"/>
    <w:rsid w:val="00507637"/>
    <w:rsid w:val="005076A1"/>
    <w:rsid w:val="00507705"/>
    <w:rsid w:val="0050777F"/>
    <w:rsid w:val="0050788A"/>
    <w:rsid w:val="00507951"/>
    <w:rsid w:val="00507A0F"/>
    <w:rsid w:val="00507AD2"/>
    <w:rsid w:val="00507B6A"/>
    <w:rsid w:val="00507C9E"/>
    <w:rsid w:val="00507D87"/>
    <w:rsid w:val="00507E7A"/>
    <w:rsid w:val="00510347"/>
    <w:rsid w:val="00510424"/>
    <w:rsid w:val="005106E7"/>
    <w:rsid w:val="005108F7"/>
    <w:rsid w:val="00510A21"/>
    <w:rsid w:val="00510EE4"/>
    <w:rsid w:val="00511061"/>
    <w:rsid w:val="005111AA"/>
    <w:rsid w:val="005111BC"/>
    <w:rsid w:val="00511567"/>
    <w:rsid w:val="0051174E"/>
    <w:rsid w:val="00511756"/>
    <w:rsid w:val="0051176C"/>
    <w:rsid w:val="005118D8"/>
    <w:rsid w:val="00511B3B"/>
    <w:rsid w:val="00511C4C"/>
    <w:rsid w:val="00511DC3"/>
    <w:rsid w:val="00511E04"/>
    <w:rsid w:val="00511E25"/>
    <w:rsid w:val="00511E77"/>
    <w:rsid w:val="00512066"/>
    <w:rsid w:val="005120EE"/>
    <w:rsid w:val="0051229E"/>
    <w:rsid w:val="005122EA"/>
    <w:rsid w:val="00512444"/>
    <w:rsid w:val="00512763"/>
    <w:rsid w:val="0051289B"/>
    <w:rsid w:val="005128BB"/>
    <w:rsid w:val="00512C54"/>
    <w:rsid w:val="00512C9C"/>
    <w:rsid w:val="00512DC6"/>
    <w:rsid w:val="00512E41"/>
    <w:rsid w:val="00513080"/>
    <w:rsid w:val="00513170"/>
    <w:rsid w:val="005131DF"/>
    <w:rsid w:val="00513266"/>
    <w:rsid w:val="005132DE"/>
    <w:rsid w:val="005133C0"/>
    <w:rsid w:val="005133D3"/>
    <w:rsid w:val="0051344D"/>
    <w:rsid w:val="00513498"/>
    <w:rsid w:val="005135A7"/>
    <w:rsid w:val="00513602"/>
    <w:rsid w:val="00513622"/>
    <w:rsid w:val="005136F6"/>
    <w:rsid w:val="00513724"/>
    <w:rsid w:val="0051377D"/>
    <w:rsid w:val="0051398B"/>
    <w:rsid w:val="00513A89"/>
    <w:rsid w:val="00513B40"/>
    <w:rsid w:val="00513C1B"/>
    <w:rsid w:val="00513C3F"/>
    <w:rsid w:val="00513D4A"/>
    <w:rsid w:val="00514286"/>
    <w:rsid w:val="00514373"/>
    <w:rsid w:val="00514385"/>
    <w:rsid w:val="005144E0"/>
    <w:rsid w:val="0051476D"/>
    <w:rsid w:val="005147E6"/>
    <w:rsid w:val="00514A4E"/>
    <w:rsid w:val="00514AFD"/>
    <w:rsid w:val="00514BF6"/>
    <w:rsid w:val="00514C1E"/>
    <w:rsid w:val="00514CE3"/>
    <w:rsid w:val="00514E83"/>
    <w:rsid w:val="00514EA4"/>
    <w:rsid w:val="00514EB2"/>
    <w:rsid w:val="00514F17"/>
    <w:rsid w:val="00514F30"/>
    <w:rsid w:val="00514F60"/>
    <w:rsid w:val="00515026"/>
    <w:rsid w:val="00515162"/>
    <w:rsid w:val="00515364"/>
    <w:rsid w:val="00515422"/>
    <w:rsid w:val="0051548C"/>
    <w:rsid w:val="0051564A"/>
    <w:rsid w:val="0051582A"/>
    <w:rsid w:val="0051585B"/>
    <w:rsid w:val="00515916"/>
    <w:rsid w:val="00515930"/>
    <w:rsid w:val="0051597B"/>
    <w:rsid w:val="00515996"/>
    <w:rsid w:val="005159E8"/>
    <w:rsid w:val="00515AA1"/>
    <w:rsid w:val="00515BA5"/>
    <w:rsid w:val="00515BD3"/>
    <w:rsid w:val="00515D6E"/>
    <w:rsid w:val="00515E37"/>
    <w:rsid w:val="00515F39"/>
    <w:rsid w:val="00515F46"/>
    <w:rsid w:val="00516163"/>
    <w:rsid w:val="0051645E"/>
    <w:rsid w:val="005165A1"/>
    <w:rsid w:val="005165A8"/>
    <w:rsid w:val="005166D3"/>
    <w:rsid w:val="00516752"/>
    <w:rsid w:val="005168C3"/>
    <w:rsid w:val="00516A92"/>
    <w:rsid w:val="00516D07"/>
    <w:rsid w:val="00516EA9"/>
    <w:rsid w:val="00516EB2"/>
    <w:rsid w:val="00516F6B"/>
    <w:rsid w:val="00517082"/>
    <w:rsid w:val="00517137"/>
    <w:rsid w:val="005171F6"/>
    <w:rsid w:val="00517201"/>
    <w:rsid w:val="00517381"/>
    <w:rsid w:val="005173EB"/>
    <w:rsid w:val="00517E56"/>
    <w:rsid w:val="00517EF4"/>
    <w:rsid w:val="00517F65"/>
    <w:rsid w:val="0052007F"/>
    <w:rsid w:val="0052021A"/>
    <w:rsid w:val="005205D9"/>
    <w:rsid w:val="005208B0"/>
    <w:rsid w:val="00520920"/>
    <w:rsid w:val="00520A0D"/>
    <w:rsid w:val="00520BD9"/>
    <w:rsid w:val="00520F06"/>
    <w:rsid w:val="00521045"/>
    <w:rsid w:val="0052108E"/>
    <w:rsid w:val="00521132"/>
    <w:rsid w:val="00521277"/>
    <w:rsid w:val="0052127D"/>
    <w:rsid w:val="0052155F"/>
    <w:rsid w:val="005217E0"/>
    <w:rsid w:val="00521817"/>
    <w:rsid w:val="00521AF1"/>
    <w:rsid w:val="00521C52"/>
    <w:rsid w:val="00521E0C"/>
    <w:rsid w:val="00521FCC"/>
    <w:rsid w:val="005223E3"/>
    <w:rsid w:val="005224BD"/>
    <w:rsid w:val="00522A53"/>
    <w:rsid w:val="00522D1A"/>
    <w:rsid w:val="00522FF5"/>
    <w:rsid w:val="0052314A"/>
    <w:rsid w:val="00523369"/>
    <w:rsid w:val="00523467"/>
    <w:rsid w:val="005235EE"/>
    <w:rsid w:val="005236E6"/>
    <w:rsid w:val="005237F8"/>
    <w:rsid w:val="0052381C"/>
    <w:rsid w:val="00523C4B"/>
    <w:rsid w:val="00523D4A"/>
    <w:rsid w:val="005240BC"/>
    <w:rsid w:val="00524111"/>
    <w:rsid w:val="005242E2"/>
    <w:rsid w:val="00524315"/>
    <w:rsid w:val="00524674"/>
    <w:rsid w:val="00524A79"/>
    <w:rsid w:val="00524A96"/>
    <w:rsid w:val="00524AB0"/>
    <w:rsid w:val="00524CB3"/>
    <w:rsid w:val="00524F39"/>
    <w:rsid w:val="005250F8"/>
    <w:rsid w:val="00525218"/>
    <w:rsid w:val="005253C0"/>
    <w:rsid w:val="00525556"/>
    <w:rsid w:val="00525670"/>
    <w:rsid w:val="005256C5"/>
    <w:rsid w:val="005258C8"/>
    <w:rsid w:val="005259F2"/>
    <w:rsid w:val="00525A3F"/>
    <w:rsid w:val="00525BB4"/>
    <w:rsid w:val="00525C01"/>
    <w:rsid w:val="005262CB"/>
    <w:rsid w:val="005262F2"/>
    <w:rsid w:val="0052699B"/>
    <w:rsid w:val="005269D6"/>
    <w:rsid w:val="00526A30"/>
    <w:rsid w:val="00526A31"/>
    <w:rsid w:val="00526A83"/>
    <w:rsid w:val="00526B91"/>
    <w:rsid w:val="00526C2B"/>
    <w:rsid w:val="00526D83"/>
    <w:rsid w:val="00526DC3"/>
    <w:rsid w:val="00526FCC"/>
    <w:rsid w:val="00527080"/>
    <w:rsid w:val="00527091"/>
    <w:rsid w:val="005270B6"/>
    <w:rsid w:val="0052725C"/>
    <w:rsid w:val="005272A3"/>
    <w:rsid w:val="005272F6"/>
    <w:rsid w:val="005273EB"/>
    <w:rsid w:val="00527455"/>
    <w:rsid w:val="00527468"/>
    <w:rsid w:val="0052747C"/>
    <w:rsid w:val="00527539"/>
    <w:rsid w:val="005275BE"/>
    <w:rsid w:val="00527601"/>
    <w:rsid w:val="005278C3"/>
    <w:rsid w:val="00527999"/>
    <w:rsid w:val="005279CE"/>
    <w:rsid w:val="00527AE3"/>
    <w:rsid w:val="00527B23"/>
    <w:rsid w:val="00527D6B"/>
    <w:rsid w:val="00527EDD"/>
    <w:rsid w:val="005300C5"/>
    <w:rsid w:val="00530200"/>
    <w:rsid w:val="005302A4"/>
    <w:rsid w:val="0053032F"/>
    <w:rsid w:val="00530378"/>
    <w:rsid w:val="005303FD"/>
    <w:rsid w:val="00530402"/>
    <w:rsid w:val="005304E5"/>
    <w:rsid w:val="00530554"/>
    <w:rsid w:val="00530564"/>
    <w:rsid w:val="00530598"/>
    <w:rsid w:val="00530640"/>
    <w:rsid w:val="005307AB"/>
    <w:rsid w:val="00530997"/>
    <w:rsid w:val="00530BAE"/>
    <w:rsid w:val="00530C77"/>
    <w:rsid w:val="00530DE6"/>
    <w:rsid w:val="00530EFC"/>
    <w:rsid w:val="00531047"/>
    <w:rsid w:val="0053113A"/>
    <w:rsid w:val="00531226"/>
    <w:rsid w:val="005314A7"/>
    <w:rsid w:val="00531588"/>
    <w:rsid w:val="00531894"/>
    <w:rsid w:val="005318AF"/>
    <w:rsid w:val="005318E8"/>
    <w:rsid w:val="005318F3"/>
    <w:rsid w:val="00531D1A"/>
    <w:rsid w:val="00531DDF"/>
    <w:rsid w:val="00531EFE"/>
    <w:rsid w:val="00531FE7"/>
    <w:rsid w:val="005320F3"/>
    <w:rsid w:val="005322D9"/>
    <w:rsid w:val="0053236D"/>
    <w:rsid w:val="00532542"/>
    <w:rsid w:val="005325C6"/>
    <w:rsid w:val="005325CE"/>
    <w:rsid w:val="00532688"/>
    <w:rsid w:val="0053269D"/>
    <w:rsid w:val="005326BE"/>
    <w:rsid w:val="00532C6A"/>
    <w:rsid w:val="00532CF9"/>
    <w:rsid w:val="00532F28"/>
    <w:rsid w:val="00533052"/>
    <w:rsid w:val="00533100"/>
    <w:rsid w:val="0053320E"/>
    <w:rsid w:val="005337D9"/>
    <w:rsid w:val="005338EB"/>
    <w:rsid w:val="00533952"/>
    <w:rsid w:val="0053399F"/>
    <w:rsid w:val="005339DF"/>
    <w:rsid w:val="00533B14"/>
    <w:rsid w:val="00533CEA"/>
    <w:rsid w:val="00533DE3"/>
    <w:rsid w:val="00533E19"/>
    <w:rsid w:val="00533ED9"/>
    <w:rsid w:val="0053410D"/>
    <w:rsid w:val="00534118"/>
    <w:rsid w:val="00534231"/>
    <w:rsid w:val="0053428F"/>
    <w:rsid w:val="00534450"/>
    <w:rsid w:val="00534478"/>
    <w:rsid w:val="0053493F"/>
    <w:rsid w:val="00534971"/>
    <w:rsid w:val="00534A16"/>
    <w:rsid w:val="00534C45"/>
    <w:rsid w:val="00534CC6"/>
    <w:rsid w:val="00534E7F"/>
    <w:rsid w:val="0053539C"/>
    <w:rsid w:val="005355C9"/>
    <w:rsid w:val="005355D8"/>
    <w:rsid w:val="0053575D"/>
    <w:rsid w:val="005357E6"/>
    <w:rsid w:val="00535A90"/>
    <w:rsid w:val="00535C2F"/>
    <w:rsid w:val="00535E68"/>
    <w:rsid w:val="00535F98"/>
    <w:rsid w:val="005360E3"/>
    <w:rsid w:val="005361EE"/>
    <w:rsid w:val="00536387"/>
    <w:rsid w:val="0053639B"/>
    <w:rsid w:val="005365E3"/>
    <w:rsid w:val="0053671A"/>
    <w:rsid w:val="00536815"/>
    <w:rsid w:val="0053685C"/>
    <w:rsid w:val="00536B18"/>
    <w:rsid w:val="00536C75"/>
    <w:rsid w:val="00536CF9"/>
    <w:rsid w:val="00536F4C"/>
    <w:rsid w:val="0053727A"/>
    <w:rsid w:val="00537490"/>
    <w:rsid w:val="005374BA"/>
    <w:rsid w:val="005377BB"/>
    <w:rsid w:val="005378F7"/>
    <w:rsid w:val="00537992"/>
    <w:rsid w:val="005379EB"/>
    <w:rsid w:val="00537E56"/>
    <w:rsid w:val="005400C7"/>
    <w:rsid w:val="005401CC"/>
    <w:rsid w:val="0054034E"/>
    <w:rsid w:val="005403B1"/>
    <w:rsid w:val="005405B6"/>
    <w:rsid w:val="0054073C"/>
    <w:rsid w:val="005407F2"/>
    <w:rsid w:val="005408D1"/>
    <w:rsid w:val="00540A8D"/>
    <w:rsid w:val="00540AE8"/>
    <w:rsid w:val="00540BF1"/>
    <w:rsid w:val="0054110D"/>
    <w:rsid w:val="00541223"/>
    <w:rsid w:val="005412D9"/>
    <w:rsid w:val="0054145D"/>
    <w:rsid w:val="0054158C"/>
    <w:rsid w:val="005416C0"/>
    <w:rsid w:val="005416DC"/>
    <w:rsid w:val="0054173E"/>
    <w:rsid w:val="005419C6"/>
    <w:rsid w:val="00541AAE"/>
    <w:rsid w:val="00541BE7"/>
    <w:rsid w:val="00541F0B"/>
    <w:rsid w:val="00541FAB"/>
    <w:rsid w:val="00542141"/>
    <w:rsid w:val="00542291"/>
    <w:rsid w:val="005422F2"/>
    <w:rsid w:val="0054248E"/>
    <w:rsid w:val="00542620"/>
    <w:rsid w:val="00542673"/>
    <w:rsid w:val="00542763"/>
    <w:rsid w:val="0054284A"/>
    <w:rsid w:val="00542AD2"/>
    <w:rsid w:val="00542C4F"/>
    <w:rsid w:val="00542D8A"/>
    <w:rsid w:val="00542DC4"/>
    <w:rsid w:val="00542DF5"/>
    <w:rsid w:val="00542E67"/>
    <w:rsid w:val="00543046"/>
    <w:rsid w:val="0054312B"/>
    <w:rsid w:val="00543246"/>
    <w:rsid w:val="0054332B"/>
    <w:rsid w:val="00543334"/>
    <w:rsid w:val="005434F7"/>
    <w:rsid w:val="00543582"/>
    <w:rsid w:val="005435C0"/>
    <w:rsid w:val="005436C0"/>
    <w:rsid w:val="005437BF"/>
    <w:rsid w:val="005438FD"/>
    <w:rsid w:val="005439D2"/>
    <w:rsid w:val="00543C1D"/>
    <w:rsid w:val="00543FCD"/>
    <w:rsid w:val="0054401B"/>
    <w:rsid w:val="005440D2"/>
    <w:rsid w:val="0054416D"/>
    <w:rsid w:val="005441E3"/>
    <w:rsid w:val="00544240"/>
    <w:rsid w:val="00544315"/>
    <w:rsid w:val="005444FE"/>
    <w:rsid w:val="005445CB"/>
    <w:rsid w:val="0054475E"/>
    <w:rsid w:val="00544794"/>
    <w:rsid w:val="00544798"/>
    <w:rsid w:val="00544808"/>
    <w:rsid w:val="005448E9"/>
    <w:rsid w:val="005449A2"/>
    <w:rsid w:val="00544ADF"/>
    <w:rsid w:val="00544C99"/>
    <w:rsid w:val="00544D68"/>
    <w:rsid w:val="00544E62"/>
    <w:rsid w:val="00545032"/>
    <w:rsid w:val="005451B8"/>
    <w:rsid w:val="005456A0"/>
    <w:rsid w:val="005459B9"/>
    <w:rsid w:val="00545ACD"/>
    <w:rsid w:val="00545AE1"/>
    <w:rsid w:val="00545B16"/>
    <w:rsid w:val="0054607A"/>
    <w:rsid w:val="005462A9"/>
    <w:rsid w:val="0054638F"/>
    <w:rsid w:val="0054640A"/>
    <w:rsid w:val="0054646F"/>
    <w:rsid w:val="005464C6"/>
    <w:rsid w:val="00546504"/>
    <w:rsid w:val="0054668D"/>
    <w:rsid w:val="005468DB"/>
    <w:rsid w:val="00546A11"/>
    <w:rsid w:val="00546C05"/>
    <w:rsid w:val="00547188"/>
    <w:rsid w:val="00547279"/>
    <w:rsid w:val="005472CA"/>
    <w:rsid w:val="005474C4"/>
    <w:rsid w:val="005475E2"/>
    <w:rsid w:val="00547904"/>
    <w:rsid w:val="00547B46"/>
    <w:rsid w:val="00547C2A"/>
    <w:rsid w:val="00547D7A"/>
    <w:rsid w:val="00547EDC"/>
    <w:rsid w:val="00550017"/>
    <w:rsid w:val="00550229"/>
    <w:rsid w:val="005502BD"/>
    <w:rsid w:val="00550620"/>
    <w:rsid w:val="0055068C"/>
    <w:rsid w:val="005506EC"/>
    <w:rsid w:val="00550735"/>
    <w:rsid w:val="0055081D"/>
    <w:rsid w:val="0055082B"/>
    <w:rsid w:val="005509C1"/>
    <w:rsid w:val="00550A67"/>
    <w:rsid w:val="00550A88"/>
    <w:rsid w:val="00550AC5"/>
    <w:rsid w:val="00550AE7"/>
    <w:rsid w:val="00550BF4"/>
    <w:rsid w:val="00550C4B"/>
    <w:rsid w:val="00551013"/>
    <w:rsid w:val="0055109F"/>
    <w:rsid w:val="00551107"/>
    <w:rsid w:val="0055133C"/>
    <w:rsid w:val="005514EC"/>
    <w:rsid w:val="0055152D"/>
    <w:rsid w:val="0055159F"/>
    <w:rsid w:val="00551726"/>
    <w:rsid w:val="005517A0"/>
    <w:rsid w:val="0055196A"/>
    <w:rsid w:val="00551AE4"/>
    <w:rsid w:val="00551FFB"/>
    <w:rsid w:val="005520E4"/>
    <w:rsid w:val="00552263"/>
    <w:rsid w:val="00552321"/>
    <w:rsid w:val="005523BB"/>
    <w:rsid w:val="00552473"/>
    <w:rsid w:val="005525FB"/>
    <w:rsid w:val="005526D6"/>
    <w:rsid w:val="0055287A"/>
    <w:rsid w:val="00552B61"/>
    <w:rsid w:val="00552B7F"/>
    <w:rsid w:val="00552F9B"/>
    <w:rsid w:val="00553051"/>
    <w:rsid w:val="005532E0"/>
    <w:rsid w:val="005534EF"/>
    <w:rsid w:val="005534FC"/>
    <w:rsid w:val="005535EB"/>
    <w:rsid w:val="00553821"/>
    <w:rsid w:val="00553853"/>
    <w:rsid w:val="0055389B"/>
    <w:rsid w:val="00553B5D"/>
    <w:rsid w:val="00553BFD"/>
    <w:rsid w:val="00553C34"/>
    <w:rsid w:val="00553D22"/>
    <w:rsid w:val="00553D9D"/>
    <w:rsid w:val="00553DE7"/>
    <w:rsid w:val="00553EB3"/>
    <w:rsid w:val="00553FB8"/>
    <w:rsid w:val="00553FFB"/>
    <w:rsid w:val="005542B7"/>
    <w:rsid w:val="005544FB"/>
    <w:rsid w:val="0055464F"/>
    <w:rsid w:val="0055487C"/>
    <w:rsid w:val="005549DC"/>
    <w:rsid w:val="00554AC1"/>
    <w:rsid w:val="00554C4E"/>
    <w:rsid w:val="00554DFB"/>
    <w:rsid w:val="00554E2E"/>
    <w:rsid w:val="00554E90"/>
    <w:rsid w:val="0055506B"/>
    <w:rsid w:val="00555247"/>
    <w:rsid w:val="00555374"/>
    <w:rsid w:val="00555499"/>
    <w:rsid w:val="005555EA"/>
    <w:rsid w:val="00555798"/>
    <w:rsid w:val="0055589F"/>
    <w:rsid w:val="0055590B"/>
    <w:rsid w:val="005559E3"/>
    <w:rsid w:val="00555A4D"/>
    <w:rsid w:val="00555C74"/>
    <w:rsid w:val="00555CB7"/>
    <w:rsid w:val="00555CDD"/>
    <w:rsid w:val="00555F56"/>
    <w:rsid w:val="0055602F"/>
    <w:rsid w:val="00556347"/>
    <w:rsid w:val="0055636E"/>
    <w:rsid w:val="0055642E"/>
    <w:rsid w:val="00556973"/>
    <w:rsid w:val="005569F0"/>
    <w:rsid w:val="00556A23"/>
    <w:rsid w:val="00556A81"/>
    <w:rsid w:val="00556E07"/>
    <w:rsid w:val="00556E2C"/>
    <w:rsid w:val="00556FDD"/>
    <w:rsid w:val="005573BC"/>
    <w:rsid w:val="00557496"/>
    <w:rsid w:val="005574C9"/>
    <w:rsid w:val="00557570"/>
    <w:rsid w:val="00557A6F"/>
    <w:rsid w:val="00557CEE"/>
    <w:rsid w:val="005602AC"/>
    <w:rsid w:val="005602D7"/>
    <w:rsid w:val="005607D8"/>
    <w:rsid w:val="005607E2"/>
    <w:rsid w:val="00560977"/>
    <w:rsid w:val="00560A2C"/>
    <w:rsid w:val="00560B0E"/>
    <w:rsid w:val="00560B52"/>
    <w:rsid w:val="00560B67"/>
    <w:rsid w:val="00560D09"/>
    <w:rsid w:val="00560DA4"/>
    <w:rsid w:val="00560E41"/>
    <w:rsid w:val="00560E71"/>
    <w:rsid w:val="00560F73"/>
    <w:rsid w:val="00560FF9"/>
    <w:rsid w:val="005610F6"/>
    <w:rsid w:val="0056146D"/>
    <w:rsid w:val="0056146F"/>
    <w:rsid w:val="00561564"/>
    <w:rsid w:val="005616BC"/>
    <w:rsid w:val="00561708"/>
    <w:rsid w:val="00561821"/>
    <w:rsid w:val="0056189F"/>
    <w:rsid w:val="00561A06"/>
    <w:rsid w:val="00561AE0"/>
    <w:rsid w:val="00561C14"/>
    <w:rsid w:val="00561D48"/>
    <w:rsid w:val="00561E43"/>
    <w:rsid w:val="00561F7E"/>
    <w:rsid w:val="0056227F"/>
    <w:rsid w:val="005624AC"/>
    <w:rsid w:val="00562526"/>
    <w:rsid w:val="005627F5"/>
    <w:rsid w:val="005628B3"/>
    <w:rsid w:val="00562991"/>
    <w:rsid w:val="00562E3B"/>
    <w:rsid w:val="00562E5B"/>
    <w:rsid w:val="0056307F"/>
    <w:rsid w:val="0056325D"/>
    <w:rsid w:val="0056333E"/>
    <w:rsid w:val="005636BA"/>
    <w:rsid w:val="005639AE"/>
    <w:rsid w:val="005639B8"/>
    <w:rsid w:val="00563AE6"/>
    <w:rsid w:val="00563C5B"/>
    <w:rsid w:val="00563F78"/>
    <w:rsid w:val="00564381"/>
    <w:rsid w:val="00564645"/>
    <w:rsid w:val="005649B2"/>
    <w:rsid w:val="00564BB6"/>
    <w:rsid w:val="00564BF7"/>
    <w:rsid w:val="00564D7B"/>
    <w:rsid w:val="00564DC5"/>
    <w:rsid w:val="00564F0B"/>
    <w:rsid w:val="00565000"/>
    <w:rsid w:val="00565320"/>
    <w:rsid w:val="00565840"/>
    <w:rsid w:val="00565841"/>
    <w:rsid w:val="005658F2"/>
    <w:rsid w:val="00565A7D"/>
    <w:rsid w:val="00565BA9"/>
    <w:rsid w:val="00565CA7"/>
    <w:rsid w:val="00565D0C"/>
    <w:rsid w:val="00565D36"/>
    <w:rsid w:val="00565D51"/>
    <w:rsid w:val="00565E83"/>
    <w:rsid w:val="00565F47"/>
    <w:rsid w:val="005660D3"/>
    <w:rsid w:val="00566176"/>
    <w:rsid w:val="005663B7"/>
    <w:rsid w:val="00566698"/>
    <w:rsid w:val="0056682B"/>
    <w:rsid w:val="00566BAC"/>
    <w:rsid w:val="00566D67"/>
    <w:rsid w:val="00566D78"/>
    <w:rsid w:val="00567095"/>
    <w:rsid w:val="005670CD"/>
    <w:rsid w:val="00567212"/>
    <w:rsid w:val="0056726E"/>
    <w:rsid w:val="00567667"/>
    <w:rsid w:val="00567839"/>
    <w:rsid w:val="00567AB7"/>
    <w:rsid w:val="00567D0E"/>
    <w:rsid w:val="00567F2E"/>
    <w:rsid w:val="00570104"/>
    <w:rsid w:val="005701DD"/>
    <w:rsid w:val="005701EE"/>
    <w:rsid w:val="00570306"/>
    <w:rsid w:val="00570375"/>
    <w:rsid w:val="0057052B"/>
    <w:rsid w:val="00570659"/>
    <w:rsid w:val="005706CC"/>
    <w:rsid w:val="00570911"/>
    <w:rsid w:val="00570CB5"/>
    <w:rsid w:val="00570F2F"/>
    <w:rsid w:val="00570FEB"/>
    <w:rsid w:val="00571175"/>
    <w:rsid w:val="005711B5"/>
    <w:rsid w:val="0057123D"/>
    <w:rsid w:val="0057137A"/>
    <w:rsid w:val="0057149C"/>
    <w:rsid w:val="005716F0"/>
    <w:rsid w:val="00571AF5"/>
    <w:rsid w:val="00572103"/>
    <w:rsid w:val="005721AC"/>
    <w:rsid w:val="0057221E"/>
    <w:rsid w:val="005722F4"/>
    <w:rsid w:val="0057234B"/>
    <w:rsid w:val="005724A7"/>
    <w:rsid w:val="005726BE"/>
    <w:rsid w:val="00572743"/>
    <w:rsid w:val="00572874"/>
    <w:rsid w:val="00572CE7"/>
    <w:rsid w:val="00572E0B"/>
    <w:rsid w:val="00572E53"/>
    <w:rsid w:val="005730F5"/>
    <w:rsid w:val="00573336"/>
    <w:rsid w:val="00573A55"/>
    <w:rsid w:val="00573ADA"/>
    <w:rsid w:val="00573BEB"/>
    <w:rsid w:val="00573E71"/>
    <w:rsid w:val="005740DE"/>
    <w:rsid w:val="0057412D"/>
    <w:rsid w:val="005741FF"/>
    <w:rsid w:val="0057430E"/>
    <w:rsid w:val="0057443B"/>
    <w:rsid w:val="0057494E"/>
    <w:rsid w:val="00574A21"/>
    <w:rsid w:val="00574B07"/>
    <w:rsid w:val="00574BDB"/>
    <w:rsid w:val="00575115"/>
    <w:rsid w:val="00575188"/>
    <w:rsid w:val="0057522B"/>
    <w:rsid w:val="00575285"/>
    <w:rsid w:val="00575298"/>
    <w:rsid w:val="005754B4"/>
    <w:rsid w:val="005754E6"/>
    <w:rsid w:val="0057567A"/>
    <w:rsid w:val="0057578B"/>
    <w:rsid w:val="005759A4"/>
    <w:rsid w:val="00575AC5"/>
    <w:rsid w:val="00575B7A"/>
    <w:rsid w:val="00575CFF"/>
    <w:rsid w:val="00575E17"/>
    <w:rsid w:val="00575E7D"/>
    <w:rsid w:val="00575EA5"/>
    <w:rsid w:val="00576092"/>
    <w:rsid w:val="005763A2"/>
    <w:rsid w:val="005765DF"/>
    <w:rsid w:val="00576AC4"/>
    <w:rsid w:val="00576ACA"/>
    <w:rsid w:val="00576D28"/>
    <w:rsid w:val="00576DD9"/>
    <w:rsid w:val="00576FE2"/>
    <w:rsid w:val="00577089"/>
    <w:rsid w:val="00577238"/>
    <w:rsid w:val="005772E9"/>
    <w:rsid w:val="0057739B"/>
    <w:rsid w:val="005775D5"/>
    <w:rsid w:val="0057760C"/>
    <w:rsid w:val="00577610"/>
    <w:rsid w:val="0057771D"/>
    <w:rsid w:val="005779F3"/>
    <w:rsid w:val="00577D2D"/>
    <w:rsid w:val="00577EB5"/>
    <w:rsid w:val="0058034D"/>
    <w:rsid w:val="005804A6"/>
    <w:rsid w:val="0058084D"/>
    <w:rsid w:val="005808A3"/>
    <w:rsid w:val="005808AD"/>
    <w:rsid w:val="00580AB5"/>
    <w:rsid w:val="00580B01"/>
    <w:rsid w:val="00580B0C"/>
    <w:rsid w:val="00580BE9"/>
    <w:rsid w:val="00580C93"/>
    <w:rsid w:val="00580CFB"/>
    <w:rsid w:val="00580D0A"/>
    <w:rsid w:val="00580DDA"/>
    <w:rsid w:val="00580E3F"/>
    <w:rsid w:val="00580E42"/>
    <w:rsid w:val="00580E94"/>
    <w:rsid w:val="00581059"/>
    <w:rsid w:val="00581188"/>
    <w:rsid w:val="0058118A"/>
    <w:rsid w:val="005814AA"/>
    <w:rsid w:val="005817F3"/>
    <w:rsid w:val="00581833"/>
    <w:rsid w:val="00581AF3"/>
    <w:rsid w:val="00582046"/>
    <w:rsid w:val="0058207C"/>
    <w:rsid w:val="005821E5"/>
    <w:rsid w:val="0058228B"/>
    <w:rsid w:val="00582388"/>
    <w:rsid w:val="005823C6"/>
    <w:rsid w:val="005824D7"/>
    <w:rsid w:val="005826B2"/>
    <w:rsid w:val="00582866"/>
    <w:rsid w:val="00582888"/>
    <w:rsid w:val="00582A08"/>
    <w:rsid w:val="00582BED"/>
    <w:rsid w:val="00582ED1"/>
    <w:rsid w:val="00582F00"/>
    <w:rsid w:val="00582F05"/>
    <w:rsid w:val="00582F1A"/>
    <w:rsid w:val="00582F83"/>
    <w:rsid w:val="00582FAF"/>
    <w:rsid w:val="00582FBE"/>
    <w:rsid w:val="00582FF5"/>
    <w:rsid w:val="00583253"/>
    <w:rsid w:val="00583254"/>
    <w:rsid w:val="00583453"/>
    <w:rsid w:val="005835B2"/>
    <w:rsid w:val="00583685"/>
    <w:rsid w:val="0058383E"/>
    <w:rsid w:val="005838FC"/>
    <w:rsid w:val="00583AC5"/>
    <w:rsid w:val="00583BDA"/>
    <w:rsid w:val="00583CC4"/>
    <w:rsid w:val="00583D3C"/>
    <w:rsid w:val="00583E34"/>
    <w:rsid w:val="00583E66"/>
    <w:rsid w:val="005840CF"/>
    <w:rsid w:val="0058411B"/>
    <w:rsid w:val="005841DD"/>
    <w:rsid w:val="00584297"/>
    <w:rsid w:val="005842A3"/>
    <w:rsid w:val="0058464C"/>
    <w:rsid w:val="0058476E"/>
    <w:rsid w:val="005847E4"/>
    <w:rsid w:val="00584AD1"/>
    <w:rsid w:val="00584D35"/>
    <w:rsid w:val="00584D38"/>
    <w:rsid w:val="00584FB6"/>
    <w:rsid w:val="00585032"/>
    <w:rsid w:val="005852D4"/>
    <w:rsid w:val="00585561"/>
    <w:rsid w:val="00585587"/>
    <w:rsid w:val="0058558C"/>
    <w:rsid w:val="005856F3"/>
    <w:rsid w:val="005859FA"/>
    <w:rsid w:val="00585BAD"/>
    <w:rsid w:val="00585D02"/>
    <w:rsid w:val="00585DB4"/>
    <w:rsid w:val="00585DF7"/>
    <w:rsid w:val="00585F0C"/>
    <w:rsid w:val="00585FCC"/>
    <w:rsid w:val="005860B5"/>
    <w:rsid w:val="005860DD"/>
    <w:rsid w:val="005862D4"/>
    <w:rsid w:val="0058630B"/>
    <w:rsid w:val="0058638F"/>
    <w:rsid w:val="005863E3"/>
    <w:rsid w:val="00586466"/>
    <w:rsid w:val="0058653F"/>
    <w:rsid w:val="005865B8"/>
    <w:rsid w:val="00586715"/>
    <w:rsid w:val="00586831"/>
    <w:rsid w:val="005869D0"/>
    <w:rsid w:val="00586A17"/>
    <w:rsid w:val="00586D0A"/>
    <w:rsid w:val="005871EB"/>
    <w:rsid w:val="0058777F"/>
    <w:rsid w:val="00587856"/>
    <w:rsid w:val="00587935"/>
    <w:rsid w:val="005879C0"/>
    <w:rsid w:val="00587A4C"/>
    <w:rsid w:val="00587C01"/>
    <w:rsid w:val="00587C03"/>
    <w:rsid w:val="00587FC1"/>
    <w:rsid w:val="00590201"/>
    <w:rsid w:val="00590221"/>
    <w:rsid w:val="005905F5"/>
    <w:rsid w:val="005906A4"/>
    <w:rsid w:val="005906BD"/>
    <w:rsid w:val="00590A6C"/>
    <w:rsid w:val="00590B94"/>
    <w:rsid w:val="00590CB6"/>
    <w:rsid w:val="00590DCC"/>
    <w:rsid w:val="00590DD7"/>
    <w:rsid w:val="00590E61"/>
    <w:rsid w:val="00591167"/>
    <w:rsid w:val="005912DF"/>
    <w:rsid w:val="005914E9"/>
    <w:rsid w:val="0059162D"/>
    <w:rsid w:val="005917EC"/>
    <w:rsid w:val="00591841"/>
    <w:rsid w:val="00591852"/>
    <w:rsid w:val="00591B99"/>
    <w:rsid w:val="00591B9E"/>
    <w:rsid w:val="00591CEB"/>
    <w:rsid w:val="00591D42"/>
    <w:rsid w:val="00591DAC"/>
    <w:rsid w:val="00591FB1"/>
    <w:rsid w:val="005920FF"/>
    <w:rsid w:val="00592192"/>
    <w:rsid w:val="005925F2"/>
    <w:rsid w:val="00592697"/>
    <w:rsid w:val="00592880"/>
    <w:rsid w:val="00592AD7"/>
    <w:rsid w:val="00592B9B"/>
    <w:rsid w:val="00592E64"/>
    <w:rsid w:val="00592EAC"/>
    <w:rsid w:val="00592EE6"/>
    <w:rsid w:val="00592F63"/>
    <w:rsid w:val="00593317"/>
    <w:rsid w:val="00593383"/>
    <w:rsid w:val="00593516"/>
    <w:rsid w:val="0059358A"/>
    <w:rsid w:val="005936D9"/>
    <w:rsid w:val="00593855"/>
    <w:rsid w:val="0059386C"/>
    <w:rsid w:val="005939F2"/>
    <w:rsid w:val="00593E30"/>
    <w:rsid w:val="00593E33"/>
    <w:rsid w:val="005941AC"/>
    <w:rsid w:val="005942A2"/>
    <w:rsid w:val="005943C4"/>
    <w:rsid w:val="005943C9"/>
    <w:rsid w:val="005943E3"/>
    <w:rsid w:val="005943E6"/>
    <w:rsid w:val="0059462B"/>
    <w:rsid w:val="00594692"/>
    <w:rsid w:val="0059471C"/>
    <w:rsid w:val="00594804"/>
    <w:rsid w:val="0059484D"/>
    <w:rsid w:val="00594932"/>
    <w:rsid w:val="00594A92"/>
    <w:rsid w:val="00594B53"/>
    <w:rsid w:val="00594CC1"/>
    <w:rsid w:val="00595707"/>
    <w:rsid w:val="0059578E"/>
    <w:rsid w:val="0059596C"/>
    <w:rsid w:val="00595B78"/>
    <w:rsid w:val="00595D4E"/>
    <w:rsid w:val="00595EFC"/>
    <w:rsid w:val="005962BF"/>
    <w:rsid w:val="005965A1"/>
    <w:rsid w:val="0059682B"/>
    <w:rsid w:val="00596876"/>
    <w:rsid w:val="005968BE"/>
    <w:rsid w:val="005969AC"/>
    <w:rsid w:val="00596AF3"/>
    <w:rsid w:val="00596B7B"/>
    <w:rsid w:val="00596BC3"/>
    <w:rsid w:val="00596BF6"/>
    <w:rsid w:val="00596D40"/>
    <w:rsid w:val="00596DBA"/>
    <w:rsid w:val="00596DEC"/>
    <w:rsid w:val="00596F67"/>
    <w:rsid w:val="00596F9F"/>
    <w:rsid w:val="0059712D"/>
    <w:rsid w:val="00597387"/>
    <w:rsid w:val="005974E1"/>
    <w:rsid w:val="00597605"/>
    <w:rsid w:val="0059768A"/>
    <w:rsid w:val="005977D1"/>
    <w:rsid w:val="005977E7"/>
    <w:rsid w:val="00597931"/>
    <w:rsid w:val="00597BE3"/>
    <w:rsid w:val="00597C11"/>
    <w:rsid w:val="005A00B3"/>
    <w:rsid w:val="005A012D"/>
    <w:rsid w:val="005A01EE"/>
    <w:rsid w:val="005A03E4"/>
    <w:rsid w:val="005A05AC"/>
    <w:rsid w:val="005A0908"/>
    <w:rsid w:val="005A092A"/>
    <w:rsid w:val="005A0D65"/>
    <w:rsid w:val="005A0E21"/>
    <w:rsid w:val="005A1005"/>
    <w:rsid w:val="005A114B"/>
    <w:rsid w:val="005A11CF"/>
    <w:rsid w:val="005A1257"/>
    <w:rsid w:val="005A1529"/>
    <w:rsid w:val="005A170B"/>
    <w:rsid w:val="005A1716"/>
    <w:rsid w:val="005A1750"/>
    <w:rsid w:val="005A1874"/>
    <w:rsid w:val="005A19BB"/>
    <w:rsid w:val="005A1DAD"/>
    <w:rsid w:val="005A1EC9"/>
    <w:rsid w:val="005A1FF2"/>
    <w:rsid w:val="005A2396"/>
    <w:rsid w:val="005A23BF"/>
    <w:rsid w:val="005A256E"/>
    <w:rsid w:val="005A2775"/>
    <w:rsid w:val="005A2C00"/>
    <w:rsid w:val="005A2C0B"/>
    <w:rsid w:val="005A2C74"/>
    <w:rsid w:val="005A2FB8"/>
    <w:rsid w:val="005A3141"/>
    <w:rsid w:val="005A318C"/>
    <w:rsid w:val="005A340A"/>
    <w:rsid w:val="005A3572"/>
    <w:rsid w:val="005A3631"/>
    <w:rsid w:val="005A38D6"/>
    <w:rsid w:val="005A3D0D"/>
    <w:rsid w:val="005A3D28"/>
    <w:rsid w:val="005A403A"/>
    <w:rsid w:val="005A40A7"/>
    <w:rsid w:val="005A4110"/>
    <w:rsid w:val="005A4260"/>
    <w:rsid w:val="005A433F"/>
    <w:rsid w:val="005A43AD"/>
    <w:rsid w:val="005A44F2"/>
    <w:rsid w:val="005A46EE"/>
    <w:rsid w:val="005A4BB7"/>
    <w:rsid w:val="005A4DFE"/>
    <w:rsid w:val="005A4EE8"/>
    <w:rsid w:val="005A50F7"/>
    <w:rsid w:val="005A5104"/>
    <w:rsid w:val="005A514E"/>
    <w:rsid w:val="005A547F"/>
    <w:rsid w:val="005A550B"/>
    <w:rsid w:val="005A5530"/>
    <w:rsid w:val="005A5547"/>
    <w:rsid w:val="005A5553"/>
    <w:rsid w:val="005A57C4"/>
    <w:rsid w:val="005A5897"/>
    <w:rsid w:val="005A5A91"/>
    <w:rsid w:val="005A5B5C"/>
    <w:rsid w:val="005A5C12"/>
    <w:rsid w:val="005A60B9"/>
    <w:rsid w:val="005A616C"/>
    <w:rsid w:val="005A62A2"/>
    <w:rsid w:val="005A640A"/>
    <w:rsid w:val="005A64D9"/>
    <w:rsid w:val="005A64F8"/>
    <w:rsid w:val="005A65DF"/>
    <w:rsid w:val="005A65E4"/>
    <w:rsid w:val="005A6607"/>
    <w:rsid w:val="005A6610"/>
    <w:rsid w:val="005A68E9"/>
    <w:rsid w:val="005A6C5E"/>
    <w:rsid w:val="005A6C6F"/>
    <w:rsid w:val="005A6F21"/>
    <w:rsid w:val="005A6F31"/>
    <w:rsid w:val="005A739E"/>
    <w:rsid w:val="005A73F6"/>
    <w:rsid w:val="005A7447"/>
    <w:rsid w:val="005A75DB"/>
    <w:rsid w:val="005A7625"/>
    <w:rsid w:val="005A768E"/>
    <w:rsid w:val="005A76A7"/>
    <w:rsid w:val="005A78A7"/>
    <w:rsid w:val="005A7B21"/>
    <w:rsid w:val="005A7B61"/>
    <w:rsid w:val="005A7D2F"/>
    <w:rsid w:val="005A7E31"/>
    <w:rsid w:val="005A7EE3"/>
    <w:rsid w:val="005A7EE4"/>
    <w:rsid w:val="005B035D"/>
    <w:rsid w:val="005B05D0"/>
    <w:rsid w:val="005B062D"/>
    <w:rsid w:val="005B067E"/>
    <w:rsid w:val="005B06D4"/>
    <w:rsid w:val="005B07E3"/>
    <w:rsid w:val="005B0908"/>
    <w:rsid w:val="005B09C8"/>
    <w:rsid w:val="005B0B30"/>
    <w:rsid w:val="005B0C0B"/>
    <w:rsid w:val="005B0D47"/>
    <w:rsid w:val="005B0DC7"/>
    <w:rsid w:val="005B101D"/>
    <w:rsid w:val="005B13DC"/>
    <w:rsid w:val="005B13F0"/>
    <w:rsid w:val="005B146F"/>
    <w:rsid w:val="005B14C8"/>
    <w:rsid w:val="005B14E7"/>
    <w:rsid w:val="005B1524"/>
    <w:rsid w:val="005B1572"/>
    <w:rsid w:val="005B1619"/>
    <w:rsid w:val="005B166A"/>
    <w:rsid w:val="005B176A"/>
    <w:rsid w:val="005B1881"/>
    <w:rsid w:val="005B1AB5"/>
    <w:rsid w:val="005B1F3E"/>
    <w:rsid w:val="005B2382"/>
    <w:rsid w:val="005B29CE"/>
    <w:rsid w:val="005B2ACC"/>
    <w:rsid w:val="005B2B0C"/>
    <w:rsid w:val="005B2B4E"/>
    <w:rsid w:val="005B2E2F"/>
    <w:rsid w:val="005B2F67"/>
    <w:rsid w:val="005B2F70"/>
    <w:rsid w:val="005B3063"/>
    <w:rsid w:val="005B3101"/>
    <w:rsid w:val="005B336A"/>
    <w:rsid w:val="005B336D"/>
    <w:rsid w:val="005B345F"/>
    <w:rsid w:val="005B35AA"/>
    <w:rsid w:val="005B36B8"/>
    <w:rsid w:val="005B3739"/>
    <w:rsid w:val="005B3740"/>
    <w:rsid w:val="005B380B"/>
    <w:rsid w:val="005B396F"/>
    <w:rsid w:val="005B3AE5"/>
    <w:rsid w:val="005B3C56"/>
    <w:rsid w:val="005B3E8E"/>
    <w:rsid w:val="005B3F8E"/>
    <w:rsid w:val="005B4035"/>
    <w:rsid w:val="005B404B"/>
    <w:rsid w:val="005B408F"/>
    <w:rsid w:val="005B41DE"/>
    <w:rsid w:val="005B45C3"/>
    <w:rsid w:val="005B45D7"/>
    <w:rsid w:val="005B4770"/>
    <w:rsid w:val="005B49DE"/>
    <w:rsid w:val="005B4A66"/>
    <w:rsid w:val="005B4D7E"/>
    <w:rsid w:val="005B4DCE"/>
    <w:rsid w:val="005B4DDD"/>
    <w:rsid w:val="005B4F68"/>
    <w:rsid w:val="005B58B0"/>
    <w:rsid w:val="005B5A40"/>
    <w:rsid w:val="005B5AB0"/>
    <w:rsid w:val="005B5AF3"/>
    <w:rsid w:val="005B5B7A"/>
    <w:rsid w:val="005B5BD6"/>
    <w:rsid w:val="005B5CA2"/>
    <w:rsid w:val="005B5E94"/>
    <w:rsid w:val="005B5FCB"/>
    <w:rsid w:val="005B6612"/>
    <w:rsid w:val="005B6C14"/>
    <w:rsid w:val="005B6C2A"/>
    <w:rsid w:val="005B6D13"/>
    <w:rsid w:val="005B6DBD"/>
    <w:rsid w:val="005B6F4A"/>
    <w:rsid w:val="005B702B"/>
    <w:rsid w:val="005B727C"/>
    <w:rsid w:val="005B739B"/>
    <w:rsid w:val="005B76DC"/>
    <w:rsid w:val="005B7797"/>
    <w:rsid w:val="005B78FC"/>
    <w:rsid w:val="005B7AC1"/>
    <w:rsid w:val="005B7E74"/>
    <w:rsid w:val="005B7F79"/>
    <w:rsid w:val="005B7FAA"/>
    <w:rsid w:val="005B7FBF"/>
    <w:rsid w:val="005C00D5"/>
    <w:rsid w:val="005C00DB"/>
    <w:rsid w:val="005C01C0"/>
    <w:rsid w:val="005C0465"/>
    <w:rsid w:val="005C0541"/>
    <w:rsid w:val="005C06A3"/>
    <w:rsid w:val="005C093D"/>
    <w:rsid w:val="005C0CBE"/>
    <w:rsid w:val="005C1351"/>
    <w:rsid w:val="005C144A"/>
    <w:rsid w:val="005C146D"/>
    <w:rsid w:val="005C16E4"/>
    <w:rsid w:val="005C18F4"/>
    <w:rsid w:val="005C19C3"/>
    <w:rsid w:val="005C1C32"/>
    <w:rsid w:val="005C2142"/>
    <w:rsid w:val="005C245D"/>
    <w:rsid w:val="005C2471"/>
    <w:rsid w:val="005C26C0"/>
    <w:rsid w:val="005C2773"/>
    <w:rsid w:val="005C2809"/>
    <w:rsid w:val="005C2B50"/>
    <w:rsid w:val="005C2B7A"/>
    <w:rsid w:val="005C2C62"/>
    <w:rsid w:val="005C2C8F"/>
    <w:rsid w:val="005C2F4F"/>
    <w:rsid w:val="005C303E"/>
    <w:rsid w:val="005C3122"/>
    <w:rsid w:val="005C32B6"/>
    <w:rsid w:val="005C33EE"/>
    <w:rsid w:val="005C3478"/>
    <w:rsid w:val="005C34E7"/>
    <w:rsid w:val="005C3541"/>
    <w:rsid w:val="005C372E"/>
    <w:rsid w:val="005C39E6"/>
    <w:rsid w:val="005C3C2F"/>
    <w:rsid w:val="005C401D"/>
    <w:rsid w:val="005C40CF"/>
    <w:rsid w:val="005C4271"/>
    <w:rsid w:val="005C42F5"/>
    <w:rsid w:val="005C438B"/>
    <w:rsid w:val="005C43DD"/>
    <w:rsid w:val="005C44C1"/>
    <w:rsid w:val="005C4AB3"/>
    <w:rsid w:val="005C4E6F"/>
    <w:rsid w:val="005C509D"/>
    <w:rsid w:val="005C5105"/>
    <w:rsid w:val="005C51EF"/>
    <w:rsid w:val="005C56EF"/>
    <w:rsid w:val="005C581B"/>
    <w:rsid w:val="005C582B"/>
    <w:rsid w:val="005C5931"/>
    <w:rsid w:val="005C5942"/>
    <w:rsid w:val="005C5998"/>
    <w:rsid w:val="005C5A52"/>
    <w:rsid w:val="005C5AD7"/>
    <w:rsid w:val="005C5C32"/>
    <w:rsid w:val="005C5E45"/>
    <w:rsid w:val="005C5F73"/>
    <w:rsid w:val="005C5FA4"/>
    <w:rsid w:val="005C6006"/>
    <w:rsid w:val="005C6261"/>
    <w:rsid w:val="005C6439"/>
    <w:rsid w:val="005C64E2"/>
    <w:rsid w:val="005C64E8"/>
    <w:rsid w:val="005C64E9"/>
    <w:rsid w:val="005C6548"/>
    <w:rsid w:val="005C654E"/>
    <w:rsid w:val="005C6575"/>
    <w:rsid w:val="005C66FA"/>
    <w:rsid w:val="005C679A"/>
    <w:rsid w:val="005C6A35"/>
    <w:rsid w:val="005C6AD5"/>
    <w:rsid w:val="005C6B8D"/>
    <w:rsid w:val="005C7239"/>
    <w:rsid w:val="005C73D7"/>
    <w:rsid w:val="005C7658"/>
    <w:rsid w:val="005C76AD"/>
    <w:rsid w:val="005C7732"/>
    <w:rsid w:val="005C775F"/>
    <w:rsid w:val="005C789A"/>
    <w:rsid w:val="005C79CB"/>
    <w:rsid w:val="005C7AD6"/>
    <w:rsid w:val="005C7D98"/>
    <w:rsid w:val="005C7E99"/>
    <w:rsid w:val="005D0137"/>
    <w:rsid w:val="005D04B9"/>
    <w:rsid w:val="005D0672"/>
    <w:rsid w:val="005D078A"/>
    <w:rsid w:val="005D0955"/>
    <w:rsid w:val="005D09E2"/>
    <w:rsid w:val="005D09E6"/>
    <w:rsid w:val="005D0AC2"/>
    <w:rsid w:val="005D0CCD"/>
    <w:rsid w:val="005D0F2F"/>
    <w:rsid w:val="005D0F73"/>
    <w:rsid w:val="005D1096"/>
    <w:rsid w:val="005D1135"/>
    <w:rsid w:val="005D1395"/>
    <w:rsid w:val="005D13F8"/>
    <w:rsid w:val="005D15DD"/>
    <w:rsid w:val="005D1656"/>
    <w:rsid w:val="005D1CDD"/>
    <w:rsid w:val="005D1D5C"/>
    <w:rsid w:val="005D1E2E"/>
    <w:rsid w:val="005D1EDE"/>
    <w:rsid w:val="005D1FCB"/>
    <w:rsid w:val="005D226D"/>
    <w:rsid w:val="005D2272"/>
    <w:rsid w:val="005D229B"/>
    <w:rsid w:val="005D2563"/>
    <w:rsid w:val="005D2584"/>
    <w:rsid w:val="005D286F"/>
    <w:rsid w:val="005D2B81"/>
    <w:rsid w:val="005D2C0F"/>
    <w:rsid w:val="005D2D56"/>
    <w:rsid w:val="005D302D"/>
    <w:rsid w:val="005D32B7"/>
    <w:rsid w:val="005D3363"/>
    <w:rsid w:val="005D3407"/>
    <w:rsid w:val="005D3624"/>
    <w:rsid w:val="005D372C"/>
    <w:rsid w:val="005D38BD"/>
    <w:rsid w:val="005D3917"/>
    <w:rsid w:val="005D3A9E"/>
    <w:rsid w:val="005D3B53"/>
    <w:rsid w:val="005D3C92"/>
    <w:rsid w:val="005D3CA7"/>
    <w:rsid w:val="005D421A"/>
    <w:rsid w:val="005D424C"/>
    <w:rsid w:val="005D4545"/>
    <w:rsid w:val="005D4631"/>
    <w:rsid w:val="005D463B"/>
    <w:rsid w:val="005D48D6"/>
    <w:rsid w:val="005D48F5"/>
    <w:rsid w:val="005D493A"/>
    <w:rsid w:val="005D4943"/>
    <w:rsid w:val="005D4944"/>
    <w:rsid w:val="005D4A46"/>
    <w:rsid w:val="005D4AE2"/>
    <w:rsid w:val="005D50B0"/>
    <w:rsid w:val="005D50E6"/>
    <w:rsid w:val="005D5202"/>
    <w:rsid w:val="005D5215"/>
    <w:rsid w:val="005D52E6"/>
    <w:rsid w:val="005D530B"/>
    <w:rsid w:val="005D53DA"/>
    <w:rsid w:val="005D5643"/>
    <w:rsid w:val="005D583C"/>
    <w:rsid w:val="005D59DF"/>
    <w:rsid w:val="005D5A14"/>
    <w:rsid w:val="005D5A38"/>
    <w:rsid w:val="005D5A3D"/>
    <w:rsid w:val="005D5A7B"/>
    <w:rsid w:val="005D5D63"/>
    <w:rsid w:val="005D5DA2"/>
    <w:rsid w:val="005D60BF"/>
    <w:rsid w:val="005D6321"/>
    <w:rsid w:val="005D639F"/>
    <w:rsid w:val="005D64E2"/>
    <w:rsid w:val="005D6602"/>
    <w:rsid w:val="005D6751"/>
    <w:rsid w:val="005D6810"/>
    <w:rsid w:val="005D69B4"/>
    <w:rsid w:val="005D6D99"/>
    <w:rsid w:val="005D6F99"/>
    <w:rsid w:val="005D7294"/>
    <w:rsid w:val="005D7308"/>
    <w:rsid w:val="005D74BF"/>
    <w:rsid w:val="005D75E5"/>
    <w:rsid w:val="005D7701"/>
    <w:rsid w:val="005D7D34"/>
    <w:rsid w:val="005D7D75"/>
    <w:rsid w:val="005E0047"/>
    <w:rsid w:val="005E022F"/>
    <w:rsid w:val="005E0502"/>
    <w:rsid w:val="005E0515"/>
    <w:rsid w:val="005E0517"/>
    <w:rsid w:val="005E0C7B"/>
    <w:rsid w:val="005E10B1"/>
    <w:rsid w:val="005E119E"/>
    <w:rsid w:val="005E1259"/>
    <w:rsid w:val="005E1285"/>
    <w:rsid w:val="005E16DA"/>
    <w:rsid w:val="005E171D"/>
    <w:rsid w:val="005E1843"/>
    <w:rsid w:val="005E18B2"/>
    <w:rsid w:val="005E18CB"/>
    <w:rsid w:val="005E190E"/>
    <w:rsid w:val="005E19BA"/>
    <w:rsid w:val="005E19CD"/>
    <w:rsid w:val="005E19E8"/>
    <w:rsid w:val="005E1A63"/>
    <w:rsid w:val="005E1B20"/>
    <w:rsid w:val="005E1B88"/>
    <w:rsid w:val="005E1C82"/>
    <w:rsid w:val="005E1E3F"/>
    <w:rsid w:val="005E1E62"/>
    <w:rsid w:val="005E2176"/>
    <w:rsid w:val="005E2381"/>
    <w:rsid w:val="005E23EE"/>
    <w:rsid w:val="005E255F"/>
    <w:rsid w:val="005E285D"/>
    <w:rsid w:val="005E28AD"/>
    <w:rsid w:val="005E293B"/>
    <w:rsid w:val="005E2941"/>
    <w:rsid w:val="005E2AAA"/>
    <w:rsid w:val="005E2B76"/>
    <w:rsid w:val="005E2CE0"/>
    <w:rsid w:val="005E2D43"/>
    <w:rsid w:val="005E2DF5"/>
    <w:rsid w:val="005E2E61"/>
    <w:rsid w:val="005E2EC0"/>
    <w:rsid w:val="005E2FC0"/>
    <w:rsid w:val="005E3056"/>
    <w:rsid w:val="005E311D"/>
    <w:rsid w:val="005E33CE"/>
    <w:rsid w:val="005E3596"/>
    <w:rsid w:val="005E3937"/>
    <w:rsid w:val="005E3A19"/>
    <w:rsid w:val="005E3A1C"/>
    <w:rsid w:val="005E3ABE"/>
    <w:rsid w:val="005E3F8C"/>
    <w:rsid w:val="005E4195"/>
    <w:rsid w:val="005E48F8"/>
    <w:rsid w:val="005E49D6"/>
    <w:rsid w:val="005E49FE"/>
    <w:rsid w:val="005E4C6F"/>
    <w:rsid w:val="005E4D63"/>
    <w:rsid w:val="005E4D84"/>
    <w:rsid w:val="005E5087"/>
    <w:rsid w:val="005E5122"/>
    <w:rsid w:val="005E5347"/>
    <w:rsid w:val="005E5467"/>
    <w:rsid w:val="005E558D"/>
    <w:rsid w:val="005E58F8"/>
    <w:rsid w:val="005E597D"/>
    <w:rsid w:val="005E5E9B"/>
    <w:rsid w:val="005E5EB4"/>
    <w:rsid w:val="005E5F60"/>
    <w:rsid w:val="005E67CB"/>
    <w:rsid w:val="005E69C5"/>
    <w:rsid w:val="005E69FD"/>
    <w:rsid w:val="005E6AE6"/>
    <w:rsid w:val="005E6DE4"/>
    <w:rsid w:val="005E6EB7"/>
    <w:rsid w:val="005E7163"/>
    <w:rsid w:val="005E72B7"/>
    <w:rsid w:val="005E7419"/>
    <w:rsid w:val="005E74AB"/>
    <w:rsid w:val="005E74CD"/>
    <w:rsid w:val="005E77B1"/>
    <w:rsid w:val="005E7AAA"/>
    <w:rsid w:val="005E7DCB"/>
    <w:rsid w:val="005E7EC7"/>
    <w:rsid w:val="005E7F2F"/>
    <w:rsid w:val="005F0203"/>
    <w:rsid w:val="005F0292"/>
    <w:rsid w:val="005F030C"/>
    <w:rsid w:val="005F083B"/>
    <w:rsid w:val="005F0843"/>
    <w:rsid w:val="005F0926"/>
    <w:rsid w:val="005F0A5E"/>
    <w:rsid w:val="005F0AC2"/>
    <w:rsid w:val="005F0C2E"/>
    <w:rsid w:val="005F0D0F"/>
    <w:rsid w:val="005F0DCF"/>
    <w:rsid w:val="005F0ED2"/>
    <w:rsid w:val="005F12FA"/>
    <w:rsid w:val="005F13F3"/>
    <w:rsid w:val="005F1430"/>
    <w:rsid w:val="005F1597"/>
    <w:rsid w:val="005F17CE"/>
    <w:rsid w:val="005F1893"/>
    <w:rsid w:val="005F1A88"/>
    <w:rsid w:val="005F1AFA"/>
    <w:rsid w:val="005F1B30"/>
    <w:rsid w:val="005F1E88"/>
    <w:rsid w:val="005F1FC2"/>
    <w:rsid w:val="005F23A1"/>
    <w:rsid w:val="005F26D0"/>
    <w:rsid w:val="005F282B"/>
    <w:rsid w:val="005F29EA"/>
    <w:rsid w:val="005F2AA2"/>
    <w:rsid w:val="005F2AA4"/>
    <w:rsid w:val="005F2B44"/>
    <w:rsid w:val="005F2FEB"/>
    <w:rsid w:val="005F3050"/>
    <w:rsid w:val="005F30E6"/>
    <w:rsid w:val="005F3126"/>
    <w:rsid w:val="005F34F3"/>
    <w:rsid w:val="005F3546"/>
    <w:rsid w:val="005F357F"/>
    <w:rsid w:val="005F3629"/>
    <w:rsid w:val="005F37E0"/>
    <w:rsid w:val="005F3A2D"/>
    <w:rsid w:val="005F3D4A"/>
    <w:rsid w:val="005F3DC0"/>
    <w:rsid w:val="005F3F73"/>
    <w:rsid w:val="005F3F76"/>
    <w:rsid w:val="005F3FE0"/>
    <w:rsid w:val="005F4082"/>
    <w:rsid w:val="005F40DB"/>
    <w:rsid w:val="005F431E"/>
    <w:rsid w:val="005F44CE"/>
    <w:rsid w:val="005F456A"/>
    <w:rsid w:val="005F4610"/>
    <w:rsid w:val="005F46C9"/>
    <w:rsid w:val="005F487B"/>
    <w:rsid w:val="005F49E3"/>
    <w:rsid w:val="005F4A1C"/>
    <w:rsid w:val="005F4B8A"/>
    <w:rsid w:val="005F4DF6"/>
    <w:rsid w:val="005F4F69"/>
    <w:rsid w:val="005F507E"/>
    <w:rsid w:val="005F5179"/>
    <w:rsid w:val="005F531C"/>
    <w:rsid w:val="005F534F"/>
    <w:rsid w:val="005F5470"/>
    <w:rsid w:val="005F5585"/>
    <w:rsid w:val="005F55FA"/>
    <w:rsid w:val="005F55FC"/>
    <w:rsid w:val="005F568E"/>
    <w:rsid w:val="005F586A"/>
    <w:rsid w:val="005F5B62"/>
    <w:rsid w:val="005F5BE8"/>
    <w:rsid w:val="005F5D39"/>
    <w:rsid w:val="005F5DBD"/>
    <w:rsid w:val="005F5DC2"/>
    <w:rsid w:val="005F5EE1"/>
    <w:rsid w:val="005F5FCF"/>
    <w:rsid w:val="005F6093"/>
    <w:rsid w:val="005F60F7"/>
    <w:rsid w:val="005F63DC"/>
    <w:rsid w:val="005F65D7"/>
    <w:rsid w:val="005F6720"/>
    <w:rsid w:val="005F684A"/>
    <w:rsid w:val="005F68A8"/>
    <w:rsid w:val="005F6AEE"/>
    <w:rsid w:val="005F6B1B"/>
    <w:rsid w:val="005F6BDF"/>
    <w:rsid w:val="005F6E78"/>
    <w:rsid w:val="005F6EC8"/>
    <w:rsid w:val="005F6FF6"/>
    <w:rsid w:val="005F703C"/>
    <w:rsid w:val="005F703D"/>
    <w:rsid w:val="005F7080"/>
    <w:rsid w:val="005F70AB"/>
    <w:rsid w:val="005F7264"/>
    <w:rsid w:val="005F738F"/>
    <w:rsid w:val="005F74A2"/>
    <w:rsid w:val="005F74FD"/>
    <w:rsid w:val="005F78C4"/>
    <w:rsid w:val="005F797F"/>
    <w:rsid w:val="005F7B7C"/>
    <w:rsid w:val="005F7CB5"/>
    <w:rsid w:val="005F7CB9"/>
    <w:rsid w:val="005F7D49"/>
    <w:rsid w:val="005F7ECD"/>
    <w:rsid w:val="00600026"/>
    <w:rsid w:val="00600146"/>
    <w:rsid w:val="0060039B"/>
    <w:rsid w:val="006004D2"/>
    <w:rsid w:val="006007AF"/>
    <w:rsid w:val="006008ED"/>
    <w:rsid w:val="00600E5B"/>
    <w:rsid w:val="00601002"/>
    <w:rsid w:val="0060107F"/>
    <w:rsid w:val="00601271"/>
    <w:rsid w:val="006013C5"/>
    <w:rsid w:val="0060150A"/>
    <w:rsid w:val="00601616"/>
    <w:rsid w:val="0060167F"/>
    <w:rsid w:val="006016ED"/>
    <w:rsid w:val="00601795"/>
    <w:rsid w:val="006017EE"/>
    <w:rsid w:val="00601A4C"/>
    <w:rsid w:val="00601A86"/>
    <w:rsid w:val="00601C7D"/>
    <w:rsid w:val="00601E42"/>
    <w:rsid w:val="00602075"/>
    <w:rsid w:val="006021D2"/>
    <w:rsid w:val="00602D45"/>
    <w:rsid w:val="006030AA"/>
    <w:rsid w:val="006030B7"/>
    <w:rsid w:val="00603195"/>
    <w:rsid w:val="006031D2"/>
    <w:rsid w:val="00603375"/>
    <w:rsid w:val="0060378A"/>
    <w:rsid w:val="006038A9"/>
    <w:rsid w:val="00603911"/>
    <w:rsid w:val="0060393E"/>
    <w:rsid w:val="00603E20"/>
    <w:rsid w:val="00603F50"/>
    <w:rsid w:val="00603F71"/>
    <w:rsid w:val="00603F98"/>
    <w:rsid w:val="00603FCC"/>
    <w:rsid w:val="006040A2"/>
    <w:rsid w:val="00604355"/>
    <w:rsid w:val="0060487E"/>
    <w:rsid w:val="00604903"/>
    <w:rsid w:val="00604B1A"/>
    <w:rsid w:val="00604C2E"/>
    <w:rsid w:val="00604FFC"/>
    <w:rsid w:val="006050FB"/>
    <w:rsid w:val="006051B6"/>
    <w:rsid w:val="00605332"/>
    <w:rsid w:val="006054CA"/>
    <w:rsid w:val="006055FA"/>
    <w:rsid w:val="00605644"/>
    <w:rsid w:val="006056A7"/>
    <w:rsid w:val="00605920"/>
    <w:rsid w:val="00605C6A"/>
    <w:rsid w:val="00605DAD"/>
    <w:rsid w:val="00605E90"/>
    <w:rsid w:val="00605F02"/>
    <w:rsid w:val="00605F7F"/>
    <w:rsid w:val="00605F9D"/>
    <w:rsid w:val="00605FE3"/>
    <w:rsid w:val="0060609C"/>
    <w:rsid w:val="006060AC"/>
    <w:rsid w:val="006060E6"/>
    <w:rsid w:val="00606495"/>
    <w:rsid w:val="006065F6"/>
    <w:rsid w:val="006067ED"/>
    <w:rsid w:val="006069DC"/>
    <w:rsid w:val="006069F2"/>
    <w:rsid w:val="00606AC7"/>
    <w:rsid w:val="00606B61"/>
    <w:rsid w:val="00606BC5"/>
    <w:rsid w:val="00606DEB"/>
    <w:rsid w:val="00606E36"/>
    <w:rsid w:val="00606F02"/>
    <w:rsid w:val="00606FEF"/>
    <w:rsid w:val="006070C7"/>
    <w:rsid w:val="00607147"/>
    <w:rsid w:val="00607171"/>
    <w:rsid w:val="006071F8"/>
    <w:rsid w:val="0060755B"/>
    <w:rsid w:val="0060756F"/>
    <w:rsid w:val="006076B8"/>
    <w:rsid w:val="006078D3"/>
    <w:rsid w:val="00607A1C"/>
    <w:rsid w:val="00607B78"/>
    <w:rsid w:val="00607E21"/>
    <w:rsid w:val="00607EE1"/>
    <w:rsid w:val="00607EEB"/>
    <w:rsid w:val="00607F74"/>
    <w:rsid w:val="00607FE6"/>
    <w:rsid w:val="00610593"/>
    <w:rsid w:val="006105CA"/>
    <w:rsid w:val="006105F1"/>
    <w:rsid w:val="00610629"/>
    <w:rsid w:val="00610841"/>
    <w:rsid w:val="006108D3"/>
    <w:rsid w:val="00610E00"/>
    <w:rsid w:val="00610E26"/>
    <w:rsid w:val="00610E6B"/>
    <w:rsid w:val="00610F05"/>
    <w:rsid w:val="00610F15"/>
    <w:rsid w:val="00611056"/>
    <w:rsid w:val="00611075"/>
    <w:rsid w:val="006112E7"/>
    <w:rsid w:val="00611454"/>
    <w:rsid w:val="00611892"/>
    <w:rsid w:val="006118D0"/>
    <w:rsid w:val="00611BB2"/>
    <w:rsid w:val="00611D9E"/>
    <w:rsid w:val="00612041"/>
    <w:rsid w:val="0061255B"/>
    <w:rsid w:val="006127FC"/>
    <w:rsid w:val="006128FA"/>
    <w:rsid w:val="00612A1C"/>
    <w:rsid w:val="00612C00"/>
    <w:rsid w:val="00612D57"/>
    <w:rsid w:val="00612EEC"/>
    <w:rsid w:val="00613261"/>
    <w:rsid w:val="006132B0"/>
    <w:rsid w:val="006133F7"/>
    <w:rsid w:val="0061358D"/>
    <w:rsid w:val="00613723"/>
    <w:rsid w:val="006137A7"/>
    <w:rsid w:val="00613825"/>
    <w:rsid w:val="00613B8A"/>
    <w:rsid w:val="00613C46"/>
    <w:rsid w:val="00613C7D"/>
    <w:rsid w:val="00613C98"/>
    <w:rsid w:val="00613D39"/>
    <w:rsid w:val="00613D8D"/>
    <w:rsid w:val="00613E18"/>
    <w:rsid w:val="00613FA6"/>
    <w:rsid w:val="00613FE2"/>
    <w:rsid w:val="0061412F"/>
    <w:rsid w:val="0061419C"/>
    <w:rsid w:val="0061419E"/>
    <w:rsid w:val="006146F6"/>
    <w:rsid w:val="006147B8"/>
    <w:rsid w:val="006149D3"/>
    <w:rsid w:val="00614B98"/>
    <w:rsid w:val="00614E2B"/>
    <w:rsid w:val="00614E49"/>
    <w:rsid w:val="00614E5B"/>
    <w:rsid w:val="00614FD0"/>
    <w:rsid w:val="00615039"/>
    <w:rsid w:val="006150B9"/>
    <w:rsid w:val="0061510D"/>
    <w:rsid w:val="00615159"/>
    <w:rsid w:val="006152A1"/>
    <w:rsid w:val="006153DD"/>
    <w:rsid w:val="006157CE"/>
    <w:rsid w:val="00615888"/>
    <w:rsid w:val="00615CE9"/>
    <w:rsid w:val="00615ED9"/>
    <w:rsid w:val="00616054"/>
    <w:rsid w:val="006160F6"/>
    <w:rsid w:val="00616212"/>
    <w:rsid w:val="0061630B"/>
    <w:rsid w:val="0061649E"/>
    <w:rsid w:val="00616957"/>
    <w:rsid w:val="0061695C"/>
    <w:rsid w:val="006169A4"/>
    <w:rsid w:val="00616A93"/>
    <w:rsid w:val="00616D3B"/>
    <w:rsid w:val="00616DB6"/>
    <w:rsid w:val="00616E20"/>
    <w:rsid w:val="00616E52"/>
    <w:rsid w:val="00616F15"/>
    <w:rsid w:val="00616F4E"/>
    <w:rsid w:val="00617182"/>
    <w:rsid w:val="006171C7"/>
    <w:rsid w:val="006176F4"/>
    <w:rsid w:val="0061773F"/>
    <w:rsid w:val="0061778A"/>
    <w:rsid w:val="006179D8"/>
    <w:rsid w:val="00617B3D"/>
    <w:rsid w:val="00617C7E"/>
    <w:rsid w:val="006201B7"/>
    <w:rsid w:val="006203DF"/>
    <w:rsid w:val="00620584"/>
    <w:rsid w:val="0062076E"/>
    <w:rsid w:val="006208F1"/>
    <w:rsid w:val="00620995"/>
    <w:rsid w:val="00620E0A"/>
    <w:rsid w:val="00620E25"/>
    <w:rsid w:val="00620E7A"/>
    <w:rsid w:val="00620EEA"/>
    <w:rsid w:val="00620F00"/>
    <w:rsid w:val="00620FBB"/>
    <w:rsid w:val="0062103D"/>
    <w:rsid w:val="0062125E"/>
    <w:rsid w:val="00621275"/>
    <w:rsid w:val="006213A7"/>
    <w:rsid w:val="00621459"/>
    <w:rsid w:val="00621582"/>
    <w:rsid w:val="0062165C"/>
    <w:rsid w:val="006216A2"/>
    <w:rsid w:val="00621A54"/>
    <w:rsid w:val="00621B3B"/>
    <w:rsid w:val="00621D05"/>
    <w:rsid w:val="00621D61"/>
    <w:rsid w:val="00621E45"/>
    <w:rsid w:val="00621EBB"/>
    <w:rsid w:val="00621F2C"/>
    <w:rsid w:val="00622098"/>
    <w:rsid w:val="00622199"/>
    <w:rsid w:val="0062221A"/>
    <w:rsid w:val="00622240"/>
    <w:rsid w:val="00622444"/>
    <w:rsid w:val="0062253D"/>
    <w:rsid w:val="00622593"/>
    <w:rsid w:val="00622676"/>
    <w:rsid w:val="006226A3"/>
    <w:rsid w:val="0062271E"/>
    <w:rsid w:val="0062278A"/>
    <w:rsid w:val="006229BD"/>
    <w:rsid w:val="00622A25"/>
    <w:rsid w:val="00622AAF"/>
    <w:rsid w:val="00622B17"/>
    <w:rsid w:val="00622B9E"/>
    <w:rsid w:val="00622C81"/>
    <w:rsid w:val="00622F43"/>
    <w:rsid w:val="00623135"/>
    <w:rsid w:val="006236CD"/>
    <w:rsid w:val="00623753"/>
    <w:rsid w:val="00623809"/>
    <w:rsid w:val="0062396D"/>
    <w:rsid w:val="006239F5"/>
    <w:rsid w:val="00623B12"/>
    <w:rsid w:val="00623BF7"/>
    <w:rsid w:val="00623CA3"/>
    <w:rsid w:val="00623DD1"/>
    <w:rsid w:val="00623E26"/>
    <w:rsid w:val="00623FBB"/>
    <w:rsid w:val="006240AD"/>
    <w:rsid w:val="006240BA"/>
    <w:rsid w:val="006243C5"/>
    <w:rsid w:val="006244F5"/>
    <w:rsid w:val="0062469E"/>
    <w:rsid w:val="006246CB"/>
    <w:rsid w:val="00624B90"/>
    <w:rsid w:val="00624E42"/>
    <w:rsid w:val="006250B1"/>
    <w:rsid w:val="0062514D"/>
    <w:rsid w:val="006252B7"/>
    <w:rsid w:val="00625318"/>
    <w:rsid w:val="00625319"/>
    <w:rsid w:val="0062533D"/>
    <w:rsid w:val="00625372"/>
    <w:rsid w:val="00625480"/>
    <w:rsid w:val="00625499"/>
    <w:rsid w:val="006254FD"/>
    <w:rsid w:val="006256C9"/>
    <w:rsid w:val="00625769"/>
    <w:rsid w:val="00625813"/>
    <w:rsid w:val="006258C2"/>
    <w:rsid w:val="00625983"/>
    <w:rsid w:val="006259F3"/>
    <w:rsid w:val="00625D1A"/>
    <w:rsid w:val="0062619A"/>
    <w:rsid w:val="006262A9"/>
    <w:rsid w:val="006262C9"/>
    <w:rsid w:val="006262E7"/>
    <w:rsid w:val="0062656C"/>
    <w:rsid w:val="0062660C"/>
    <w:rsid w:val="00626937"/>
    <w:rsid w:val="00626978"/>
    <w:rsid w:val="00626BEE"/>
    <w:rsid w:val="00626EDA"/>
    <w:rsid w:val="00626EFA"/>
    <w:rsid w:val="00627072"/>
    <w:rsid w:val="0062710E"/>
    <w:rsid w:val="00627111"/>
    <w:rsid w:val="006271A3"/>
    <w:rsid w:val="00627358"/>
    <w:rsid w:val="00627375"/>
    <w:rsid w:val="0062747D"/>
    <w:rsid w:val="006274B4"/>
    <w:rsid w:val="006275F1"/>
    <w:rsid w:val="00627793"/>
    <w:rsid w:val="0062790B"/>
    <w:rsid w:val="00627959"/>
    <w:rsid w:val="00627A29"/>
    <w:rsid w:val="00627A65"/>
    <w:rsid w:val="00627AD7"/>
    <w:rsid w:val="00627C6E"/>
    <w:rsid w:val="00627E30"/>
    <w:rsid w:val="00627F37"/>
    <w:rsid w:val="0063002E"/>
    <w:rsid w:val="0063040B"/>
    <w:rsid w:val="0063074E"/>
    <w:rsid w:val="006307B7"/>
    <w:rsid w:val="006307E3"/>
    <w:rsid w:val="00630B43"/>
    <w:rsid w:val="00630EBC"/>
    <w:rsid w:val="006313EE"/>
    <w:rsid w:val="00631525"/>
    <w:rsid w:val="00631850"/>
    <w:rsid w:val="00631B62"/>
    <w:rsid w:val="00631B92"/>
    <w:rsid w:val="00631BA9"/>
    <w:rsid w:val="00631BB9"/>
    <w:rsid w:val="00631BC0"/>
    <w:rsid w:val="00631CA4"/>
    <w:rsid w:val="00631ECA"/>
    <w:rsid w:val="00631F3C"/>
    <w:rsid w:val="00632214"/>
    <w:rsid w:val="0063261F"/>
    <w:rsid w:val="00632650"/>
    <w:rsid w:val="006327E2"/>
    <w:rsid w:val="006329ED"/>
    <w:rsid w:val="00632E08"/>
    <w:rsid w:val="00632EEC"/>
    <w:rsid w:val="00632F66"/>
    <w:rsid w:val="00633002"/>
    <w:rsid w:val="006331A2"/>
    <w:rsid w:val="006331D3"/>
    <w:rsid w:val="00633478"/>
    <w:rsid w:val="006335BF"/>
    <w:rsid w:val="006337A3"/>
    <w:rsid w:val="006337D7"/>
    <w:rsid w:val="00633861"/>
    <w:rsid w:val="00633883"/>
    <w:rsid w:val="00633B49"/>
    <w:rsid w:val="00633BA2"/>
    <w:rsid w:val="006341FB"/>
    <w:rsid w:val="00634240"/>
    <w:rsid w:val="00634280"/>
    <w:rsid w:val="00634333"/>
    <w:rsid w:val="0063437D"/>
    <w:rsid w:val="0063489F"/>
    <w:rsid w:val="006348CB"/>
    <w:rsid w:val="00634CB7"/>
    <w:rsid w:val="00634CD4"/>
    <w:rsid w:val="00634CFF"/>
    <w:rsid w:val="00634DE7"/>
    <w:rsid w:val="00634EEB"/>
    <w:rsid w:val="00634F71"/>
    <w:rsid w:val="00634FF4"/>
    <w:rsid w:val="0063519E"/>
    <w:rsid w:val="00635285"/>
    <w:rsid w:val="006358A5"/>
    <w:rsid w:val="00635935"/>
    <w:rsid w:val="006359DD"/>
    <w:rsid w:val="00635B37"/>
    <w:rsid w:val="00635B53"/>
    <w:rsid w:val="00635CDA"/>
    <w:rsid w:val="00635E67"/>
    <w:rsid w:val="00635F84"/>
    <w:rsid w:val="00635FBA"/>
    <w:rsid w:val="00635FD8"/>
    <w:rsid w:val="00636013"/>
    <w:rsid w:val="006360E8"/>
    <w:rsid w:val="00636367"/>
    <w:rsid w:val="006363AC"/>
    <w:rsid w:val="0063654E"/>
    <w:rsid w:val="00636681"/>
    <w:rsid w:val="00636774"/>
    <w:rsid w:val="0063678A"/>
    <w:rsid w:val="0063687E"/>
    <w:rsid w:val="00636A9D"/>
    <w:rsid w:val="00636BFC"/>
    <w:rsid w:val="00637031"/>
    <w:rsid w:val="006370B7"/>
    <w:rsid w:val="006371A7"/>
    <w:rsid w:val="00637314"/>
    <w:rsid w:val="0063732E"/>
    <w:rsid w:val="00637485"/>
    <w:rsid w:val="00637508"/>
    <w:rsid w:val="0063750F"/>
    <w:rsid w:val="006375A1"/>
    <w:rsid w:val="00637A8D"/>
    <w:rsid w:val="00637CE8"/>
    <w:rsid w:val="00640095"/>
    <w:rsid w:val="00640125"/>
    <w:rsid w:val="006406D7"/>
    <w:rsid w:val="0064080F"/>
    <w:rsid w:val="00640AA4"/>
    <w:rsid w:val="00640B66"/>
    <w:rsid w:val="00640C55"/>
    <w:rsid w:val="00640EE1"/>
    <w:rsid w:val="00641130"/>
    <w:rsid w:val="0064116A"/>
    <w:rsid w:val="00641333"/>
    <w:rsid w:val="006414C9"/>
    <w:rsid w:val="006415B0"/>
    <w:rsid w:val="006417B0"/>
    <w:rsid w:val="006417C2"/>
    <w:rsid w:val="006417D1"/>
    <w:rsid w:val="00641804"/>
    <w:rsid w:val="00641943"/>
    <w:rsid w:val="00641A59"/>
    <w:rsid w:val="00641B5E"/>
    <w:rsid w:val="00641DF4"/>
    <w:rsid w:val="0064214E"/>
    <w:rsid w:val="0064220F"/>
    <w:rsid w:val="0064221B"/>
    <w:rsid w:val="006422BB"/>
    <w:rsid w:val="006424EE"/>
    <w:rsid w:val="00642698"/>
    <w:rsid w:val="0064281C"/>
    <w:rsid w:val="006428AD"/>
    <w:rsid w:val="00642B92"/>
    <w:rsid w:val="00642C0D"/>
    <w:rsid w:val="00642C54"/>
    <w:rsid w:val="00642E17"/>
    <w:rsid w:val="00642E7C"/>
    <w:rsid w:val="00643097"/>
    <w:rsid w:val="00643145"/>
    <w:rsid w:val="006432DE"/>
    <w:rsid w:val="00643384"/>
    <w:rsid w:val="006433F9"/>
    <w:rsid w:val="0064340E"/>
    <w:rsid w:val="00643464"/>
    <w:rsid w:val="006434A9"/>
    <w:rsid w:val="00643596"/>
    <w:rsid w:val="00643691"/>
    <w:rsid w:val="006437DE"/>
    <w:rsid w:val="00643AF3"/>
    <w:rsid w:val="00643BAF"/>
    <w:rsid w:val="00643D0E"/>
    <w:rsid w:val="00643D91"/>
    <w:rsid w:val="0064452B"/>
    <w:rsid w:val="00644714"/>
    <w:rsid w:val="0064479F"/>
    <w:rsid w:val="00644885"/>
    <w:rsid w:val="00644ADB"/>
    <w:rsid w:val="00644CB4"/>
    <w:rsid w:val="00644D3A"/>
    <w:rsid w:val="00644D59"/>
    <w:rsid w:val="0064512D"/>
    <w:rsid w:val="00645434"/>
    <w:rsid w:val="00645555"/>
    <w:rsid w:val="0064569A"/>
    <w:rsid w:val="006457D0"/>
    <w:rsid w:val="0064581C"/>
    <w:rsid w:val="00645B69"/>
    <w:rsid w:val="00645B9E"/>
    <w:rsid w:val="00645C7A"/>
    <w:rsid w:val="00645E1D"/>
    <w:rsid w:val="00645E3F"/>
    <w:rsid w:val="006461D3"/>
    <w:rsid w:val="006461D4"/>
    <w:rsid w:val="0064628B"/>
    <w:rsid w:val="0064638A"/>
    <w:rsid w:val="006463C3"/>
    <w:rsid w:val="006464AF"/>
    <w:rsid w:val="0064656F"/>
    <w:rsid w:val="00646622"/>
    <w:rsid w:val="00646634"/>
    <w:rsid w:val="00646ABD"/>
    <w:rsid w:val="00646DF8"/>
    <w:rsid w:val="00646E81"/>
    <w:rsid w:val="00646F14"/>
    <w:rsid w:val="00646F62"/>
    <w:rsid w:val="006470A5"/>
    <w:rsid w:val="0064715A"/>
    <w:rsid w:val="0064750F"/>
    <w:rsid w:val="00647642"/>
    <w:rsid w:val="0064769C"/>
    <w:rsid w:val="00647837"/>
    <w:rsid w:val="00647849"/>
    <w:rsid w:val="00647A88"/>
    <w:rsid w:val="00647D39"/>
    <w:rsid w:val="00647D6D"/>
    <w:rsid w:val="00647D86"/>
    <w:rsid w:val="00647DB7"/>
    <w:rsid w:val="0065005D"/>
    <w:rsid w:val="00650060"/>
    <w:rsid w:val="00650145"/>
    <w:rsid w:val="006501A5"/>
    <w:rsid w:val="006501BB"/>
    <w:rsid w:val="006506DF"/>
    <w:rsid w:val="00650711"/>
    <w:rsid w:val="006507CC"/>
    <w:rsid w:val="00650885"/>
    <w:rsid w:val="0065091E"/>
    <w:rsid w:val="00650958"/>
    <w:rsid w:val="00650C3A"/>
    <w:rsid w:val="00650D48"/>
    <w:rsid w:val="00650D99"/>
    <w:rsid w:val="00650EB1"/>
    <w:rsid w:val="00650EC3"/>
    <w:rsid w:val="00650EEA"/>
    <w:rsid w:val="00650F7F"/>
    <w:rsid w:val="00650FE0"/>
    <w:rsid w:val="006511CF"/>
    <w:rsid w:val="00651385"/>
    <w:rsid w:val="006513C7"/>
    <w:rsid w:val="0065146F"/>
    <w:rsid w:val="006514B0"/>
    <w:rsid w:val="00651547"/>
    <w:rsid w:val="0065174D"/>
    <w:rsid w:val="0065198F"/>
    <w:rsid w:val="00651B19"/>
    <w:rsid w:val="00651C81"/>
    <w:rsid w:val="00651CD8"/>
    <w:rsid w:val="00651F00"/>
    <w:rsid w:val="00651F05"/>
    <w:rsid w:val="006521A8"/>
    <w:rsid w:val="006522B0"/>
    <w:rsid w:val="0065248D"/>
    <w:rsid w:val="006524F3"/>
    <w:rsid w:val="006524FB"/>
    <w:rsid w:val="0065250D"/>
    <w:rsid w:val="0065279C"/>
    <w:rsid w:val="006528B3"/>
    <w:rsid w:val="00652A0B"/>
    <w:rsid w:val="00652BAF"/>
    <w:rsid w:val="00652BC3"/>
    <w:rsid w:val="00652CF5"/>
    <w:rsid w:val="00652D03"/>
    <w:rsid w:val="00652D38"/>
    <w:rsid w:val="0065327F"/>
    <w:rsid w:val="006533B4"/>
    <w:rsid w:val="0065341E"/>
    <w:rsid w:val="00653608"/>
    <w:rsid w:val="0065367C"/>
    <w:rsid w:val="006538A0"/>
    <w:rsid w:val="0065399C"/>
    <w:rsid w:val="00653A4B"/>
    <w:rsid w:val="00653D51"/>
    <w:rsid w:val="00653D6A"/>
    <w:rsid w:val="00653DB5"/>
    <w:rsid w:val="00654012"/>
    <w:rsid w:val="006543A5"/>
    <w:rsid w:val="00654591"/>
    <w:rsid w:val="00654794"/>
    <w:rsid w:val="006547D8"/>
    <w:rsid w:val="006549C7"/>
    <w:rsid w:val="00654C0B"/>
    <w:rsid w:val="00654CD7"/>
    <w:rsid w:val="00654D1D"/>
    <w:rsid w:val="00654D6E"/>
    <w:rsid w:val="00654E36"/>
    <w:rsid w:val="00655083"/>
    <w:rsid w:val="0065509C"/>
    <w:rsid w:val="0065520E"/>
    <w:rsid w:val="0065530E"/>
    <w:rsid w:val="0065535D"/>
    <w:rsid w:val="00655387"/>
    <w:rsid w:val="00655464"/>
    <w:rsid w:val="006555D1"/>
    <w:rsid w:val="0065575B"/>
    <w:rsid w:val="00655B29"/>
    <w:rsid w:val="00655E1B"/>
    <w:rsid w:val="00655E78"/>
    <w:rsid w:val="00655E83"/>
    <w:rsid w:val="00655F8D"/>
    <w:rsid w:val="006564A6"/>
    <w:rsid w:val="0065684A"/>
    <w:rsid w:val="006568BF"/>
    <w:rsid w:val="00656932"/>
    <w:rsid w:val="00656D8D"/>
    <w:rsid w:val="00656E68"/>
    <w:rsid w:val="00656EDE"/>
    <w:rsid w:val="00656F38"/>
    <w:rsid w:val="00657220"/>
    <w:rsid w:val="00657257"/>
    <w:rsid w:val="00657333"/>
    <w:rsid w:val="00657347"/>
    <w:rsid w:val="0065773B"/>
    <w:rsid w:val="006577FC"/>
    <w:rsid w:val="00657913"/>
    <w:rsid w:val="00657977"/>
    <w:rsid w:val="00657BFD"/>
    <w:rsid w:val="00657C5F"/>
    <w:rsid w:val="00657CD3"/>
    <w:rsid w:val="00657D8F"/>
    <w:rsid w:val="00657EDE"/>
    <w:rsid w:val="0066001F"/>
    <w:rsid w:val="0066004B"/>
    <w:rsid w:val="0066012D"/>
    <w:rsid w:val="0066016C"/>
    <w:rsid w:val="0066030F"/>
    <w:rsid w:val="0066038E"/>
    <w:rsid w:val="00660506"/>
    <w:rsid w:val="00660A16"/>
    <w:rsid w:val="00660BDC"/>
    <w:rsid w:val="00660C31"/>
    <w:rsid w:val="00660C55"/>
    <w:rsid w:val="00660D31"/>
    <w:rsid w:val="00660D89"/>
    <w:rsid w:val="00660E6B"/>
    <w:rsid w:val="00661096"/>
    <w:rsid w:val="006612B7"/>
    <w:rsid w:val="0066132C"/>
    <w:rsid w:val="006613AF"/>
    <w:rsid w:val="006613C2"/>
    <w:rsid w:val="00661419"/>
    <w:rsid w:val="0066143F"/>
    <w:rsid w:val="00661CAC"/>
    <w:rsid w:val="0066216D"/>
    <w:rsid w:val="00662547"/>
    <w:rsid w:val="00662666"/>
    <w:rsid w:val="00662672"/>
    <w:rsid w:val="00662677"/>
    <w:rsid w:val="006627B6"/>
    <w:rsid w:val="00662921"/>
    <w:rsid w:val="00662A18"/>
    <w:rsid w:val="00662C31"/>
    <w:rsid w:val="00662CD2"/>
    <w:rsid w:val="00662DD0"/>
    <w:rsid w:val="00662E92"/>
    <w:rsid w:val="00662F63"/>
    <w:rsid w:val="00662F79"/>
    <w:rsid w:val="00663151"/>
    <w:rsid w:val="00663191"/>
    <w:rsid w:val="006631DE"/>
    <w:rsid w:val="0066325F"/>
    <w:rsid w:val="006632E7"/>
    <w:rsid w:val="0066331B"/>
    <w:rsid w:val="006635C5"/>
    <w:rsid w:val="006638EE"/>
    <w:rsid w:val="00663A1C"/>
    <w:rsid w:val="00663A48"/>
    <w:rsid w:val="00663ACD"/>
    <w:rsid w:val="00663B58"/>
    <w:rsid w:val="00663B7A"/>
    <w:rsid w:val="00664471"/>
    <w:rsid w:val="006644B0"/>
    <w:rsid w:val="00664551"/>
    <w:rsid w:val="00664752"/>
    <w:rsid w:val="006648EC"/>
    <w:rsid w:val="00664982"/>
    <w:rsid w:val="00664B5E"/>
    <w:rsid w:val="00664CEE"/>
    <w:rsid w:val="00664DA5"/>
    <w:rsid w:val="00664EBF"/>
    <w:rsid w:val="00664F8C"/>
    <w:rsid w:val="00664FDE"/>
    <w:rsid w:val="006650E1"/>
    <w:rsid w:val="00665234"/>
    <w:rsid w:val="006653FD"/>
    <w:rsid w:val="00665518"/>
    <w:rsid w:val="006658DF"/>
    <w:rsid w:val="006659C9"/>
    <w:rsid w:val="006659E2"/>
    <w:rsid w:val="006659E4"/>
    <w:rsid w:val="00665AFD"/>
    <w:rsid w:val="00665BAC"/>
    <w:rsid w:val="00665F41"/>
    <w:rsid w:val="00666119"/>
    <w:rsid w:val="0066617F"/>
    <w:rsid w:val="006663C8"/>
    <w:rsid w:val="006664CC"/>
    <w:rsid w:val="00666684"/>
    <w:rsid w:val="00666D69"/>
    <w:rsid w:val="00666E80"/>
    <w:rsid w:val="00666EAE"/>
    <w:rsid w:val="00666F54"/>
    <w:rsid w:val="0066706D"/>
    <w:rsid w:val="006671DF"/>
    <w:rsid w:val="0066734C"/>
    <w:rsid w:val="00667451"/>
    <w:rsid w:val="006674AF"/>
    <w:rsid w:val="006674D9"/>
    <w:rsid w:val="00667673"/>
    <w:rsid w:val="006679C2"/>
    <w:rsid w:val="00667A3C"/>
    <w:rsid w:val="00667B3A"/>
    <w:rsid w:val="00667E90"/>
    <w:rsid w:val="00667FC1"/>
    <w:rsid w:val="006700F8"/>
    <w:rsid w:val="00670413"/>
    <w:rsid w:val="0067066A"/>
    <w:rsid w:val="00670752"/>
    <w:rsid w:val="00670819"/>
    <w:rsid w:val="0067081D"/>
    <w:rsid w:val="00670889"/>
    <w:rsid w:val="0067090A"/>
    <w:rsid w:val="00670B1B"/>
    <w:rsid w:val="00670C20"/>
    <w:rsid w:val="00670DA2"/>
    <w:rsid w:val="00670E32"/>
    <w:rsid w:val="00670E6A"/>
    <w:rsid w:val="00670F1F"/>
    <w:rsid w:val="00671007"/>
    <w:rsid w:val="006711DC"/>
    <w:rsid w:val="00671323"/>
    <w:rsid w:val="006713DD"/>
    <w:rsid w:val="00671412"/>
    <w:rsid w:val="00671480"/>
    <w:rsid w:val="006715D5"/>
    <w:rsid w:val="006718C1"/>
    <w:rsid w:val="00671967"/>
    <w:rsid w:val="00671BDF"/>
    <w:rsid w:val="00671C54"/>
    <w:rsid w:val="00671C58"/>
    <w:rsid w:val="00671F30"/>
    <w:rsid w:val="0067221F"/>
    <w:rsid w:val="00672224"/>
    <w:rsid w:val="00672269"/>
    <w:rsid w:val="00672365"/>
    <w:rsid w:val="00672653"/>
    <w:rsid w:val="006726CB"/>
    <w:rsid w:val="00672705"/>
    <w:rsid w:val="006728E1"/>
    <w:rsid w:val="00672A05"/>
    <w:rsid w:val="00672A56"/>
    <w:rsid w:val="00672BA7"/>
    <w:rsid w:val="00672BE6"/>
    <w:rsid w:val="00672F6F"/>
    <w:rsid w:val="00672FE1"/>
    <w:rsid w:val="006731DC"/>
    <w:rsid w:val="00673301"/>
    <w:rsid w:val="00673426"/>
    <w:rsid w:val="00673527"/>
    <w:rsid w:val="006735BC"/>
    <w:rsid w:val="00673A50"/>
    <w:rsid w:val="00673ACD"/>
    <w:rsid w:val="00673B3D"/>
    <w:rsid w:val="00673EC0"/>
    <w:rsid w:val="0067405A"/>
    <w:rsid w:val="006740BB"/>
    <w:rsid w:val="006743B6"/>
    <w:rsid w:val="00674418"/>
    <w:rsid w:val="00674424"/>
    <w:rsid w:val="0067457E"/>
    <w:rsid w:val="006745C4"/>
    <w:rsid w:val="00674608"/>
    <w:rsid w:val="00674616"/>
    <w:rsid w:val="00674625"/>
    <w:rsid w:val="0067488A"/>
    <w:rsid w:val="0067490D"/>
    <w:rsid w:val="006749D2"/>
    <w:rsid w:val="00674BBC"/>
    <w:rsid w:val="00674BCC"/>
    <w:rsid w:val="00674F3A"/>
    <w:rsid w:val="006755D0"/>
    <w:rsid w:val="0067564F"/>
    <w:rsid w:val="0067582D"/>
    <w:rsid w:val="00675B0E"/>
    <w:rsid w:val="00675BB5"/>
    <w:rsid w:val="00675C2E"/>
    <w:rsid w:val="00675D83"/>
    <w:rsid w:val="00675E77"/>
    <w:rsid w:val="006764C4"/>
    <w:rsid w:val="006766AD"/>
    <w:rsid w:val="0067679F"/>
    <w:rsid w:val="006769EE"/>
    <w:rsid w:val="00676ABB"/>
    <w:rsid w:val="00676BA0"/>
    <w:rsid w:val="00676C77"/>
    <w:rsid w:val="00676D1D"/>
    <w:rsid w:val="00676E22"/>
    <w:rsid w:val="00677459"/>
    <w:rsid w:val="00677722"/>
    <w:rsid w:val="006778AF"/>
    <w:rsid w:val="006779AA"/>
    <w:rsid w:val="00677A12"/>
    <w:rsid w:val="00677BE6"/>
    <w:rsid w:val="00677C6A"/>
    <w:rsid w:val="00677DCF"/>
    <w:rsid w:val="00677ECA"/>
    <w:rsid w:val="00677F7C"/>
    <w:rsid w:val="00677FE6"/>
    <w:rsid w:val="006802D8"/>
    <w:rsid w:val="006805D2"/>
    <w:rsid w:val="0068077D"/>
    <w:rsid w:val="006809A2"/>
    <w:rsid w:val="00680A27"/>
    <w:rsid w:val="00680BB0"/>
    <w:rsid w:val="00680BC1"/>
    <w:rsid w:val="00680BD0"/>
    <w:rsid w:val="00680DE7"/>
    <w:rsid w:val="00680DEA"/>
    <w:rsid w:val="006810B5"/>
    <w:rsid w:val="0068111B"/>
    <w:rsid w:val="00681209"/>
    <w:rsid w:val="0068121E"/>
    <w:rsid w:val="0068123B"/>
    <w:rsid w:val="00681365"/>
    <w:rsid w:val="0068136E"/>
    <w:rsid w:val="0068137B"/>
    <w:rsid w:val="006814F3"/>
    <w:rsid w:val="00681546"/>
    <w:rsid w:val="0068197B"/>
    <w:rsid w:val="00681AD2"/>
    <w:rsid w:val="0068208C"/>
    <w:rsid w:val="00682213"/>
    <w:rsid w:val="006829A6"/>
    <w:rsid w:val="006829E8"/>
    <w:rsid w:val="006829EA"/>
    <w:rsid w:val="00682D58"/>
    <w:rsid w:val="00682D9F"/>
    <w:rsid w:val="00682DAE"/>
    <w:rsid w:val="00682DBC"/>
    <w:rsid w:val="00682DFD"/>
    <w:rsid w:val="006831D2"/>
    <w:rsid w:val="00683296"/>
    <w:rsid w:val="00683544"/>
    <w:rsid w:val="006835A5"/>
    <w:rsid w:val="006835CC"/>
    <w:rsid w:val="006836F0"/>
    <w:rsid w:val="00683872"/>
    <w:rsid w:val="006838E0"/>
    <w:rsid w:val="00683A45"/>
    <w:rsid w:val="00683AFB"/>
    <w:rsid w:val="00683D2B"/>
    <w:rsid w:val="00683DF8"/>
    <w:rsid w:val="00683E6F"/>
    <w:rsid w:val="00683F61"/>
    <w:rsid w:val="00684092"/>
    <w:rsid w:val="006843AB"/>
    <w:rsid w:val="006847E6"/>
    <w:rsid w:val="0068485E"/>
    <w:rsid w:val="00684940"/>
    <w:rsid w:val="006849E9"/>
    <w:rsid w:val="00684CAF"/>
    <w:rsid w:val="00684CC9"/>
    <w:rsid w:val="00684EB5"/>
    <w:rsid w:val="00684F7E"/>
    <w:rsid w:val="00684FFC"/>
    <w:rsid w:val="0068511D"/>
    <w:rsid w:val="00685282"/>
    <w:rsid w:val="006858F1"/>
    <w:rsid w:val="00685D42"/>
    <w:rsid w:val="00685D9A"/>
    <w:rsid w:val="00685DD7"/>
    <w:rsid w:val="00685FAA"/>
    <w:rsid w:val="0068615C"/>
    <w:rsid w:val="00686165"/>
    <w:rsid w:val="00686194"/>
    <w:rsid w:val="006861A5"/>
    <w:rsid w:val="006861B0"/>
    <w:rsid w:val="0068622B"/>
    <w:rsid w:val="00686330"/>
    <w:rsid w:val="006863B9"/>
    <w:rsid w:val="006865D1"/>
    <w:rsid w:val="006865EB"/>
    <w:rsid w:val="00686A8B"/>
    <w:rsid w:val="00686B21"/>
    <w:rsid w:val="00686B55"/>
    <w:rsid w:val="00686BAB"/>
    <w:rsid w:val="00686C36"/>
    <w:rsid w:val="00686EB3"/>
    <w:rsid w:val="00686F4E"/>
    <w:rsid w:val="00686FDB"/>
    <w:rsid w:val="00687017"/>
    <w:rsid w:val="006870DD"/>
    <w:rsid w:val="006871E1"/>
    <w:rsid w:val="00687377"/>
    <w:rsid w:val="006873EB"/>
    <w:rsid w:val="00687781"/>
    <w:rsid w:val="00687796"/>
    <w:rsid w:val="0068789C"/>
    <w:rsid w:val="006878C7"/>
    <w:rsid w:val="006878ED"/>
    <w:rsid w:val="00687926"/>
    <w:rsid w:val="00687B95"/>
    <w:rsid w:val="00687D74"/>
    <w:rsid w:val="00687E36"/>
    <w:rsid w:val="00687EAD"/>
    <w:rsid w:val="00687EAE"/>
    <w:rsid w:val="006900CE"/>
    <w:rsid w:val="006900E1"/>
    <w:rsid w:val="00690130"/>
    <w:rsid w:val="0069034C"/>
    <w:rsid w:val="006903FF"/>
    <w:rsid w:val="00690416"/>
    <w:rsid w:val="00690423"/>
    <w:rsid w:val="00690467"/>
    <w:rsid w:val="0069048F"/>
    <w:rsid w:val="00690855"/>
    <w:rsid w:val="00690961"/>
    <w:rsid w:val="00690C84"/>
    <w:rsid w:val="00690EDB"/>
    <w:rsid w:val="00690F82"/>
    <w:rsid w:val="00691257"/>
    <w:rsid w:val="00691342"/>
    <w:rsid w:val="00691366"/>
    <w:rsid w:val="0069139D"/>
    <w:rsid w:val="0069156D"/>
    <w:rsid w:val="00691657"/>
    <w:rsid w:val="006917DD"/>
    <w:rsid w:val="006918BC"/>
    <w:rsid w:val="00691CBC"/>
    <w:rsid w:val="00691D94"/>
    <w:rsid w:val="00691E13"/>
    <w:rsid w:val="00691E2F"/>
    <w:rsid w:val="00691F24"/>
    <w:rsid w:val="00691F83"/>
    <w:rsid w:val="00691F98"/>
    <w:rsid w:val="00692006"/>
    <w:rsid w:val="0069201D"/>
    <w:rsid w:val="00692037"/>
    <w:rsid w:val="0069223F"/>
    <w:rsid w:val="00692329"/>
    <w:rsid w:val="0069235A"/>
    <w:rsid w:val="00692397"/>
    <w:rsid w:val="00692470"/>
    <w:rsid w:val="00692A0E"/>
    <w:rsid w:val="006930DF"/>
    <w:rsid w:val="0069316E"/>
    <w:rsid w:val="0069317E"/>
    <w:rsid w:val="00693329"/>
    <w:rsid w:val="006934C6"/>
    <w:rsid w:val="00693682"/>
    <w:rsid w:val="00693718"/>
    <w:rsid w:val="0069381D"/>
    <w:rsid w:val="00693887"/>
    <w:rsid w:val="00693955"/>
    <w:rsid w:val="00693986"/>
    <w:rsid w:val="006939AE"/>
    <w:rsid w:val="00693A95"/>
    <w:rsid w:val="00693AD6"/>
    <w:rsid w:val="00693E1D"/>
    <w:rsid w:val="00693F6E"/>
    <w:rsid w:val="00693FA6"/>
    <w:rsid w:val="00693FC9"/>
    <w:rsid w:val="00694117"/>
    <w:rsid w:val="00694183"/>
    <w:rsid w:val="0069437E"/>
    <w:rsid w:val="006943D0"/>
    <w:rsid w:val="0069453C"/>
    <w:rsid w:val="0069473E"/>
    <w:rsid w:val="0069476D"/>
    <w:rsid w:val="0069479D"/>
    <w:rsid w:val="0069487D"/>
    <w:rsid w:val="00694AE9"/>
    <w:rsid w:val="00694B5D"/>
    <w:rsid w:val="00694D4C"/>
    <w:rsid w:val="00694EDB"/>
    <w:rsid w:val="00694F51"/>
    <w:rsid w:val="00694F56"/>
    <w:rsid w:val="00694FC4"/>
    <w:rsid w:val="006952FC"/>
    <w:rsid w:val="00695348"/>
    <w:rsid w:val="006953DC"/>
    <w:rsid w:val="006955CD"/>
    <w:rsid w:val="00695664"/>
    <w:rsid w:val="00695881"/>
    <w:rsid w:val="006958E7"/>
    <w:rsid w:val="00695A5B"/>
    <w:rsid w:val="00695CD8"/>
    <w:rsid w:val="00695F96"/>
    <w:rsid w:val="006961E0"/>
    <w:rsid w:val="00696283"/>
    <w:rsid w:val="00696365"/>
    <w:rsid w:val="00696835"/>
    <w:rsid w:val="00696A53"/>
    <w:rsid w:val="00696A66"/>
    <w:rsid w:val="00696A7F"/>
    <w:rsid w:val="00696A98"/>
    <w:rsid w:val="00696D57"/>
    <w:rsid w:val="00697106"/>
    <w:rsid w:val="0069712F"/>
    <w:rsid w:val="0069717B"/>
    <w:rsid w:val="006971D6"/>
    <w:rsid w:val="0069725D"/>
    <w:rsid w:val="006972B6"/>
    <w:rsid w:val="00697372"/>
    <w:rsid w:val="006975E9"/>
    <w:rsid w:val="0069795C"/>
    <w:rsid w:val="00697A63"/>
    <w:rsid w:val="00697AFC"/>
    <w:rsid w:val="00697B3C"/>
    <w:rsid w:val="00697BA2"/>
    <w:rsid w:val="00697E4B"/>
    <w:rsid w:val="006A0156"/>
    <w:rsid w:val="006A02D7"/>
    <w:rsid w:val="006A0377"/>
    <w:rsid w:val="006A0481"/>
    <w:rsid w:val="006A04A5"/>
    <w:rsid w:val="006A0504"/>
    <w:rsid w:val="006A0723"/>
    <w:rsid w:val="006A07CC"/>
    <w:rsid w:val="006A090D"/>
    <w:rsid w:val="006A0954"/>
    <w:rsid w:val="006A0AB7"/>
    <w:rsid w:val="006A0DF9"/>
    <w:rsid w:val="006A0EE9"/>
    <w:rsid w:val="006A105C"/>
    <w:rsid w:val="006A136E"/>
    <w:rsid w:val="006A17B6"/>
    <w:rsid w:val="006A17C7"/>
    <w:rsid w:val="006A17CD"/>
    <w:rsid w:val="006A180C"/>
    <w:rsid w:val="006A1B9B"/>
    <w:rsid w:val="006A1BE3"/>
    <w:rsid w:val="006A1C97"/>
    <w:rsid w:val="006A1E01"/>
    <w:rsid w:val="006A2117"/>
    <w:rsid w:val="006A2216"/>
    <w:rsid w:val="006A2289"/>
    <w:rsid w:val="006A239A"/>
    <w:rsid w:val="006A243C"/>
    <w:rsid w:val="006A25CC"/>
    <w:rsid w:val="006A2709"/>
    <w:rsid w:val="006A2721"/>
    <w:rsid w:val="006A2B6C"/>
    <w:rsid w:val="006A2CEB"/>
    <w:rsid w:val="006A2DCD"/>
    <w:rsid w:val="006A2EC0"/>
    <w:rsid w:val="006A30D5"/>
    <w:rsid w:val="006A3178"/>
    <w:rsid w:val="006A317F"/>
    <w:rsid w:val="006A3197"/>
    <w:rsid w:val="006A335F"/>
    <w:rsid w:val="006A336A"/>
    <w:rsid w:val="006A3453"/>
    <w:rsid w:val="006A34ED"/>
    <w:rsid w:val="006A353B"/>
    <w:rsid w:val="006A356A"/>
    <w:rsid w:val="006A364B"/>
    <w:rsid w:val="006A39E2"/>
    <w:rsid w:val="006A3B76"/>
    <w:rsid w:val="006A3C12"/>
    <w:rsid w:val="006A422C"/>
    <w:rsid w:val="006A4512"/>
    <w:rsid w:val="006A458D"/>
    <w:rsid w:val="006A48A1"/>
    <w:rsid w:val="006A4ADC"/>
    <w:rsid w:val="006A4B78"/>
    <w:rsid w:val="006A4D86"/>
    <w:rsid w:val="006A4E08"/>
    <w:rsid w:val="006A4E2C"/>
    <w:rsid w:val="006A4FA4"/>
    <w:rsid w:val="006A5402"/>
    <w:rsid w:val="006A54FC"/>
    <w:rsid w:val="006A5529"/>
    <w:rsid w:val="006A5965"/>
    <w:rsid w:val="006A5B71"/>
    <w:rsid w:val="006A5BB4"/>
    <w:rsid w:val="006A5E1A"/>
    <w:rsid w:val="006A5E21"/>
    <w:rsid w:val="006A5EB4"/>
    <w:rsid w:val="006A5EBC"/>
    <w:rsid w:val="006A62B5"/>
    <w:rsid w:val="006A6322"/>
    <w:rsid w:val="006A646E"/>
    <w:rsid w:val="006A6479"/>
    <w:rsid w:val="006A65D8"/>
    <w:rsid w:val="006A66D6"/>
    <w:rsid w:val="006A67CF"/>
    <w:rsid w:val="006A69E7"/>
    <w:rsid w:val="006A6B45"/>
    <w:rsid w:val="006A6BA2"/>
    <w:rsid w:val="006A6CF1"/>
    <w:rsid w:val="006A716D"/>
    <w:rsid w:val="006A7184"/>
    <w:rsid w:val="006A744A"/>
    <w:rsid w:val="006A75BB"/>
    <w:rsid w:val="006A76AB"/>
    <w:rsid w:val="006A7757"/>
    <w:rsid w:val="006A7927"/>
    <w:rsid w:val="006A7ABE"/>
    <w:rsid w:val="006A7B58"/>
    <w:rsid w:val="006A7CBF"/>
    <w:rsid w:val="006A7E4D"/>
    <w:rsid w:val="006A7ED2"/>
    <w:rsid w:val="006A7ED8"/>
    <w:rsid w:val="006A7F1E"/>
    <w:rsid w:val="006B0278"/>
    <w:rsid w:val="006B03C0"/>
    <w:rsid w:val="006B050F"/>
    <w:rsid w:val="006B05BC"/>
    <w:rsid w:val="006B0674"/>
    <w:rsid w:val="006B0835"/>
    <w:rsid w:val="006B08CA"/>
    <w:rsid w:val="006B0A3E"/>
    <w:rsid w:val="006B0A6D"/>
    <w:rsid w:val="006B0D51"/>
    <w:rsid w:val="006B0EFD"/>
    <w:rsid w:val="006B0FC1"/>
    <w:rsid w:val="006B10DF"/>
    <w:rsid w:val="006B1227"/>
    <w:rsid w:val="006B124A"/>
    <w:rsid w:val="006B1257"/>
    <w:rsid w:val="006B1295"/>
    <w:rsid w:val="006B1326"/>
    <w:rsid w:val="006B140D"/>
    <w:rsid w:val="006B172F"/>
    <w:rsid w:val="006B1802"/>
    <w:rsid w:val="006B180D"/>
    <w:rsid w:val="006B19F2"/>
    <w:rsid w:val="006B19FF"/>
    <w:rsid w:val="006B1A66"/>
    <w:rsid w:val="006B1B34"/>
    <w:rsid w:val="006B1BDE"/>
    <w:rsid w:val="006B1C4D"/>
    <w:rsid w:val="006B1CFD"/>
    <w:rsid w:val="006B1EC3"/>
    <w:rsid w:val="006B256C"/>
    <w:rsid w:val="006B26C1"/>
    <w:rsid w:val="006B2751"/>
    <w:rsid w:val="006B276E"/>
    <w:rsid w:val="006B2848"/>
    <w:rsid w:val="006B288D"/>
    <w:rsid w:val="006B28E7"/>
    <w:rsid w:val="006B29AA"/>
    <w:rsid w:val="006B29C8"/>
    <w:rsid w:val="006B2BFD"/>
    <w:rsid w:val="006B2C22"/>
    <w:rsid w:val="006B2DE0"/>
    <w:rsid w:val="006B2E18"/>
    <w:rsid w:val="006B3185"/>
    <w:rsid w:val="006B3189"/>
    <w:rsid w:val="006B3238"/>
    <w:rsid w:val="006B32C4"/>
    <w:rsid w:val="006B349D"/>
    <w:rsid w:val="006B36DE"/>
    <w:rsid w:val="006B3808"/>
    <w:rsid w:val="006B39BF"/>
    <w:rsid w:val="006B3BD5"/>
    <w:rsid w:val="006B3D92"/>
    <w:rsid w:val="006B3E1C"/>
    <w:rsid w:val="006B4041"/>
    <w:rsid w:val="006B4077"/>
    <w:rsid w:val="006B42A6"/>
    <w:rsid w:val="006B4326"/>
    <w:rsid w:val="006B4855"/>
    <w:rsid w:val="006B48AC"/>
    <w:rsid w:val="006B4D5D"/>
    <w:rsid w:val="006B4E5D"/>
    <w:rsid w:val="006B4FC1"/>
    <w:rsid w:val="006B52BF"/>
    <w:rsid w:val="006B5521"/>
    <w:rsid w:val="006B588F"/>
    <w:rsid w:val="006B5988"/>
    <w:rsid w:val="006B5AE3"/>
    <w:rsid w:val="006B5BE2"/>
    <w:rsid w:val="006B5F80"/>
    <w:rsid w:val="006B5FB4"/>
    <w:rsid w:val="006B5FD1"/>
    <w:rsid w:val="006B614A"/>
    <w:rsid w:val="006B63FA"/>
    <w:rsid w:val="006B6635"/>
    <w:rsid w:val="006B675C"/>
    <w:rsid w:val="006B68A1"/>
    <w:rsid w:val="006B6A4F"/>
    <w:rsid w:val="006B6B94"/>
    <w:rsid w:val="006B6B98"/>
    <w:rsid w:val="006B6BB6"/>
    <w:rsid w:val="006B71B2"/>
    <w:rsid w:val="006B72C0"/>
    <w:rsid w:val="006B744D"/>
    <w:rsid w:val="006B74E0"/>
    <w:rsid w:val="006B78EB"/>
    <w:rsid w:val="006B7910"/>
    <w:rsid w:val="006B79EF"/>
    <w:rsid w:val="006B7A6E"/>
    <w:rsid w:val="006B7A82"/>
    <w:rsid w:val="006B7A8D"/>
    <w:rsid w:val="006B7AAD"/>
    <w:rsid w:val="006B7B7D"/>
    <w:rsid w:val="006B7CAB"/>
    <w:rsid w:val="006C014F"/>
    <w:rsid w:val="006C0171"/>
    <w:rsid w:val="006C02D1"/>
    <w:rsid w:val="006C0366"/>
    <w:rsid w:val="006C03EA"/>
    <w:rsid w:val="006C05F7"/>
    <w:rsid w:val="006C099B"/>
    <w:rsid w:val="006C0C46"/>
    <w:rsid w:val="006C0C5C"/>
    <w:rsid w:val="006C0DBE"/>
    <w:rsid w:val="006C12C4"/>
    <w:rsid w:val="006C12FF"/>
    <w:rsid w:val="006C13CE"/>
    <w:rsid w:val="006C1442"/>
    <w:rsid w:val="006C1466"/>
    <w:rsid w:val="006C1761"/>
    <w:rsid w:val="006C19BA"/>
    <w:rsid w:val="006C1B16"/>
    <w:rsid w:val="006C1C86"/>
    <w:rsid w:val="006C1CA0"/>
    <w:rsid w:val="006C1D24"/>
    <w:rsid w:val="006C1F42"/>
    <w:rsid w:val="006C1FD2"/>
    <w:rsid w:val="006C1FD3"/>
    <w:rsid w:val="006C1FE4"/>
    <w:rsid w:val="006C20EC"/>
    <w:rsid w:val="006C2240"/>
    <w:rsid w:val="006C22B5"/>
    <w:rsid w:val="006C262B"/>
    <w:rsid w:val="006C26EB"/>
    <w:rsid w:val="006C2BA0"/>
    <w:rsid w:val="006C2BD5"/>
    <w:rsid w:val="006C2C81"/>
    <w:rsid w:val="006C2D8C"/>
    <w:rsid w:val="006C2E0E"/>
    <w:rsid w:val="006C2E98"/>
    <w:rsid w:val="006C2EE3"/>
    <w:rsid w:val="006C2EEE"/>
    <w:rsid w:val="006C2FDB"/>
    <w:rsid w:val="006C30E3"/>
    <w:rsid w:val="006C30F9"/>
    <w:rsid w:val="006C3182"/>
    <w:rsid w:val="006C33AA"/>
    <w:rsid w:val="006C34FC"/>
    <w:rsid w:val="006C3669"/>
    <w:rsid w:val="006C36F0"/>
    <w:rsid w:val="006C3891"/>
    <w:rsid w:val="006C390A"/>
    <w:rsid w:val="006C3BFD"/>
    <w:rsid w:val="006C3C4C"/>
    <w:rsid w:val="006C3E4F"/>
    <w:rsid w:val="006C3E8F"/>
    <w:rsid w:val="006C4175"/>
    <w:rsid w:val="006C4272"/>
    <w:rsid w:val="006C4291"/>
    <w:rsid w:val="006C43D8"/>
    <w:rsid w:val="006C4C9C"/>
    <w:rsid w:val="006C4D1A"/>
    <w:rsid w:val="006C4DE1"/>
    <w:rsid w:val="006C4E48"/>
    <w:rsid w:val="006C4EF0"/>
    <w:rsid w:val="006C4FBD"/>
    <w:rsid w:val="006C5046"/>
    <w:rsid w:val="006C52C1"/>
    <w:rsid w:val="006C5312"/>
    <w:rsid w:val="006C5332"/>
    <w:rsid w:val="006C53D8"/>
    <w:rsid w:val="006C54BB"/>
    <w:rsid w:val="006C57CB"/>
    <w:rsid w:val="006C5988"/>
    <w:rsid w:val="006C59B9"/>
    <w:rsid w:val="006C5A82"/>
    <w:rsid w:val="006C5CBA"/>
    <w:rsid w:val="006C5D19"/>
    <w:rsid w:val="006C5DC6"/>
    <w:rsid w:val="006C5E3C"/>
    <w:rsid w:val="006C5E94"/>
    <w:rsid w:val="006C5FA8"/>
    <w:rsid w:val="006C62CE"/>
    <w:rsid w:val="006C62F6"/>
    <w:rsid w:val="006C6A8C"/>
    <w:rsid w:val="006C6B58"/>
    <w:rsid w:val="006C6B64"/>
    <w:rsid w:val="006C6BFC"/>
    <w:rsid w:val="006C6DFB"/>
    <w:rsid w:val="006C6DFE"/>
    <w:rsid w:val="006C714D"/>
    <w:rsid w:val="006C747F"/>
    <w:rsid w:val="006C74BA"/>
    <w:rsid w:val="006C76CF"/>
    <w:rsid w:val="006C7926"/>
    <w:rsid w:val="006C7935"/>
    <w:rsid w:val="006C7AD4"/>
    <w:rsid w:val="006C7B83"/>
    <w:rsid w:val="006C7CE4"/>
    <w:rsid w:val="006D0236"/>
    <w:rsid w:val="006D03F0"/>
    <w:rsid w:val="006D03FC"/>
    <w:rsid w:val="006D0957"/>
    <w:rsid w:val="006D0C9B"/>
    <w:rsid w:val="006D0D33"/>
    <w:rsid w:val="006D0E9F"/>
    <w:rsid w:val="006D0EB9"/>
    <w:rsid w:val="006D0F15"/>
    <w:rsid w:val="006D1299"/>
    <w:rsid w:val="006D1591"/>
    <w:rsid w:val="006D17B1"/>
    <w:rsid w:val="006D184E"/>
    <w:rsid w:val="006D1A3F"/>
    <w:rsid w:val="006D1F9D"/>
    <w:rsid w:val="006D211B"/>
    <w:rsid w:val="006D2397"/>
    <w:rsid w:val="006D2398"/>
    <w:rsid w:val="006D258F"/>
    <w:rsid w:val="006D25B7"/>
    <w:rsid w:val="006D2612"/>
    <w:rsid w:val="006D26E9"/>
    <w:rsid w:val="006D27D6"/>
    <w:rsid w:val="006D2929"/>
    <w:rsid w:val="006D2D81"/>
    <w:rsid w:val="006D3153"/>
    <w:rsid w:val="006D32C7"/>
    <w:rsid w:val="006D349C"/>
    <w:rsid w:val="006D34E4"/>
    <w:rsid w:val="006D355B"/>
    <w:rsid w:val="006D3630"/>
    <w:rsid w:val="006D36C4"/>
    <w:rsid w:val="006D3898"/>
    <w:rsid w:val="006D3B2A"/>
    <w:rsid w:val="006D3DFA"/>
    <w:rsid w:val="006D3EE5"/>
    <w:rsid w:val="006D41F6"/>
    <w:rsid w:val="006D4218"/>
    <w:rsid w:val="006D42E4"/>
    <w:rsid w:val="006D4376"/>
    <w:rsid w:val="006D44B1"/>
    <w:rsid w:val="006D466E"/>
    <w:rsid w:val="006D471D"/>
    <w:rsid w:val="006D47B1"/>
    <w:rsid w:val="006D4D1C"/>
    <w:rsid w:val="006D4DA8"/>
    <w:rsid w:val="006D4E55"/>
    <w:rsid w:val="006D5058"/>
    <w:rsid w:val="006D516E"/>
    <w:rsid w:val="006D5170"/>
    <w:rsid w:val="006D517E"/>
    <w:rsid w:val="006D521F"/>
    <w:rsid w:val="006D5352"/>
    <w:rsid w:val="006D5362"/>
    <w:rsid w:val="006D54E0"/>
    <w:rsid w:val="006D56D9"/>
    <w:rsid w:val="006D57E2"/>
    <w:rsid w:val="006D5887"/>
    <w:rsid w:val="006D5A9F"/>
    <w:rsid w:val="006D5D90"/>
    <w:rsid w:val="006D5E2D"/>
    <w:rsid w:val="006D601C"/>
    <w:rsid w:val="006D673D"/>
    <w:rsid w:val="006D683A"/>
    <w:rsid w:val="006D6863"/>
    <w:rsid w:val="006D68DA"/>
    <w:rsid w:val="006D68DF"/>
    <w:rsid w:val="006D69AF"/>
    <w:rsid w:val="006D6F6F"/>
    <w:rsid w:val="006D70F2"/>
    <w:rsid w:val="006D74C2"/>
    <w:rsid w:val="006D7710"/>
    <w:rsid w:val="006D7940"/>
    <w:rsid w:val="006D79C6"/>
    <w:rsid w:val="006D7A21"/>
    <w:rsid w:val="006D7BFC"/>
    <w:rsid w:val="006D7DC2"/>
    <w:rsid w:val="006D7E05"/>
    <w:rsid w:val="006D7F87"/>
    <w:rsid w:val="006D7FB8"/>
    <w:rsid w:val="006E0031"/>
    <w:rsid w:val="006E0038"/>
    <w:rsid w:val="006E024C"/>
    <w:rsid w:val="006E0254"/>
    <w:rsid w:val="006E0283"/>
    <w:rsid w:val="006E0562"/>
    <w:rsid w:val="006E061C"/>
    <w:rsid w:val="006E094C"/>
    <w:rsid w:val="006E0AD0"/>
    <w:rsid w:val="006E0BAF"/>
    <w:rsid w:val="006E0CD6"/>
    <w:rsid w:val="006E0CEC"/>
    <w:rsid w:val="006E1221"/>
    <w:rsid w:val="006E1751"/>
    <w:rsid w:val="006E1952"/>
    <w:rsid w:val="006E1A0B"/>
    <w:rsid w:val="006E1A0C"/>
    <w:rsid w:val="006E1E91"/>
    <w:rsid w:val="006E1ED2"/>
    <w:rsid w:val="006E2163"/>
    <w:rsid w:val="006E2476"/>
    <w:rsid w:val="006E25B7"/>
    <w:rsid w:val="006E27C7"/>
    <w:rsid w:val="006E285E"/>
    <w:rsid w:val="006E2863"/>
    <w:rsid w:val="006E2990"/>
    <w:rsid w:val="006E2B37"/>
    <w:rsid w:val="006E2C39"/>
    <w:rsid w:val="006E2DF6"/>
    <w:rsid w:val="006E2ECA"/>
    <w:rsid w:val="006E373C"/>
    <w:rsid w:val="006E385E"/>
    <w:rsid w:val="006E3C20"/>
    <w:rsid w:val="006E3FB1"/>
    <w:rsid w:val="006E406D"/>
    <w:rsid w:val="006E4409"/>
    <w:rsid w:val="006E4541"/>
    <w:rsid w:val="006E4547"/>
    <w:rsid w:val="006E471D"/>
    <w:rsid w:val="006E4A95"/>
    <w:rsid w:val="006E4B7B"/>
    <w:rsid w:val="006E4D2E"/>
    <w:rsid w:val="006E4EAF"/>
    <w:rsid w:val="006E5396"/>
    <w:rsid w:val="006E5532"/>
    <w:rsid w:val="006E5732"/>
    <w:rsid w:val="006E5739"/>
    <w:rsid w:val="006E5C33"/>
    <w:rsid w:val="006E5D12"/>
    <w:rsid w:val="006E5E3D"/>
    <w:rsid w:val="006E5E40"/>
    <w:rsid w:val="006E5F94"/>
    <w:rsid w:val="006E5FFD"/>
    <w:rsid w:val="006E616D"/>
    <w:rsid w:val="006E632F"/>
    <w:rsid w:val="006E672A"/>
    <w:rsid w:val="006E6815"/>
    <w:rsid w:val="006E6914"/>
    <w:rsid w:val="006E6A6E"/>
    <w:rsid w:val="006E6C75"/>
    <w:rsid w:val="006E6D04"/>
    <w:rsid w:val="006E6D2C"/>
    <w:rsid w:val="006E6DFB"/>
    <w:rsid w:val="006E6E1E"/>
    <w:rsid w:val="006E6EB5"/>
    <w:rsid w:val="006E6F0A"/>
    <w:rsid w:val="006E75C1"/>
    <w:rsid w:val="006E7694"/>
    <w:rsid w:val="006E7A01"/>
    <w:rsid w:val="006E7A03"/>
    <w:rsid w:val="006E7A5C"/>
    <w:rsid w:val="006E7F38"/>
    <w:rsid w:val="006E7F7F"/>
    <w:rsid w:val="006F0145"/>
    <w:rsid w:val="006F0211"/>
    <w:rsid w:val="006F0629"/>
    <w:rsid w:val="006F0646"/>
    <w:rsid w:val="006F085A"/>
    <w:rsid w:val="006F0ED4"/>
    <w:rsid w:val="006F0F25"/>
    <w:rsid w:val="006F0F69"/>
    <w:rsid w:val="006F1162"/>
    <w:rsid w:val="006F11CD"/>
    <w:rsid w:val="006F11CE"/>
    <w:rsid w:val="006F1317"/>
    <w:rsid w:val="006F13BD"/>
    <w:rsid w:val="006F158D"/>
    <w:rsid w:val="006F1A90"/>
    <w:rsid w:val="006F1B1B"/>
    <w:rsid w:val="006F1BEC"/>
    <w:rsid w:val="006F1F06"/>
    <w:rsid w:val="006F1F90"/>
    <w:rsid w:val="006F204D"/>
    <w:rsid w:val="006F24CA"/>
    <w:rsid w:val="006F27AB"/>
    <w:rsid w:val="006F2C39"/>
    <w:rsid w:val="006F2C57"/>
    <w:rsid w:val="006F2C9E"/>
    <w:rsid w:val="006F3005"/>
    <w:rsid w:val="006F314B"/>
    <w:rsid w:val="006F328D"/>
    <w:rsid w:val="006F32A7"/>
    <w:rsid w:val="006F3476"/>
    <w:rsid w:val="006F351A"/>
    <w:rsid w:val="006F3559"/>
    <w:rsid w:val="006F370D"/>
    <w:rsid w:val="006F38C2"/>
    <w:rsid w:val="006F3925"/>
    <w:rsid w:val="006F3A15"/>
    <w:rsid w:val="006F3C35"/>
    <w:rsid w:val="006F404E"/>
    <w:rsid w:val="006F420C"/>
    <w:rsid w:val="006F443D"/>
    <w:rsid w:val="006F46E8"/>
    <w:rsid w:val="006F47B2"/>
    <w:rsid w:val="006F489C"/>
    <w:rsid w:val="006F48B9"/>
    <w:rsid w:val="006F4A62"/>
    <w:rsid w:val="006F4B47"/>
    <w:rsid w:val="006F4C67"/>
    <w:rsid w:val="006F4D83"/>
    <w:rsid w:val="006F4ED5"/>
    <w:rsid w:val="006F4FDF"/>
    <w:rsid w:val="006F4FF3"/>
    <w:rsid w:val="006F51CB"/>
    <w:rsid w:val="006F5207"/>
    <w:rsid w:val="006F53C6"/>
    <w:rsid w:val="006F53C9"/>
    <w:rsid w:val="006F53F3"/>
    <w:rsid w:val="006F5438"/>
    <w:rsid w:val="006F54C8"/>
    <w:rsid w:val="006F54EF"/>
    <w:rsid w:val="006F567C"/>
    <w:rsid w:val="006F5691"/>
    <w:rsid w:val="006F58D0"/>
    <w:rsid w:val="006F58F6"/>
    <w:rsid w:val="006F5A10"/>
    <w:rsid w:val="006F5B66"/>
    <w:rsid w:val="006F5C77"/>
    <w:rsid w:val="006F60BE"/>
    <w:rsid w:val="006F61A6"/>
    <w:rsid w:val="006F61E3"/>
    <w:rsid w:val="006F6550"/>
    <w:rsid w:val="006F655A"/>
    <w:rsid w:val="006F66AB"/>
    <w:rsid w:val="006F6757"/>
    <w:rsid w:val="006F68C4"/>
    <w:rsid w:val="006F6AFC"/>
    <w:rsid w:val="006F6BB7"/>
    <w:rsid w:val="006F6C9B"/>
    <w:rsid w:val="006F6D0B"/>
    <w:rsid w:val="006F6D95"/>
    <w:rsid w:val="006F6E5B"/>
    <w:rsid w:val="006F6E73"/>
    <w:rsid w:val="006F71AD"/>
    <w:rsid w:val="006F72FB"/>
    <w:rsid w:val="006F7376"/>
    <w:rsid w:val="006F746A"/>
    <w:rsid w:val="006F7475"/>
    <w:rsid w:val="006F759C"/>
    <w:rsid w:val="006F7801"/>
    <w:rsid w:val="006F784C"/>
    <w:rsid w:val="006F7850"/>
    <w:rsid w:val="006F7884"/>
    <w:rsid w:val="006F794F"/>
    <w:rsid w:val="006F7CE1"/>
    <w:rsid w:val="006F7DC5"/>
    <w:rsid w:val="006F7DEF"/>
    <w:rsid w:val="006F7F19"/>
    <w:rsid w:val="007003A4"/>
    <w:rsid w:val="00700405"/>
    <w:rsid w:val="007006FA"/>
    <w:rsid w:val="007007C9"/>
    <w:rsid w:val="00700825"/>
    <w:rsid w:val="007008F2"/>
    <w:rsid w:val="0070098C"/>
    <w:rsid w:val="00700C17"/>
    <w:rsid w:val="00700C5C"/>
    <w:rsid w:val="00700E31"/>
    <w:rsid w:val="0070125B"/>
    <w:rsid w:val="00701303"/>
    <w:rsid w:val="00701385"/>
    <w:rsid w:val="007014F1"/>
    <w:rsid w:val="0070165E"/>
    <w:rsid w:val="007016B5"/>
    <w:rsid w:val="0070193D"/>
    <w:rsid w:val="007019C7"/>
    <w:rsid w:val="00701A88"/>
    <w:rsid w:val="00701ABA"/>
    <w:rsid w:val="00701B73"/>
    <w:rsid w:val="00701E0E"/>
    <w:rsid w:val="00701EA8"/>
    <w:rsid w:val="00701FBA"/>
    <w:rsid w:val="007022EA"/>
    <w:rsid w:val="0070244F"/>
    <w:rsid w:val="0070268D"/>
    <w:rsid w:val="00702815"/>
    <w:rsid w:val="00702BF9"/>
    <w:rsid w:val="00702D63"/>
    <w:rsid w:val="00702DA6"/>
    <w:rsid w:val="0070313F"/>
    <w:rsid w:val="0070323D"/>
    <w:rsid w:val="007032AA"/>
    <w:rsid w:val="0070342A"/>
    <w:rsid w:val="0070363B"/>
    <w:rsid w:val="007036DA"/>
    <w:rsid w:val="00703723"/>
    <w:rsid w:val="00703787"/>
    <w:rsid w:val="00703832"/>
    <w:rsid w:val="00703C13"/>
    <w:rsid w:val="00703FDF"/>
    <w:rsid w:val="007040D1"/>
    <w:rsid w:val="007040E2"/>
    <w:rsid w:val="00704144"/>
    <w:rsid w:val="0070427A"/>
    <w:rsid w:val="007042D7"/>
    <w:rsid w:val="00704316"/>
    <w:rsid w:val="007044C7"/>
    <w:rsid w:val="007046B5"/>
    <w:rsid w:val="007046CD"/>
    <w:rsid w:val="00704726"/>
    <w:rsid w:val="00704BCA"/>
    <w:rsid w:val="00705037"/>
    <w:rsid w:val="0070514F"/>
    <w:rsid w:val="007051D2"/>
    <w:rsid w:val="007053A7"/>
    <w:rsid w:val="007059B5"/>
    <w:rsid w:val="00705A81"/>
    <w:rsid w:val="00705B19"/>
    <w:rsid w:val="00705C5D"/>
    <w:rsid w:val="00705CC2"/>
    <w:rsid w:val="00705F67"/>
    <w:rsid w:val="0070620D"/>
    <w:rsid w:val="00706277"/>
    <w:rsid w:val="007062BB"/>
    <w:rsid w:val="00706465"/>
    <w:rsid w:val="007064D9"/>
    <w:rsid w:val="00706557"/>
    <w:rsid w:val="0070663F"/>
    <w:rsid w:val="00706681"/>
    <w:rsid w:val="007066E9"/>
    <w:rsid w:val="0070683A"/>
    <w:rsid w:val="0070685E"/>
    <w:rsid w:val="00706A10"/>
    <w:rsid w:val="00706A6F"/>
    <w:rsid w:val="00706B79"/>
    <w:rsid w:val="00706F78"/>
    <w:rsid w:val="0070745B"/>
    <w:rsid w:val="00707683"/>
    <w:rsid w:val="007077E2"/>
    <w:rsid w:val="00707AF0"/>
    <w:rsid w:val="00707BCB"/>
    <w:rsid w:val="00707C5E"/>
    <w:rsid w:val="00707D44"/>
    <w:rsid w:val="00710201"/>
    <w:rsid w:val="00710209"/>
    <w:rsid w:val="007106CA"/>
    <w:rsid w:val="0071110B"/>
    <w:rsid w:val="0071118F"/>
    <w:rsid w:val="00711254"/>
    <w:rsid w:val="007112D5"/>
    <w:rsid w:val="0071155A"/>
    <w:rsid w:val="00711614"/>
    <w:rsid w:val="007118FF"/>
    <w:rsid w:val="00711929"/>
    <w:rsid w:val="00711962"/>
    <w:rsid w:val="00711C58"/>
    <w:rsid w:val="00711CA0"/>
    <w:rsid w:val="00711CCE"/>
    <w:rsid w:val="00711D2E"/>
    <w:rsid w:val="00711FFA"/>
    <w:rsid w:val="00712072"/>
    <w:rsid w:val="00712340"/>
    <w:rsid w:val="0071242C"/>
    <w:rsid w:val="007127AC"/>
    <w:rsid w:val="007128CA"/>
    <w:rsid w:val="0071290C"/>
    <w:rsid w:val="00712A6E"/>
    <w:rsid w:val="00712C8E"/>
    <w:rsid w:val="00712CDB"/>
    <w:rsid w:val="00712CDF"/>
    <w:rsid w:val="00712DD0"/>
    <w:rsid w:val="00712E46"/>
    <w:rsid w:val="00712EA6"/>
    <w:rsid w:val="00712EA8"/>
    <w:rsid w:val="00712F6A"/>
    <w:rsid w:val="00712FDA"/>
    <w:rsid w:val="007133D6"/>
    <w:rsid w:val="0071344D"/>
    <w:rsid w:val="0071344F"/>
    <w:rsid w:val="00713571"/>
    <w:rsid w:val="00713932"/>
    <w:rsid w:val="00713A3D"/>
    <w:rsid w:val="00713ABA"/>
    <w:rsid w:val="00713C1B"/>
    <w:rsid w:val="00713D31"/>
    <w:rsid w:val="00713D90"/>
    <w:rsid w:val="00713FE9"/>
    <w:rsid w:val="007140AA"/>
    <w:rsid w:val="00714183"/>
    <w:rsid w:val="0071426F"/>
    <w:rsid w:val="00714334"/>
    <w:rsid w:val="007144DB"/>
    <w:rsid w:val="007144EF"/>
    <w:rsid w:val="00714756"/>
    <w:rsid w:val="00714780"/>
    <w:rsid w:val="007147DC"/>
    <w:rsid w:val="007148EE"/>
    <w:rsid w:val="007148F1"/>
    <w:rsid w:val="00714A7B"/>
    <w:rsid w:val="00714D49"/>
    <w:rsid w:val="00714EA0"/>
    <w:rsid w:val="00714F12"/>
    <w:rsid w:val="00714F3B"/>
    <w:rsid w:val="0071517D"/>
    <w:rsid w:val="00715203"/>
    <w:rsid w:val="0071520A"/>
    <w:rsid w:val="00715413"/>
    <w:rsid w:val="00715571"/>
    <w:rsid w:val="00715AEE"/>
    <w:rsid w:val="00715B3E"/>
    <w:rsid w:val="00715BAE"/>
    <w:rsid w:val="00715D1B"/>
    <w:rsid w:val="00715D71"/>
    <w:rsid w:val="00715E05"/>
    <w:rsid w:val="00715EE0"/>
    <w:rsid w:val="00715FA8"/>
    <w:rsid w:val="00716069"/>
    <w:rsid w:val="007163DB"/>
    <w:rsid w:val="007164EF"/>
    <w:rsid w:val="00716727"/>
    <w:rsid w:val="00716809"/>
    <w:rsid w:val="00716810"/>
    <w:rsid w:val="0071688C"/>
    <w:rsid w:val="00716926"/>
    <w:rsid w:val="00716978"/>
    <w:rsid w:val="00716C58"/>
    <w:rsid w:val="00716CBA"/>
    <w:rsid w:val="00716D5F"/>
    <w:rsid w:val="00716DA3"/>
    <w:rsid w:val="00716DCA"/>
    <w:rsid w:val="00716DD0"/>
    <w:rsid w:val="00716DEF"/>
    <w:rsid w:val="00716E1A"/>
    <w:rsid w:val="00716E1C"/>
    <w:rsid w:val="00716E3F"/>
    <w:rsid w:val="00716E73"/>
    <w:rsid w:val="00716EF9"/>
    <w:rsid w:val="00717064"/>
    <w:rsid w:val="007170E5"/>
    <w:rsid w:val="00717179"/>
    <w:rsid w:val="007171D8"/>
    <w:rsid w:val="00717209"/>
    <w:rsid w:val="0071723C"/>
    <w:rsid w:val="0071742E"/>
    <w:rsid w:val="007177CE"/>
    <w:rsid w:val="007177E9"/>
    <w:rsid w:val="0071781D"/>
    <w:rsid w:val="00717820"/>
    <w:rsid w:val="00717873"/>
    <w:rsid w:val="007178C1"/>
    <w:rsid w:val="00717944"/>
    <w:rsid w:val="00717B90"/>
    <w:rsid w:val="00717C95"/>
    <w:rsid w:val="00717F9B"/>
    <w:rsid w:val="00720262"/>
    <w:rsid w:val="0072053B"/>
    <w:rsid w:val="007205B0"/>
    <w:rsid w:val="007208DE"/>
    <w:rsid w:val="007208F7"/>
    <w:rsid w:val="007208F8"/>
    <w:rsid w:val="007209A5"/>
    <w:rsid w:val="00720B83"/>
    <w:rsid w:val="00720D00"/>
    <w:rsid w:val="00720D28"/>
    <w:rsid w:val="00720D67"/>
    <w:rsid w:val="00720E72"/>
    <w:rsid w:val="00720F2C"/>
    <w:rsid w:val="007210A6"/>
    <w:rsid w:val="00721105"/>
    <w:rsid w:val="007211E8"/>
    <w:rsid w:val="007212E3"/>
    <w:rsid w:val="007214DA"/>
    <w:rsid w:val="00721542"/>
    <w:rsid w:val="00721661"/>
    <w:rsid w:val="00721802"/>
    <w:rsid w:val="00721840"/>
    <w:rsid w:val="00721874"/>
    <w:rsid w:val="00721A0A"/>
    <w:rsid w:val="00721C47"/>
    <w:rsid w:val="00721C71"/>
    <w:rsid w:val="00721FA8"/>
    <w:rsid w:val="0072208D"/>
    <w:rsid w:val="007220E6"/>
    <w:rsid w:val="00722131"/>
    <w:rsid w:val="007221A3"/>
    <w:rsid w:val="007221D6"/>
    <w:rsid w:val="00722222"/>
    <w:rsid w:val="007223D4"/>
    <w:rsid w:val="00722547"/>
    <w:rsid w:val="007225ED"/>
    <w:rsid w:val="00722919"/>
    <w:rsid w:val="007229CE"/>
    <w:rsid w:val="00722BC0"/>
    <w:rsid w:val="0072312D"/>
    <w:rsid w:val="0072318B"/>
    <w:rsid w:val="00723302"/>
    <w:rsid w:val="00723464"/>
    <w:rsid w:val="00723470"/>
    <w:rsid w:val="007235A8"/>
    <w:rsid w:val="007235CB"/>
    <w:rsid w:val="0072365F"/>
    <w:rsid w:val="0072366D"/>
    <w:rsid w:val="00723732"/>
    <w:rsid w:val="00723AED"/>
    <w:rsid w:val="00723F26"/>
    <w:rsid w:val="00724009"/>
    <w:rsid w:val="00724230"/>
    <w:rsid w:val="007242DB"/>
    <w:rsid w:val="00724455"/>
    <w:rsid w:val="00724625"/>
    <w:rsid w:val="007246E7"/>
    <w:rsid w:val="00724863"/>
    <w:rsid w:val="00724BA7"/>
    <w:rsid w:val="00724E4F"/>
    <w:rsid w:val="00724EE5"/>
    <w:rsid w:val="007252C3"/>
    <w:rsid w:val="007254C8"/>
    <w:rsid w:val="00725A57"/>
    <w:rsid w:val="00725D02"/>
    <w:rsid w:val="00725DB5"/>
    <w:rsid w:val="00725DD6"/>
    <w:rsid w:val="00725EC4"/>
    <w:rsid w:val="00725F18"/>
    <w:rsid w:val="00725F7A"/>
    <w:rsid w:val="00725FD1"/>
    <w:rsid w:val="007260B4"/>
    <w:rsid w:val="007262D1"/>
    <w:rsid w:val="00726373"/>
    <w:rsid w:val="00726395"/>
    <w:rsid w:val="007263D0"/>
    <w:rsid w:val="00726415"/>
    <w:rsid w:val="00726654"/>
    <w:rsid w:val="0072670B"/>
    <w:rsid w:val="00726734"/>
    <w:rsid w:val="007268B0"/>
    <w:rsid w:val="00726A5C"/>
    <w:rsid w:val="00726BB0"/>
    <w:rsid w:val="00726C44"/>
    <w:rsid w:val="00726CCD"/>
    <w:rsid w:val="00726E4C"/>
    <w:rsid w:val="00726E9F"/>
    <w:rsid w:val="00727036"/>
    <w:rsid w:val="0072703B"/>
    <w:rsid w:val="007270BC"/>
    <w:rsid w:val="00727110"/>
    <w:rsid w:val="0072711A"/>
    <w:rsid w:val="007271C8"/>
    <w:rsid w:val="0072723C"/>
    <w:rsid w:val="00727400"/>
    <w:rsid w:val="00727474"/>
    <w:rsid w:val="007275A2"/>
    <w:rsid w:val="00727851"/>
    <w:rsid w:val="0072790F"/>
    <w:rsid w:val="007279F5"/>
    <w:rsid w:val="00727BAA"/>
    <w:rsid w:val="00727F86"/>
    <w:rsid w:val="00730032"/>
    <w:rsid w:val="00730049"/>
    <w:rsid w:val="00730256"/>
    <w:rsid w:val="00730319"/>
    <w:rsid w:val="007305E8"/>
    <w:rsid w:val="00730674"/>
    <w:rsid w:val="0073096D"/>
    <w:rsid w:val="00730C2F"/>
    <w:rsid w:val="00730CD0"/>
    <w:rsid w:val="00730D57"/>
    <w:rsid w:val="00730D94"/>
    <w:rsid w:val="00730D9B"/>
    <w:rsid w:val="00730F01"/>
    <w:rsid w:val="00731048"/>
    <w:rsid w:val="0073106F"/>
    <w:rsid w:val="00731179"/>
    <w:rsid w:val="007312F6"/>
    <w:rsid w:val="00731397"/>
    <w:rsid w:val="00731432"/>
    <w:rsid w:val="0073145E"/>
    <w:rsid w:val="00731696"/>
    <w:rsid w:val="00731787"/>
    <w:rsid w:val="007318BE"/>
    <w:rsid w:val="00731CA3"/>
    <w:rsid w:val="00731FD3"/>
    <w:rsid w:val="007323D5"/>
    <w:rsid w:val="007325FC"/>
    <w:rsid w:val="0073279D"/>
    <w:rsid w:val="00732A2C"/>
    <w:rsid w:val="00732A62"/>
    <w:rsid w:val="00732A7F"/>
    <w:rsid w:val="00732BFE"/>
    <w:rsid w:val="00732F18"/>
    <w:rsid w:val="00732F6C"/>
    <w:rsid w:val="00733185"/>
    <w:rsid w:val="007334B1"/>
    <w:rsid w:val="00733824"/>
    <w:rsid w:val="00733A9F"/>
    <w:rsid w:val="00733B96"/>
    <w:rsid w:val="00733C8A"/>
    <w:rsid w:val="00733CA8"/>
    <w:rsid w:val="00733FB8"/>
    <w:rsid w:val="007341A3"/>
    <w:rsid w:val="00734351"/>
    <w:rsid w:val="00734439"/>
    <w:rsid w:val="007345BD"/>
    <w:rsid w:val="0073482A"/>
    <w:rsid w:val="00734901"/>
    <w:rsid w:val="007349CD"/>
    <w:rsid w:val="00734A61"/>
    <w:rsid w:val="00734A94"/>
    <w:rsid w:val="00734BCB"/>
    <w:rsid w:val="00734F46"/>
    <w:rsid w:val="00734FDB"/>
    <w:rsid w:val="00735183"/>
    <w:rsid w:val="00735194"/>
    <w:rsid w:val="0073519F"/>
    <w:rsid w:val="007351DB"/>
    <w:rsid w:val="0073532A"/>
    <w:rsid w:val="0073532F"/>
    <w:rsid w:val="007354A6"/>
    <w:rsid w:val="00735685"/>
    <w:rsid w:val="00735802"/>
    <w:rsid w:val="00735866"/>
    <w:rsid w:val="007358B5"/>
    <w:rsid w:val="007358BC"/>
    <w:rsid w:val="00735929"/>
    <w:rsid w:val="0073595D"/>
    <w:rsid w:val="00735995"/>
    <w:rsid w:val="00735998"/>
    <w:rsid w:val="0073599A"/>
    <w:rsid w:val="00735C1A"/>
    <w:rsid w:val="00735CDD"/>
    <w:rsid w:val="00735DC8"/>
    <w:rsid w:val="00735DF3"/>
    <w:rsid w:val="00735EB1"/>
    <w:rsid w:val="00735EC5"/>
    <w:rsid w:val="00735FC1"/>
    <w:rsid w:val="0073601A"/>
    <w:rsid w:val="007361CD"/>
    <w:rsid w:val="007362E5"/>
    <w:rsid w:val="007366E5"/>
    <w:rsid w:val="00736862"/>
    <w:rsid w:val="0073689D"/>
    <w:rsid w:val="00736A47"/>
    <w:rsid w:val="00736AD5"/>
    <w:rsid w:val="00736AE0"/>
    <w:rsid w:val="00736BC5"/>
    <w:rsid w:val="00736C75"/>
    <w:rsid w:val="00736CD6"/>
    <w:rsid w:val="00736E2D"/>
    <w:rsid w:val="00737150"/>
    <w:rsid w:val="007371EE"/>
    <w:rsid w:val="0073739E"/>
    <w:rsid w:val="00737667"/>
    <w:rsid w:val="00737898"/>
    <w:rsid w:val="007378BF"/>
    <w:rsid w:val="00737BAF"/>
    <w:rsid w:val="007400CF"/>
    <w:rsid w:val="00740446"/>
    <w:rsid w:val="007404E8"/>
    <w:rsid w:val="0074054E"/>
    <w:rsid w:val="00740581"/>
    <w:rsid w:val="007407D8"/>
    <w:rsid w:val="007409F4"/>
    <w:rsid w:val="00740A3C"/>
    <w:rsid w:val="00740A82"/>
    <w:rsid w:val="00740E0F"/>
    <w:rsid w:val="00740E38"/>
    <w:rsid w:val="00740E55"/>
    <w:rsid w:val="00740E5E"/>
    <w:rsid w:val="00740F68"/>
    <w:rsid w:val="00740FEE"/>
    <w:rsid w:val="00741011"/>
    <w:rsid w:val="0074115A"/>
    <w:rsid w:val="007412D5"/>
    <w:rsid w:val="00741389"/>
    <w:rsid w:val="0074146B"/>
    <w:rsid w:val="007419F4"/>
    <w:rsid w:val="00741D81"/>
    <w:rsid w:val="00741DBE"/>
    <w:rsid w:val="00741F59"/>
    <w:rsid w:val="00741F7C"/>
    <w:rsid w:val="007420B9"/>
    <w:rsid w:val="007420FC"/>
    <w:rsid w:val="00742105"/>
    <w:rsid w:val="00742315"/>
    <w:rsid w:val="0074246B"/>
    <w:rsid w:val="00742767"/>
    <w:rsid w:val="007427C9"/>
    <w:rsid w:val="00742891"/>
    <w:rsid w:val="00742901"/>
    <w:rsid w:val="00742AF8"/>
    <w:rsid w:val="00742B91"/>
    <w:rsid w:val="00742BE2"/>
    <w:rsid w:val="00742FAF"/>
    <w:rsid w:val="007430CD"/>
    <w:rsid w:val="00743334"/>
    <w:rsid w:val="0074353F"/>
    <w:rsid w:val="00743567"/>
    <w:rsid w:val="00743636"/>
    <w:rsid w:val="00743B42"/>
    <w:rsid w:val="00743CE7"/>
    <w:rsid w:val="00743D43"/>
    <w:rsid w:val="00743E1E"/>
    <w:rsid w:val="00744002"/>
    <w:rsid w:val="0074408D"/>
    <w:rsid w:val="007441DA"/>
    <w:rsid w:val="007442B5"/>
    <w:rsid w:val="00744348"/>
    <w:rsid w:val="0074453B"/>
    <w:rsid w:val="0074458B"/>
    <w:rsid w:val="007445E9"/>
    <w:rsid w:val="0074464A"/>
    <w:rsid w:val="00744665"/>
    <w:rsid w:val="007446F0"/>
    <w:rsid w:val="0074475B"/>
    <w:rsid w:val="00744A31"/>
    <w:rsid w:val="00744D1F"/>
    <w:rsid w:val="00744EC3"/>
    <w:rsid w:val="00744ED6"/>
    <w:rsid w:val="00744FBE"/>
    <w:rsid w:val="007452F6"/>
    <w:rsid w:val="00745ACB"/>
    <w:rsid w:val="00745BD9"/>
    <w:rsid w:val="00745C90"/>
    <w:rsid w:val="00745DE7"/>
    <w:rsid w:val="00745F7A"/>
    <w:rsid w:val="0074608A"/>
    <w:rsid w:val="0074634A"/>
    <w:rsid w:val="007464F2"/>
    <w:rsid w:val="00746683"/>
    <w:rsid w:val="007466E2"/>
    <w:rsid w:val="0074672E"/>
    <w:rsid w:val="00746901"/>
    <w:rsid w:val="0074699F"/>
    <w:rsid w:val="007469C7"/>
    <w:rsid w:val="00746D4C"/>
    <w:rsid w:val="00746E56"/>
    <w:rsid w:val="00746F37"/>
    <w:rsid w:val="0074703B"/>
    <w:rsid w:val="007470B1"/>
    <w:rsid w:val="00747282"/>
    <w:rsid w:val="00747291"/>
    <w:rsid w:val="0074730B"/>
    <w:rsid w:val="007473CC"/>
    <w:rsid w:val="007476D7"/>
    <w:rsid w:val="0074788B"/>
    <w:rsid w:val="007478EC"/>
    <w:rsid w:val="00747D0F"/>
    <w:rsid w:val="00747E26"/>
    <w:rsid w:val="0075002C"/>
    <w:rsid w:val="00750220"/>
    <w:rsid w:val="0075035F"/>
    <w:rsid w:val="007504FB"/>
    <w:rsid w:val="00750735"/>
    <w:rsid w:val="00750781"/>
    <w:rsid w:val="007508C3"/>
    <w:rsid w:val="007508C9"/>
    <w:rsid w:val="007509DF"/>
    <w:rsid w:val="00750B3C"/>
    <w:rsid w:val="00750CF3"/>
    <w:rsid w:val="0075100C"/>
    <w:rsid w:val="00751311"/>
    <w:rsid w:val="00751423"/>
    <w:rsid w:val="00751503"/>
    <w:rsid w:val="00751591"/>
    <w:rsid w:val="0075161B"/>
    <w:rsid w:val="00751689"/>
    <w:rsid w:val="007517CA"/>
    <w:rsid w:val="00751932"/>
    <w:rsid w:val="00751A70"/>
    <w:rsid w:val="00751D43"/>
    <w:rsid w:val="00751DA9"/>
    <w:rsid w:val="00751DE1"/>
    <w:rsid w:val="00751E26"/>
    <w:rsid w:val="00752134"/>
    <w:rsid w:val="00752184"/>
    <w:rsid w:val="007524C6"/>
    <w:rsid w:val="00752627"/>
    <w:rsid w:val="0075270D"/>
    <w:rsid w:val="00752930"/>
    <w:rsid w:val="007529C4"/>
    <w:rsid w:val="00752AA6"/>
    <w:rsid w:val="0075314D"/>
    <w:rsid w:val="007531F7"/>
    <w:rsid w:val="00753379"/>
    <w:rsid w:val="007534E7"/>
    <w:rsid w:val="00753514"/>
    <w:rsid w:val="0075359A"/>
    <w:rsid w:val="007535D5"/>
    <w:rsid w:val="00753858"/>
    <w:rsid w:val="007538CD"/>
    <w:rsid w:val="00753969"/>
    <w:rsid w:val="00753B6E"/>
    <w:rsid w:val="00753BDE"/>
    <w:rsid w:val="00753C62"/>
    <w:rsid w:val="007540D4"/>
    <w:rsid w:val="00754122"/>
    <w:rsid w:val="007542A2"/>
    <w:rsid w:val="0075451A"/>
    <w:rsid w:val="0075457D"/>
    <w:rsid w:val="00754635"/>
    <w:rsid w:val="00754714"/>
    <w:rsid w:val="00754879"/>
    <w:rsid w:val="007548B1"/>
    <w:rsid w:val="007548FE"/>
    <w:rsid w:val="0075490D"/>
    <w:rsid w:val="00754915"/>
    <w:rsid w:val="00754981"/>
    <w:rsid w:val="00754ABE"/>
    <w:rsid w:val="00754B40"/>
    <w:rsid w:val="00754B83"/>
    <w:rsid w:val="00754C2C"/>
    <w:rsid w:val="00754C4D"/>
    <w:rsid w:val="00754C86"/>
    <w:rsid w:val="00754E39"/>
    <w:rsid w:val="00754EA5"/>
    <w:rsid w:val="00754FB5"/>
    <w:rsid w:val="007550CD"/>
    <w:rsid w:val="00755256"/>
    <w:rsid w:val="00755509"/>
    <w:rsid w:val="00755692"/>
    <w:rsid w:val="007557E5"/>
    <w:rsid w:val="00755DAA"/>
    <w:rsid w:val="00755DF6"/>
    <w:rsid w:val="00755E3D"/>
    <w:rsid w:val="00755F3F"/>
    <w:rsid w:val="00756057"/>
    <w:rsid w:val="0075628C"/>
    <w:rsid w:val="007564DF"/>
    <w:rsid w:val="00756514"/>
    <w:rsid w:val="00756526"/>
    <w:rsid w:val="007566AA"/>
    <w:rsid w:val="00756B19"/>
    <w:rsid w:val="00756B62"/>
    <w:rsid w:val="00756B90"/>
    <w:rsid w:val="00756E11"/>
    <w:rsid w:val="0075700B"/>
    <w:rsid w:val="007570C4"/>
    <w:rsid w:val="0075731C"/>
    <w:rsid w:val="007573B6"/>
    <w:rsid w:val="00757559"/>
    <w:rsid w:val="007575D3"/>
    <w:rsid w:val="00757B87"/>
    <w:rsid w:val="00757D25"/>
    <w:rsid w:val="00757E18"/>
    <w:rsid w:val="00760019"/>
    <w:rsid w:val="0076008A"/>
    <w:rsid w:val="007600D7"/>
    <w:rsid w:val="0076015D"/>
    <w:rsid w:val="0076032D"/>
    <w:rsid w:val="00760404"/>
    <w:rsid w:val="00760523"/>
    <w:rsid w:val="0076061F"/>
    <w:rsid w:val="007606D4"/>
    <w:rsid w:val="0076077C"/>
    <w:rsid w:val="00760782"/>
    <w:rsid w:val="00760844"/>
    <w:rsid w:val="00760937"/>
    <w:rsid w:val="0076099C"/>
    <w:rsid w:val="00760A08"/>
    <w:rsid w:val="00760DA1"/>
    <w:rsid w:val="00760DEF"/>
    <w:rsid w:val="00760E92"/>
    <w:rsid w:val="007612C3"/>
    <w:rsid w:val="00761354"/>
    <w:rsid w:val="007615BC"/>
    <w:rsid w:val="0076164D"/>
    <w:rsid w:val="007616C6"/>
    <w:rsid w:val="007618EA"/>
    <w:rsid w:val="007619D8"/>
    <w:rsid w:val="00761C4D"/>
    <w:rsid w:val="00761D89"/>
    <w:rsid w:val="007623B9"/>
    <w:rsid w:val="0076247B"/>
    <w:rsid w:val="007624D3"/>
    <w:rsid w:val="007626D9"/>
    <w:rsid w:val="00762885"/>
    <w:rsid w:val="007628FF"/>
    <w:rsid w:val="00762AAF"/>
    <w:rsid w:val="00762CEB"/>
    <w:rsid w:val="007630B9"/>
    <w:rsid w:val="00763122"/>
    <w:rsid w:val="0076315C"/>
    <w:rsid w:val="007631AF"/>
    <w:rsid w:val="00763384"/>
    <w:rsid w:val="0076352F"/>
    <w:rsid w:val="007636C1"/>
    <w:rsid w:val="007636EB"/>
    <w:rsid w:val="007637B6"/>
    <w:rsid w:val="0076389A"/>
    <w:rsid w:val="00763A2A"/>
    <w:rsid w:val="00763B0E"/>
    <w:rsid w:val="00763BB8"/>
    <w:rsid w:val="00763D20"/>
    <w:rsid w:val="00763DB8"/>
    <w:rsid w:val="00763E8F"/>
    <w:rsid w:val="00763FFC"/>
    <w:rsid w:val="0076407E"/>
    <w:rsid w:val="007642CB"/>
    <w:rsid w:val="007643A8"/>
    <w:rsid w:val="00764577"/>
    <w:rsid w:val="007645E0"/>
    <w:rsid w:val="0076467F"/>
    <w:rsid w:val="0076468B"/>
    <w:rsid w:val="00764737"/>
    <w:rsid w:val="00764886"/>
    <w:rsid w:val="0076494F"/>
    <w:rsid w:val="007649E1"/>
    <w:rsid w:val="00764A07"/>
    <w:rsid w:val="00764B11"/>
    <w:rsid w:val="00764B33"/>
    <w:rsid w:val="00764CFF"/>
    <w:rsid w:val="00764D1F"/>
    <w:rsid w:val="00764DD5"/>
    <w:rsid w:val="00764F65"/>
    <w:rsid w:val="00765056"/>
    <w:rsid w:val="00765094"/>
    <w:rsid w:val="00765097"/>
    <w:rsid w:val="00765104"/>
    <w:rsid w:val="007653F9"/>
    <w:rsid w:val="00765452"/>
    <w:rsid w:val="0076546F"/>
    <w:rsid w:val="007655C9"/>
    <w:rsid w:val="007655E3"/>
    <w:rsid w:val="00765681"/>
    <w:rsid w:val="007658A6"/>
    <w:rsid w:val="00765B1D"/>
    <w:rsid w:val="00765B55"/>
    <w:rsid w:val="00765BDB"/>
    <w:rsid w:val="00765BED"/>
    <w:rsid w:val="00765CD2"/>
    <w:rsid w:val="00765E67"/>
    <w:rsid w:val="00765E86"/>
    <w:rsid w:val="00765FE8"/>
    <w:rsid w:val="007662C5"/>
    <w:rsid w:val="00766345"/>
    <w:rsid w:val="00766377"/>
    <w:rsid w:val="007664EC"/>
    <w:rsid w:val="00766510"/>
    <w:rsid w:val="0076652B"/>
    <w:rsid w:val="007667EC"/>
    <w:rsid w:val="007667F4"/>
    <w:rsid w:val="00766A66"/>
    <w:rsid w:val="00766AA6"/>
    <w:rsid w:val="00766B79"/>
    <w:rsid w:val="00766C81"/>
    <w:rsid w:val="00766DD3"/>
    <w:rsid w:val="00766F5D"/>
    <w:rsid w:val="00766F65"/>
    <w:rsid w:val="007670BD"/>
    <w:rsid w:val="0076714E"/>
    <w:rsid w:val="00767172"/>
    <w:rsid w:val="007671E0"/>
    <w:rsid w:val="00767244"/>
    <w:rsid w:val="0076731A"/>
    <w:rsid w:val="00767477"/>
    <w:rsid w:val="0076747D"/>
    <w:rsid w:val="00767623"/>
    <w:rsid w:val="00767887"/>
    <w:rsid w:val="007678D0"/>
    <w:rsid w:val="0076792B"/>
    <w:rsid w:val="00767956"/>
    <w:rsid w:val="007679EF"/>
    <w:rsid w:val="00767A53"/>
    <w:rsid w:val="00767A5A"/>
    <w:rsid w:val="00767E2C"/>
    <w:rsid w:val="00767ED7"/>
    <w:rsid w:val="00770113"/>
    <w:rsid w:val="007703C8"/>
    <w:rsid w:val="007705FA"/>
    <w:rsid w:val="007708A3"/>
    <w:rsid w:val="00770A09"/>
    <w:rsid w:val="00770B4E"/>
    <w:rsid w:val="00770C27"/>
    <w:rsid w:val="00770C77"/>
    <w:rsid w:val="00770CFE"/>
    <w:rsid w:val="00771084"/>
    <w:rsid w:val="00771092"/>
    <w:rsid w:val="00771296"/>
    <w:rsid w:val="00771599"/>
    <w:rsid w:val="007715FE"/>
    <w:rsid w:val="00771712"/>
    <w:rsid w:val="007717DD"/>
    <w:rsid w:val="007718FC"/>
    <w:rsid w:val="00771AA8"/>
    <w:rsid w:val="00771B55"/>
    <w:rsid w:val="00771BA7"/>
    <w:rsid w:val="00772073"/>
    <w:rsid w:val="007721B1"/>
    <w:rsid w:val="007721E3"/>
    <w:rsid w:val="007723A3"/>
    <w:rsid w:val="00772B3B"/>
    <w:rsid w:val="00772CF9"/>
    <w:rsid w:val="00772EA0"/>
    <w:rsid w:val="00773108"/>
    <w:rsid w:val="00773161"/>
    <w:rsid w:val="00773229"/>
    <w:rsid w:val="0077333C"/>
    <w:rsid w:val="007735F2"/>
    <w:rsid w:val="0077361B"/>
    <w:rsid w:val="007737BE"/>
    <w:rsid w:val="0077391C"/>
    <w:rsid w:val="00773987"/>
    <w:rsid w:val="00773A59"/>
    <w:rsid w:val="00773BFF"/>
    <w:rsid w:val="00773DFF"/>
    <w:rsid w:val="007740BE"/>
    <w:rsid w:val="0077411A"/>
    <w:rsid w:val="00774253"/>
    <w:rsid w:val="007742F7"/>
    <w:rsid w:val="00774397"/>
    <w:rsid w:val="0077465A"/>
    <w:rsid w:val="0077469C"/>
    <w:rsid w:val="007749AF"/>
    <w:rsid w:val="00774D4D"/>
    <w:rsid w:val="00774EDA"/>
    <w:rsid w:val="00774F00"/>
    <w:rsid w:val="00774F5C"/>
    <w:rsid w:val="00775020"/>
    <w:rsid w:val="0077510D"/>
    <w:rsid w:val="0077515D"/>
    <w:rsid w:val="0077530F"/>
    <w:rsid w:val="00775326"/>
    <w:rsid w:val="007756F8"/>
    <w:rsid w:val="007757E5"/>
    <w:rsid w:val="00775919"/>
    <w:rsid w:val="00775CEC"/>
    <w:rsid w:val="00775D31"/>
    <w:rsid w:val="00775E60"/>
    <w:rsid w:val="00776048"/>
    <w:rsid w:val="007761D2"/>
    <w:rsid w:val="0077636B"/>
    <w:rsid w:val="00776685"/>
    <w:rsid w:val="007766E3"/>
    <w:rsid w:val="007768AB"/>
    <w:rsid w:val="00776B8E"/>
    <w:rsid w:val="00776C5C"/>
    <w:rsid w:val="00776D4E"/>
    <w:rsid w:val="00777203"/>
    <w:rsid w:val="00777808"/>
    <w:rsid w:val="0077799B"/>
    <w:rsid w:val="00777A0E"/>
    <w:rsid w:val="00777B26"/>
    <w:rsid w:val="00777B7F"/>
    <w:rsid w:val="00777DBC"/>
    <w:rsid w:val="00780054"/>
    <w:rsid w:val="00780088"/>
    <w:rsid w:val="00780104"/>
    <w:rsid w:val="007806B7"/>
    <w:rsid w:val="007808A2"/>
    <w:rsid w:val="00780A17"/>
    <w:rsid w:val="00780C11"/>
    <w:rsid w:val="00780C5B"/>
    <w:rsid w:val="00780E3E"/>
    <w:rsid w:val="00780EF9"/>
    <w:rsid w:val="00780FF7"/>
    <w:rsid w:val="0078101A"/>
    <w:rsid w:val="007810FD"/>
    <w:rsid w:val="00781159"/>
    <w:rsid w:val="0078121B"/>
    <w:rsid w:val="0078140C"/>
    <w:rsid w:val="007817B0"/>
    <w:rsid w:val="007819BD"/>
    <w:rsid w:val="00781BF8"/>
    <w:rsid w:val="007820FD"/>
    <w:rsid w:val="0078238F"/>
    <w:rsid w:val="007823EF"/>
    <w:rsid w:val="00782734"/>
    <w:rsid w:val="0078286E"/>
    <w:rsid w:val="007828D4"/>
    <w:rsid w:val="0078291E"/>
    <w:rsid w:val="00782C03"/>
    <w:rsid w:val="00782C20"/>
    <w:rsid w:val="00782CE9"/>
    <w:rsid w:val="00782EFB"/>
    <w:rsid w:val="00782F10"/>
    <w:rsid w:val="00782F92"/>
    <w:rsid w:val="0078316B"/>
    <w:rsid w:val="0078326A"/>
    <w:rsid w:val="00783421"/>
    <w:rsid w:val="007834BD"/>
    <w:rsid w:val="007834D0"/>
    <w:rsid w:val="007837EA"/>
    <w:rsid w:val="0078380C"/>
    <w:rsid w:val="0078398E"/>
    <w:rsid w:val="007839E9"/>
    <w:rsid w:val="00783A26"/>
    <w:rsid w:val="00783AFD"/>
    <w:rsid w:val="00783C2B"/>
    <w:rsid w:val="00783F6D"/>
    <w:rsid w:val="0078403E"/>
    <w:rsid w:val="00784151"/>
    <w:rsid w:val="00784262"/>
    <w:rsid w:val="007842CA"/>
    <w:rsid w:val="007843B1"/>
    <w:rsid w:val="00784469"/>
    <w:rsid w:val="007844E3"/>
    <w:rsid w:val="007845C2"/>
    <w:rsid w:val="0078466C"/>
    <w:rsid w:val="0078486D"/>
    <w:rsid w:val="007848B8"/>
    <w:rsid w:val="00784931"/>
    <w:rsid w:val="00784ADD"/>
    <w:rsid w:val="00784AE6"/>
    <w:rsid w:val="00784AE7"/>
    <w:rsid w:val="00784D02"/>
    <w:rsid w:val="00784D50"/>
    <w:rsid w:val="00784ED9"/>
    <w:rsid w:val="007850BB"/>
    <w:rsid w:val="007850C3"/>
    <w:rsid w:val="00785103"/>
    <w:rsid w:val="00785317"/>
    <w:rsid w:val="00785394"/>
    <w:rsid w:val="00785563"/>
    <w:rsid w:val="0078578C"/>
    <w:rsid w:val="0078578D"/>
    <w:rsid w:val="00785903"/>
    <w:rsid w:val="007859E9"/>
    <w:rsid w:val="00785A3C"/>
    <w:rsid w:val="00785A64"/>
    <w:rsid w:val="00785BEE"/>
    <w:rsid w:val="00785FE1"/>
    <w:rsid w:val="00785FE2"/>
    <w:rsid w:val="0078601B"/>
    <w:rsid w:val="007860DD"/>
    <w:rsid w:val="007861B0"/>
    <w:rsid w:val="007862A3"/>
    <w:rsid w:val="0078632E"/>
    <w:rsid w:val="00786601"/>
    <w:rsid w:val="007866C8"/>
    <w:rsid w:val="007866D6"/>
    <w:rsid w:val="007867F5"/>
    <w:rsid w:val="0078697E"/>
    <w:rsid w:val="00786A47"/>
    <w:rsid w:val="00786D21"/>
    <w:rsid w:val="00786D85"/>
    <w:rsid w:val="00786FEB"/>
    <w:rsid w:val="0078720B"/>
    <w:rsid w:val="0078751E"/>
    <w:rsid w:val="00787555"/>
    <w:rsid w:val="007875AF"/>
    <w:rsid w:val="00787766"/>
    <w:rsid w:val="007879B0"/>
    <w:rsid w:val="007879E7"/>
    <w:rsid w:val="007879FF"/>
    <w:rsid w:val="00787A15"/>
    <w:rsid w:val="00787F99"/>
    <w:rsid w:val="00790339"/>
    <w:rsid w:val="00790346"/>
    <w:rsid w:val="0079054E"/>
    <w:rsid w:val="00790961"/>
    <w:rsid w:val="007909CB"/>
    <w:rsid w:val="00790A94"/>
    <w:rsid w:val="00790B1B"/>
    <w:rsid w:val="00790C20"/>
    <w:rsid w:val="00790D0F"/>
    <w:rsid w:val="00791105"/>
    <w:rsid w:val="00791303"/>
    <w:rsid w:val="007914B8"/>
    <w:rsid w:val="00791588"/>
    <w:rsid w:val="0079159E"/>
    <w:rsid w:val="007915EA"/>
    <w:rsid w:val="00791612"/>
    <w:rsid w:val="007918CE"/>
    <w:rsid w:val="00791C28"/>
    <w:rsid w:val="00791EFD"/>
    <w:rsid w:val="00791F31"/>
    <w:rsid w:val="00791F6D"/>
    <w:rsid w:val="00792192"/>
    <w:rsid w:val="0079256C"/>
    <w:rsid w:val="007925ED"/>
    <w:rsid w:val="00792722"/>
    <w:rsid w:val="00792DD1"/>
    <w:rsid w:val="00792F72"/>
    <w:rsid w:val="00793116"/>
    <w:rsid w:val="00793164"/>
    <w:rsid w:val="007931DB"/>
    <w:rsid w:val="0079353E"/>
    <w:rsid w:val="00793575"/>
    <w:rsid w:val="00793728"/>
    <w:rsid w:val="00793956"/>
    <w:rsid w:val="007939AC"/>
    <w:rsid w:val="00793A2E"/>
    <w:rsid w:val="00793ACD"/>
    <w:rsid w:val="00793AFD"/>
    <w:rsid w:val="00793B74"/>
    <w:rsid w:val="00793BEB"/>
    <w:rsid w:val="00793C5D"/>
    <w:rsid w:val="00793E61"/>
    <w:rsid w:val="007940EB"/>
    <w:rsid w:val="007942F6"/>
    <w:rsid w:val="007943D2"/>
    <w:rsid w:val="00794479"/>
    <w:rsid w:val="0079466C"/>
    <w:rsid w:val="00794857"/>
    <w:rsid w:val="00794872"/>
    <w:rsid w:val="007948DE"/>
    <w:rsid w:val="007949E5"/>
    <w:rsid w:val="00794C12"/>
    <w:rsid w:val="00794E5A"/>
    <w:rsid w:val="00794E87"/>
    <w:rsid w:val="00795021"/>
    <w:rsid w:val="00795129"/>
    <w:rsid w:val="0079519A"/>
    <w:rsid w:val="007951F9"/>
    <w:rsid w:val="00795223"/>
    <w:rsid w:val="00795260"/>
    <w:rsid w:val="007953D7"/>
    <w:rsid w:val="007953F9"/>
    <w:rsid w:val="00795735"/>
    <w:rsid w:val="00795861"/>
    <w:rsid w:val="00795A4D"/>
    <w:rsid w:val="00795DA1"/>
    <w:rsid w:val="00795DDD"/>
    <w:rsid w:val="00796140"/>
    <w:rsid w:val="007965D7"/>
    <w:rsid w:val="00796647"/>
    <w:rsid w:val="007966CE"/>
    <w:rsid w:val="0079672E"/>
    <w:rsid w:val="007968D0"/>
    <w:rsid w:val="007969DC"/>
    <w:rsid w:val="00796A55"/>
    <w:rsid w:val="00796A9A"/>
    <w:rsid w:val="00796C78"/>
    <w:rsid w:val="00796CCF"/>
    <w:rsid w:val="00796DF1"/>
    <w:rsid w:val="00796E29"/>
    <w:rsid w:val="00796EE5"/>
    <w:rsid w:val="0079705A"/>
    <w:rsid w:val="0079709A"/>
    <w:rsid w:val="007971CB"/>
    <w:rsid w:val="007972A9"/>
    <w:rsid w:val="007972EC"/>
    <w:rsid w:val="007976C0"/>
    <w:rsid w:val="007976E4"/>
    <w:rsid w:val="007976E6"/>
    <w:rsid w:val="00797705"/>
    <w:rsid w:val="00797711"/>
    <w:rsid w:val="00797843"/>
    <w:rsid w:val="00797B22"/>
    <w:rsid w:val="00797ECC"/>
    <w:rsid w:val="007A0180"/>
    <w:rsid w:val="007A0237"/>
    <w:rsid w:val="007A02B8"/>
    <w:rsid w:val="007A02EA"/>
    <w:rsid w:val="007A0391"/>
    <w:rsid w:val="007A03AE"/>
    <w:rsid w:val="007A06F8"/>
    <w:rsid w:val="007A075E"/>
    <w:rsid w:val="007A0994"/>
    <w:rsid w:val="007A0A15"/>
    <w:rsid w:val="007A0C5B"/>
    <w:rsid w:val="007A0FAA"/>
    <w:rsid w:val="007A12DF"/>
    <w:rsid w:val="007A1510"/>
    <w:rsid w:val="007A1A6B"/>
    <w:rsid w:val="007A1F45"/>
    <w:rsid w:val="007A1FE3"/>
    <w:rsid w:val="007A208D"/>
    <w:rsid w:val="007A21C7"/>
    <w:rsid w:val="007A2347"/>
    <w:rsid w:val="007A25C9"/>
    <w:rsid w:val="007A26DC"/>
    <w:rsid w:val="007A2827"/>
    <w:rsid w:val="007A2AD0"/>
    <w:rsid w:val="007A2B3A"/>
    <w:rsid w:val="007A2E92"/>
    <w:rsid w:val="007A2FC9"/>
    <w:rsid w:val="007A2FDE"/>
    <w:rsid w:val="007A3007"/>
    <w:rsid w:val="007A322D"/>
    <w:rsid w:val="007A34B5"/>
    <w:rsid w:val="007A35FE"/>
    <w:rsid w:val="007A38FC"/>
    <w:rsid w:val="007A3AA9"/>
    <w:rsid w:val="007A3AC9"/>
    <w:rsid w:val="007A3B48"/>
    <w:rsid w:val="007A3B91"/>
    <w:rsid w:val="007A41FD"/>
    <w:rsid w:val="007A43CD"/>
    <w:rsid w:val="007A43D1"/>
    <w:rsid w:val="007A458F"/>
    <w:rsid w:val="007A4692"/>
    <w:rsid w:val="007A4910"/>
    <w:rsid w:val="007A49E3"/>
    <w:rsid w:val="007A4A12"/>
    <w:rsid w:val="007A4B1F"/>
    <w:rsid w:val="007A4BD9"/>
    <w:rsid w:val="007A4C8F"/>
    <w:rsid w:val="007A4CDA"/>
    <w:rsid w:val="007A4E3E"/>
    <w:rsid w:val="007A4E7B"/>
    <w:rsid w:val="007A4EEE"/>
    <w:rsid w:val="007A4F9D"/>
    <w:rsid w:val="007A500D"/>
    <w:rsid w:val="007A54C9"/>
    <w:rsid w:val="007A553E"/>
    <w:rsid w:val="007A56A5"/>
    <w:rsid w:val="007A56FB"/>
    <w:rsid w:val="007A57DB"/>
    <w:rsid w:val="007A590C"/>
    <w:rsid w:val="007A5A30"/>
    <w:rsid w:val="007A5AB8"/>
    <w:rsid w:val="007A5B0E"/>
    <w:rsid w:val="007A5BDE"/>
    <w:rsid w:val="007A5D1F"/>
    <w:rsid w:val="007A5D43"/>
    <w:rsid w:val="007A5DE2"/>
    <w:rsid w:val="007A5DE4"/>
    <w:rsid w:val="007A5F55"/>
    <w:rsid w:val="007A6073"/>
    <w:rsid w:val="007A618C"/>
    <w:rsid w:val="007A6542"/>
    <w:rsid w:val="007A663B"/>
    <w:rsid w:val="007A6741"/>
    <w:rsid w:val="007A6917"/>
    <w:rsid w:val="007A6C05"/>
    <w:rsid w:val="007A6DFF"/>
    <w:rsid w:val="007A6E3E"/>
    <w:rsid w:val="007A724B"/>
    <w:rsid w:val="007A7442"/>
    <w:rsid w:val="007A757A"/>
    <w:rsid w:val="007A76F4"/>
    <w:rsid w:val="007A781F"/>
    <w:rsid w:val="007A7BDF"/>
    <w:rsid w:val="007A7C4A"/>
    <w:rsid w:val="007A7C8D"/>
    <w:rsid w:val="007B0139"/>
    <w:rsid w:val="007B0357"/>
    <w:rsid w:val="007B0378"/>
    <w:rsid w:val="007B0424"/>
    <w:rsid w:val="007B06AE"/>
    <w:rsid w:val="007B07B9"/>
    <w:rsid w:val="007B08A3"/>
    <w:rsid w:val="007B0C7D"/>
    <w:rsid w:val="007B0E60"/>
    <w:rsid w:val="007B0FF9"/>
    <w:rsid w:val="007B116E"/>
    <w:rsid w:val="007B11A2"/>
    <w:rsid w:val="007B13BC"/>
    <w:rsid w:val="007B13C6"/>
    <w:rsid w:val="007B1758"/>
    <w:rsid w:val="007B17EB"/>
    <w:rsid w:val="007B1897"/>
    <w:rsid w:val="007B1E93"/>
    <w:rsid w:val="007B232A"/>
    <w:rsid w:val="007B2503"/>
    <w:rsid w:val="007B251D"/>
    <w:rsid w:val="007B25B7"/>
    <w:rsid w:val="007B2930"/>
    <w:rsid w:val="007B29C5"/>
    <w:rsid w:val="007B29F9"/>
    <w:rsid w:val="007B2B38"/>
    <w:rsid w:val="007B2CD5"/>
    <w:rsid w:val="007B2E07"/>
    <w:rsid w:val="007B2FF0"/>
    <w:rsid w:val="007B3000"/>
    <w:rsid w:val="007B3435"/>
    <w:rsid w:val="007B345F"/>
    <w:rsid w:val="007B3477"/>
    <w:rsid w:val="007B34A4"/>
    <w:rsid w:val="007B3773"/>
    <w:rsid w:val="007B37CA"/>
    <w:rsid w:val="007B3901"/>
    <w:rsid w:val="007B3B16"/>
    <w:rsid w:val="007B3B5D"/>
    <w:rsid w:val="007B4087"/>
    <w:rsid w:val="007B4129"/>
    <w:rsid w:val="007B4269"/>
    <w:rsid w:val="007B44DC"/>
    <w:rsid w:val="007B44E4"/>
    <w:rsid w:val="007B463A"/>
    <w:rsid w:val="007B469B"/>
    <w:rsid w:val="007B4935"/>
    <w:rsid w:val="007B49F9"/>
    <w:rsid w:val="007B4AEB"/>
    <w:rsid w:val="007B4BBA"/>
    <w:rsid w:val="007B4DE7"/>
    <w:rsid w:val="007B4DFD"/>
    <w:rsid w:val="007B508F"/>
    <w:rsid w:val="007B51BD"/>
    <w:rsid w:val="007B52AE"/>
    <w:rsid w:val="007B5435"/>
    <w:rsid w:val="007B5701"/>
    <w:rsid w:val="007B578B"/>
    <w:rsid w:val="007B57D2"/>
    <w:rsid w:val="007B591E"/>
    <w:rsid w:val="007B5CF1"/>
    <w:rsid w:val="007B5D87"/>
    <w:rsid w:val="007B5E65"/>
    <w:rsid w:val="007B5EA8"/>
    <w:rsid w:val="007B60F0"/>
    <w:rsid w:val="007B60F3"/>
    <w:rsid w:val="007B6800"/>
    <w:rsid w:val="007B6968"/>
    <w:rsid w:val="007B6C66"/>
    <w:rsid w:val="007B6C79"/>
    <w:rsid w:val="007B6D5A"/>
    <w:rsid w:val="007B6ED8"/>
    <w:rsid w:val="007B71F0"/>
    <w:rsid w:val="007B7264"/>
    <w:rsid w:val="007B731A"/>
    <w:rsid w:val="007B76E1"/>
    <w:rsid w:val="007B797A"/>
    <w:rsid w:val="007B7AFC"/>
    <w:rsid w:val="007B7DE7"/>
    <w:rsid w:val="007B7E88"/>
    <w:rsid w:val="007B7FEA"/>
    <w:rsid w:val="007C004A"/>
    <w:rsid w:val="007C0076"/>
    <w:rsid w:val="007C0127"/>
    <w:rsid w:val="007C01DE"/>
    <w:rsid w:val="007C03A5"/>
    <w:rsid w:val="007C0740"/>
    <w:rsid w:val="007C079E"/>
    <w:rsid w:val="007C0897"/>
    <w:rsid w:val="007C0AEA"/>
    <w:rsid w:val="007C0B4F"/>
    <w:rsid w:val="007C109E"/>
    <w:rsid w:val="007C10C8"/>
    <w:rsid w:val="007C10D0"/>
    <w:rsid w:val="007C1139"/>
    <w:rsid w:val="007C13FF"/>
    <w:rsid w:val="007C1555"/>
    <w:rsid w:val="007C15AB"/>
    <w:rsid w:val="007C1729"/>
    <w:rsid w:val="007C1A01"/>
    <w:rsid w:val="007C1DBB"/>
    <w:rsid w:val="007C1E59"/>
    <w:rsid w:val="007C1E7A"/>
    <w:rsid w:val="007C1EF7"/>
    <w:rsid w:val="007C1F24"/>
    <w:rsid w:val="007C1FF4"/>
    <w:rsid w:val="007C203B"/>
    <w:rsid w:val="007C214D"/>
    <w:rsid w:val="007C2153"/>
    <w:rsid w:val="007C22DC"/>
    <w:rsid w:val="007C2972"/>
    <w:rsid w:val="007C299D"/>
    <w:rsid w:val="007C2A1B"/>
    <w:rsid w:val="007C2B44"/>
    <w:rsid w:val="007C2E5E"/>
    <w:rsid w:val="007C2EFF"/>
    <w:rsid w:val="007C30A7"/>
    <w:rsid w:val="007C30EC"/>
    <w:rsid w:val="007C3354"/>
    <w:rsid w:val="007C345D"/>
    <w:rsid w:val="007C35F0"/>
    <w:rsid w:val="007C3770"/>
    <w:rsid w:val="007C3772"/>
    <w:rsid w:val="007C3791"/>
    <w:rsid w:val="007C37B6"/>
    <w:rsid w:val="007C3802"/>
    <w:rsid w:val="007C38FA"/>
    <w:rsid w:val="007C3ABA"/>
    <w:rsid w:val="007C3CAD"/>
    <w:rsid w:val="007C3DC5"/>
    <w:rsid w:val="007C3E16"/>
    <w:rsid w:val="007C3EEC"/>
    <w:rsid w:val="007C4441"/>
    <w:rsid w:val="007C44AA"/>
    <w:rsid w:val="007C4787"/>
    <w:rsid w:val="007C4A09"/>
    <w:rsid w:val="007C4A42"/>
    <w:rsid w:val="007C4ACD"/>
    <w:rsid w:val="007C4C0F"/>
    <w:rsid w:val="007C4CA6"/>
    <w:rsid w:val="007C4D3E"/>
    <w:rsid w:val="007C4DC7"/>
    <w:rsid w:val="007C4EE3"/>
    <w:rsid w:val="007C4F74"/>
    <w:rsid w:val="007C4FB4"/>
    <w:rsid w:val="007C4FC8"/>
    <w:rsid w:val="007C5199"/>
    <w:rsid w:val="007C530D"/>
    <w:rsid w:val="007C5414"/>
    <w:rsid w:val="007C544B"/>
    <w:rsid w:val="007C54F2"/>
    <w:rsid w:val="007C5510"/>
    <w:rsid w:val="007C567D"/>
    <w:rsid w:val="007C57DC"/>
    <w:rsid w:val="007C57FC"/>
    <w:rsid w:val="007C5A87"/>
    <w:rsid w:val="007C5AF5"/>
    <w:rsid w:val="007C5D21"/>
    <w:rsid w:val="007C5DCE"/>
    <w:rsid w:val="007C5DE0"/>
    <w:rsid w:val="007C5ECE"/>
    <w:rsid w:val="007C5FF6"/>
    <w:rsid w:val="007C6064"/>
    <w:rsid w:val="007C60B5"/>
    <w:rsid w:val="007C61FB"/>
    <w:rsid w:val="007C623C"/>
    <w:rsid w:val="007C638D"/>
    <w:rsid w:val="007C63AC"/>
    <w:rsid w:val="007C644F"/>
    <w:rsid w:val="007C6475"/>
    <w:rsid w:val="007C6482"/>
    <w:rsid w:val="007C64B0"/>
    <w:rsid w:val="007C64CF"/>
    <w:rsid w:val="007C6701"/>
    <w:rsid w:val="007C6804"/>
    <w:rsid w:val="007C6CD9"/>
    <w:rsid w:val="007C6D0F"/>
    <w:rsid w:val="007C6DDA"/>
    <w:rsid w:val="007C6F06"/>
    <w:rsid w:val="007C7063"/>
    <w:rsid w:val="007C7175"/>
    <w:rsid w:val="007C71E3"/>
    <w:rsid w:val="007C7285"/>
    <w:rsid w:val="007C7391"/>
    <w:rsid w:val="007C74C4"/>
    <w:rsid w:val="007C75D1"/>
    <w:rsid w:val="007C7654"/>
    <w:rsid w:val="007C7876"/>
    <w:rsid w:val="007C79DC"/>
    <w:rsid w:val="007C7A2C"/>
    <w:rsid w:val="007C7B77"/>
    <w:rsid w:val="007C7F7F"/>
    <w:rsid w:val="007D0003"/>
    <w:rsid w:val="007D007D"/>
    <w:rsid w:val="007D0152"/>
    <w:rsid w:val="007D0172"/>
    <w:rsid w:val="007D0261"/>
    <w:rsid w:val="007D0385"/>
    <w:rsid w:val="007D0459"/>
    <w:rsid w:val="007D04D5"/>
    <w:rsid w:val="007D051C"/>
    <w:rsid w:val="007D062A"/>
    <w:rsid w:val="007D064E"/>
    <w:rsid w:val="007D0840"/>
    <w:rsid w:val="007D0863"/>
    <w:rsid w:val="007D089A"/>
    <w:rsid w:val="007D0B7E"/>
    <w:rsid w:val="007D0DA8"/>
    <w:rsid w:val="007D0E13"/>
    <w:rsid w:val="007D1012"/>
    <w:rsid w:val="007D1075"/>
    <w:rsid w:val="007D107F"/>
    <w:rsid w:val="007D12C0"/>
    <w:rsid w:val="007D1520"/>
    <w:rsid w:val="007D1556"/>
    <w:rsid w:val="007D1724"/>
    <w:rsid w:val="007D178F"/>
    <w:rsid w:val="007D179F"/>
    <w:rsid w:val="007D1B3F"/>
    <w:rsid w:val="007D1BF4"/>
    <w:rsid w:val="007D1C69"/>
    <w:rsid w:val="007D1F3E"/>
    <w:rsid w:val="007D207C"/>
    <w:rsid w:val="007D2665"/>
    <w:rsid w:val="007D2691"/>
    <w:rsid w:val="007D27C0"/>
    <w:rsid w:val="007D29FD"/>
    <w:rsid w:val="007D2B07"/>
    <w:rsid w:val="007D2B24"/>
    <w:rsid w:val="007D2CAE"/>
    <w:rsid w:val="007D2DE7"/>
    <w:rsid w:val="007D2EAF"/>
    <w:rsid w:val="007D2EE1"/>
    <w:rsid w:val="007D3225"/>
    <w:rsid w:val="007D323B"/>
    <w:rsid w:val="007D3325"/>
    <w:rsid w:val="007D3529"/>
    <w:rsid w:val="007D3591"/>
    <w:rsid w:val="007D3DF9"/>
    <w:rsid w:val="007D3E60"/>
    <w:rsid w:val="007D4133"/>
    <w:rsid w:val="007D437C"/>
    <w:rsid w:val="007D43DA"/>
    <w:rsid w:val="007D44E7"/>
    <w:rsid w:val="007D4628"/>
    <w:rsid w:val="007D4914"/>
    <w:rsid w:val="007D4A44"/>
    <w:rsid w:val="007D4B11"/>
    <w:rsid w:val="007D4C8C"/>
    <w:rsid w:val="007D4CBC"/>
    <w:rsid w:val="007D4D43"/>
    <w:rsid w:val="007D5056"/>
    <w:rsid w:val="007D5265"/>
    <w:rsid w:val="007D52DA"/>
    <w:rsid w:val="007D5455"/>
    <w:rsid w:val="007D551C"/>
    <w:rsid w:val="007D5550"/>
    <w:rsid w:val="007D56A6"/>
    <w:rsid w:val="007D5823"/>
    <w:rsid w:val="007D58F4"/>
    <w:rsid w:val="007D5B2B"/>
    <w:rsid w:val="007D5BF5"/>
    <w:rsid w:val="007D5D15"/>
    <w:rsid w:val="007D5DB9"/>
    <w:rsid w:val="007D5E53"/>
    <w:rsid w:val="007D5F78"/>
    <w:rsid w:val="007D675B"/>
    <w:rsid w:val="007D6964"/>
    <w:rsid w:val="007D69A3"/>
    <w:rsid w:val="007D6AC6"/>
    <w:rsid w:val="007D6AD2"/>
    <w:rsid w:val="007D6B9F"/>
    <w:rsid w:val="007D6C59"/>
    <w:rsid w:val="007D6CA7"/>
    <w:rsid w:val="007D6E49"/>
    <w:rsid w:val="007D6E99"/>
    <w:rsid w:val="007D6ED8"/>
    <w:rsid w:val="007D7082"/>
    <w:rsid w:val="007D723D"/>
    <w:rsid w:val="007D742E"/>
    <w:rsid w:val="007D75F8"/>
    <w:rsid w:val="007D77A8"/>
    <w:rsid w:val="007D77E5"/>
    <w:rsid w:val="007D782E"/>
    <w:rsid w:val="007D7887"/>
    <w:rsid w:val="007D7A9E"/>
    <w:rsid w:val="007D7B50"/>
    <w:rsid w:val="007D7BF9"/>
    <w:rsid w:val="007D7C9D"/>
    <w:rsid w:val="007D7CF4"/>
    <w:rsid w:val="007D7FBE"/>
    <w:rsid w:val="007E008D"/>
    <w:rsid w:val="007E014B"/>
    <w:rsid w:val="007E018A"/>
    <w:rsid w:val="007E0282"/>
    <w:rsid w:val="007E0557"/>
    <w:rsid w:val="007E06C0"/>
    <w:rsid w:val="007E0703"/>
    <w:rsid w:val="007E0918"/>
    <w:rsid w:val="007E0AE6"/>
    <w:rsid w:val="007E0F7E"/>
    <w:rsid w:val="007E0F8F"/>
    <w:rsid w:val="007E10FC"/>
    <w:rsid w:val="007E1257"/>
    <w:rsid w:val="007E146A"/>
    <w:rsid w:val="007E16F7"/>
    <w:rsid w:val="007E1897"/>
    <w:rsid w:val="007E19D2"/>
    <w:rsid w:val="007E1A22"/>
    <w:rsid w:val="007E1AE3"/>
    <w:rsid w:val="007E1B22"/>
    <w:rsid w:val="007E1C2B"/>
    <w:rsid w:val="007E1CDD"/>
    <w:rsid w:val="007E1D6D"/>
    <w:rsid w:val="007E1EBB"/>
    <w:rsid w:val="007E1F16"/>
    <w:rsid w:val="007E28D1"/>
    <w:rsid w:val="007E28F0"/>
    <w:rsid w:val="007E2904"/>
    <w:rsid w:val="007E299B"/>
    <w:rsid w:val="007E2A30"/>
    <w:rsid w:val="007E2AE8"/>
    <w:rsid w:val="007E2B0B"/>
    <w:rsid w:val="007E300B"/>
    <w:rsid w:val="007E3115"/>
    <w:rsid w:val="007E3195"/>
    <w:rsid w:val="007E31FD"/>
    <w:rsid w:val="007E3260"/>
    <w:rsid w:val="007E334F"/>
    <w:rsid w:val="007E3701"/>
    <w:rsid w:val="007E375F"/>
    <w:rsid w:val="007E3794"/>
    <w:rsid w:val="007E39DF"/>
    <w:rsid w:val="007E3A47"/>
    <w:rsid w:val="007E3BD1"/>
    <w:rsid w:val="007E3D6A"/>
    <w:rsid w:val="007E3DD5"/>
    <w:rsid w:val="007E3E1C"/>
    <w:rsid w:val="007E3F3C"/>
    <w:rsid w:val="007E402E"/>
    <w:rsid w:val="007E4070"/>
    <w:rsid w:val="007E4167"/>
    <w:rsid w:val="007E443E"/>
    <w:rsid w:val="007E4456"/>
    <w:rsid w:val="007E44CE"/>
    <w:rsid w:val="007E46F2"/>
    <w:rsid w:val="007E4759"/>
    <w:rsid w:val="007E4797"/>
    <w:rsid w:val="007E4826"/>
    <w:rsid w:val="007E482C"/>
    <w:rsid w:val="007E486B"/>
    <w:rsid w:val="007E4A9B"/>
    <w:rsid w:val="007E4B46"/>
    <w:rsid w:val="007E4BBE"/>
    <w:rsid w:val="007E4C5B"/>
    <w:rsid w:val="007E4D87"/>
    <w:rsid w:val="007E4DE1"/>
    <w:rsid w:val="007E4F3D"/>
    <w:rsid w:val="007E4F9B"/>
    <w:rsid w:val="007E5091"/>
    <w:rsid w:val="007E5156"/>
    <w:rsid w:val="007E5253"/>
    <w:rsid w:val="007E564E"/>
    <w:rsid w:val="007E572B"/>
    <w:rsid w:val="007E579B"/>
    <w:rsid w:val="007E57DE"/>
    <w:rsid w:val="007E59E3"/>
    <w:rsid w:val="007E5A45"/>
    <w:rsid w:val="007E5B07"/>
    <w:rsid w:val="007E5C07"/>
    <w:rsid w:val="007E5CBA"/>
    <w:rsid w:val="007E5D38"/>
    <w:rsid w:val="007E5D5E"/>
    <w:rsid w:val="007E5E53"/>
    <w:rsid w:val="007E5F59"/>
    <w:rsid w:val="007E5FFD"/>
    <w:rsid w:val="007E60FD"/>
    <w:rsid w:val="007E61A7"/>
    <w:rsid w:val="007E628C"/>
    <w:rsid w:val="007E6317"/>
    <w:rsid w:val="007E6503"/>
    <w:rsid w:val="007E6660"/>
    <w:rsid w:val="007E66C8"/>
    <w:rsid w:val="007E673A"/>
    <w:rsid w:val="007E6795"/>
    <w:rsid w:val="007E6841"/>
    <w:rsid w:val="007E6859"/>
    <w:rsid w:val="007E68CE"/>
    <w:rsid w:val="007E68D8"/>
    <w:rsid w:val="007E6906"/>
    <w:rsid w:val="007E6BF6"/>
    <w:rsid w:val="007E6DD6"/>
    <w:rsid w:val="007E6E43"/>
    <w:rsid w:val="007E6ECB"/>
    <w:rsid w:val="007E6FB5"/>
    <w:rsid w:val="007E71B6"/>
    <w:rsid w:val="007E720A"/>
    <w:rsid w:val="007E7330"/>
    <w:rsid w:val="007E7393"/>
    <w:rsid w:val="007E73F8"/>
    <w:rsid w:val="007E741D"/>
    <w:rsid w:val="007E742E"/>
    <w:rsid w:val="007E7500"/>
    <w:rsid w:val="007E7562"/>
    <w:rsid w:val="007E779E"/>
    <w:rsid w:val="007E7855"/>
    <w:rsid w:val="007E79F1"/>
    <w:rsid w:val="007E7A38"/>
    <w:rsid w:val="007E7BCB"/>
    <w:rsid w:val="007E7FC7"/>
    <w:rsid w:val="007F0039"/>
    <w:rsid w:val="007F0365"/>
    <w:rsid w:val="007F07C7"/>
    <w:rsid w:val="007F07CF"/>
    <w:rsid w:val="007F083E"/>
    <w:rsid w:val="007F08E0"/>
    <w:rsid w:val="007F0A5D"/>
    <w:rsid w:val="007F0EA3"/>
    <w:rsid w:val="007F1452"/>
    <w:rsid w:val="007F1530"/>
    <w:rsid w:val="007F162E"/>
    <w:rsid w:val="007F164A"/>
    <w:rsid w:val="007F1740"/>
    <w:rsid w:val="007F17FF"/>
    <w:rsid w:val="007F1975"/>
    <w:rsid w:val="007F1B13"/>
    <w:rsid w:val="007F1B17"/>
    <w:rsid w:val="007F1B1C"/>
    <w:rsid w:val="007F1B4A"/>
    <w:rsid w:val="007F1BDD"/>
    <w:rsid w:val="007F1CD5"/>
    <w:rsid w:val="007F1CF2"/>
    <w:rsid w:val="007F22D7"/>
    <w:rsid w:val="007F258C"/>
    <w:rsid w:val="007F26E6"/>
    <w:rsid w:val="007F270A"/>
    <w:rsid w:val="007F2716"/>
    <w:rsid w:val="007F2C1E"/>
    <w:rsid w:val="007F2F91"/>
    <w:rsid w:val="007F2FCE"/>
    <w:rsid w:val="007F30EF"/>
    <w:rsid w:val="007F3265"/>
    <w:rsid w:val="007F32B4"/>
    <w:rsid w:val="007F32D4"/>
    <w:rsid w:val="007F3300"/>
    <w:rsid w:val="007F338B"/>
    <w:rsid w:val="007F34A5"/>
    <w:rsid w:val="007F34E9"/>
    <w:rsid w:val="007F350C"/>
    <w:rsid w:val="007F39FD"/>
    <w:rsid w:val="007F3B72"/>
    <w:rsid w:val="007F3CCD"/>
    <w:rsid w:val="007F3D16"/>
    <w:rsid w:val="007F3F13"/>
    <w:rsid w:val="007F40DA"/>
    <w:rsid w:val="007F4181"/>
    <w:rsid w:val="007F41E8"/>
    <w:rsid w:val="007F421E"/>
    <w:rsid w:val="007F43D7"/>
    <w:rsid w:val="007F4648"/>
    <w:rsid w:val="007F47C6"/>
    <w:rsid w:val="007F4888"/>
    <w:rsid w:val="007F4E1E"/>
    <w:rsid w:val="007F4E64"/>
    <w:rsid w:val="007F4EC4"/>
    <w:rsid w:val="007F4F0F"/>
    <w:rsid w:val="007F5118"/>
    <w:rsid w:val="007F51E2"/>
    <w:rsid w:val="007F5269"/>
    <w:rsid w:val="007F5284"/>
    <w:rsid w:val="007F5445"/>
    <w:rsid w:val="007F5492"/>
    <w:rsid w:val="007F54C3"/>
    <w:rsid w:val="007F553A"/>
    <w:rsid w:val="007F5669"/>
    <w:rsid w:val="007F56FB"/>
    <w:rsid w:val="007F5814"/>
    <w:rsid w:val="007F5B65"/>
    <w:rsid w:val="007F5EBF"/>
    <w:rsid w:val="007F5FA0"/>
    <w:rsid w:val="007F6139"/>
    <w:rsid w:val="007F61E8"/>
    <w:rsid w:val="007F6224"/>
    <w:rsid w:val="007F6574"/>
    <w:rsid w:val="007F6788"/>
    <w:rsid w:val="007F67BA"/>
    <w:rsid w:val="007F67EA"/>
    <w:rsid w:val="007F6C35"/>
    <w:rsid w:val="007F7157"/>
    <w:rsid w:val="007F71E0"/>
    <w:rsid w:val="007F7650"/>
    <w:rsid w:val="007F767A"/>
    <w:rsid w:val="007F7848"/>
    <w:rsid w:val="007F7897"/>
    <w:rsid w:val="007F7A41"/>
    <w:rsid w:val="007F7AD1"/>
    <w:rsid w:val="007F7CAD"/>
    <w:rsid w:val="007F7CBF"/>
    <w:rsid w:val="007F7D51"/>
    <w:rsid w:val="007F7E5F"/>
    <w:rsid w:val="008000DE"/>
    <w:rsid w:val="008003E2"/>
    <w:rsid w:val="0080053D"/>
    <w:rsid w:val="00800837"/>
    <w:rsid w:val="00800C0D"/>
    <w:rsid w:val="00800EB9"/>
    <w:rsid w:val="00800EC5"/>
    <w:rsid w:val="00800EE3"/>
    <w:rsid w:val="00800FA6"/>
    <w:rsid w:val="00801070"/>
    <w:rsid w:val="0080112D"/>
    <w:rsid w:val="0080112E"/>
    <w:rsid w:val="00801171"/>
    <w:rsid w:val="00801402"/>
    <w:rsid w:val="0080159C"/>
    <w:rsid w:val="008015D2"/>
    <w:rsid w:val="00801669"/>
    <w:rsid w:val="00801695"/>
    <w:rsid w:val="008018EC"/>
    <w:rsid w:val="00801A35"/>
    <w:rsid w:val="00801B3F"/>
    <w:rsid w:val="00801C44"/>
    <w:rsid w:val="00801CE6"/>
    <w:rsid w:val="00801E33"/>
    <w:rsid w:val="00801F7C"/>
    <w:rsid w:val="00801FE9"/>
    <w:rsid w:val="008020AB"/>
    <w:rsid w:val="008023CC"/>
    <w:rsid w:val="008025AB"/>
    <w:rsid w:val="0080269F"/>
    <w:rsid w:val="00802754"/>
    <w:rsid w:val="008027C1"/>
    <w:rsid w:val="0080283D"/>
    <w:rsid w:val="0080294E"/>
    <w:rsid w:val="00802AD6"/>
    <w:rsid w:val="00802D7E"/>
    <w:rsid w:val="00802DB7"/>
    <w:rsid w:val="00802E74"/>
    <w:rsid w:val="00802EE9"/>
    <w:rsid w:val="00802FE4"/>
    <w:rsid w:val="008031EF"/>
    <w:rsid w:val="0080366D"/>
    <w:rsid w:val="0080376B"/>
    <w:rsid w:val="008037F6"/>
    <w:rsid w:val="0080389D"/>
    <w:rsid w:val="00803A3A"/>
    <w:rsid w:val="00803A3D"/>
    <w:rsid w:val="00803B36"/>
    <w:rsid w:val="00803D02"/>
    <w:rsid w:val="00803D95"/>
    <w:rsid w:val="00803E34"/>
    <w:rsid w:val="00803EAD"/>
    <w:rsid w:val="00803FC9"/>
    <w:rsid w:val="00804025"/>
    <w:rsid w:val="00804184"/>
    <w:rsid w:val="00804393"/>
    <w:rsid w:val="00804430"/>
    <w:rsid w:val="008044AF"/>
    <w:rsid w:val="008044B6"/>
    <w:rsid w:val="008044D1"/>
    <w:rsid w:val="00804838"/>
    <w:rsid w:val="00804841"/>
    <w:rsid w:val="00804869"/>
    <w:rsid w:val="00804AFF"/>
    <w:rsid w:val="00804BCD"/>
    <w:rsid w:val="00804BFA"/>
    <w:rsid w:val="00804CE3"/>
    <w:rsid w:val="00804ECB"/>
    <w:rsid w:val="00804FFF"/>
    <w:rsid w:val="0080500B"/>
    <w:rsid w:val="0080506B"/>
    <w:rsid w:val="00805108"/>
    <w:rsid w:val="00805139"/>
    <w:rsid w:val="00805208"/>
    <w:rsid w:val="0080536C"/>
    <w:rsid w:val="0080563D"/>
    <w:rsid w:val="0080578E"/>
    <w:rsid w:val="008057BE"/>
    <w:rsid w:val="00805810"/>
    <w:rsid w:val="008058C6"/>
    <w:rsid w:val="00805B74"/>
    <w:rsid w:val="00805EBE"/>
    <w:rsid w:val="0080637A"/>
    <w:rsid w:val="00806635"/>
    <w:rsid w:val="00806841"/>
    <w:rsid w:val="00806E4F"/>
    <w:rsid w:val="00806E80"/>
    <w:rsid w:val="00806F53"/>
    <w:rsid w:val="00807132"/>
    <w:rsid w:val="008073BC"/>
    <w:rsid w:val="0080741D"/>
    <w:rsid w:val="008074CD"/>
    <w:rsid w:val="008076B2"/>
    <w:rsid w:val="00807BA4"/>
    <w:rsid w:val="00807C39"/>
    <w:rsid w:val="00807DFB"/>
    <w:rsid w:val="00807FF8"/>
    <w:rsid w:val="00810052"/>
    <w:rsid w:val="0081037E"/>
    <w:rsid w:val="008104CA"/>
    <w:rsid w:val="00810616"/>
    <w:rsid w:val="0081071B"/>
    <w:rsid w:val="00810809"/>
    <w:rsid w:val="0081080A"/>
    <w:rsid w:val="00810916"/>
    <w:rsid w:val="00810A88"/>
    <w:rsid w:val="00810EA8"/>
    <w:rsid w:val="00811109"/>
    <w:rsid w:val="00811267"/>
    <w:rsid w:val="0081142E"/>
    <w:rsid w:val="008118D4"/>
    <w:rsid w:val="00811B26"/>
    <w:rsid w:val="00811B47"/>
    <w:rsid w:val="00811C1B"/>
    <w:rsid w:val="00811C54"/>
    <w:rsid w:val="00811E89"/>
    <w:rsid w:val="008120BD"/>
    <w:rsid w:val="008121A4"/>
    <w:rsid w:val="008121F3"/>
    <w:rsid w:val="0081255D"/>
    <w:rsid w:val="00812622"/>
    <w:rsid w:val="0081284C"/>
    <w:rsid w:val="00812CCA"/>
    <w:rsid w:val="008130EC"/>
    <w:rsid w:val="008132E5"/>
    <w:rsid w:val="00813655"/>
    <w:rsid w:val="008138A5"/>
    <w:rsid w:val="00813A20"/>
    <w:rsid w:val="00813CFD"/>
    <w:rsid w:val="00813F5C"/>
    <w:rsid w:val="00813FA4"/>
    <w:rsid w:val="00813FE5"/>
    <w:rsid w:val="00814153"/>
    <w:rsid w:val="008142CA"/>
    <w:rsid w:val="00814698"/>
    <w:rsid w:val="008146C6"/>
    <w:rsid w:val="00814908"/>
    <w:rsid w:val="00814BD6"/>
    <w:rsid w:val="00814D0E"/>
    <w:rsid w:val="00814EB1"/>
    <w:rsid w:val="00814F5B"/>
    <w:rsid w:val="00815150"/>
    <w:rsid w:val="00815200"/>
    <w:rsid w:val="0081525B"/>
    <w:rsid w:val="0081549A"/>
    <w:rsid w:val="008154E9"/>
    <w:rsid w:val="0081566D"/>
    <w:rsid w:val="008157BD"/>
    <w:rsid w:val="008158BC"/>
    <w:rsid w:val="00815966"/>
    <w:rsid w:val="008159B9"/>
    <w:rsid w:val="00815A9C"/>
    <w:rsid w:val="00815C77"/>
    <w:rsid w:val="008162B1"/>
    <w:rsid w:val="00816336"/>
    <w:rsid w:val="0081644E"/>
    <w:rsid w:val="0081657A"/>
    <w:rsid w:val="008166AA"/>
    <w:rsid w:val="00816919"/>
    <w:rsid w:val="00816B42"/>
    <w:rsid w:val="00816C06"/>
    <w:rsid w:val="00817034"/>
    <w:rsid w:val="008171F9"/>
    <w:rsid w:val="0081728C"/>
    <w:rsid w:val="008173CE"/>
    <w:rsid w:val="008177E3"/>
    <w:rsid w:val="00817ABD"/>
    <w:rsid w:val="00817B49"/>
    <w:rsid w:val="00817BB1"/>
    <w:rsid w:val="00817D86"/>
    <w:rsid w:val="00817E06"/>
    <w:rsid w:val="00817E0F"/>
    <w:rsid w:val="008200A9"/>
    <w:rsid w:val="008200E5"/>
    <w:rsid w:val="00820252"/>
    <w:rsid w:val="0082045C"/>
    <w:rsid w:val="0082046F"/>
    <w:rsid w:val="0082049E"/>
    <w:rsid w:val="008204DA"/>
    <w:rsid w:val="0082059F"/>
    <w:rsid w:val="00820618"/>
    <w:rsid w:val="00820662"/>
    <w:rsid w:val="008206FD"/>
    <w:rsid w:val="0082070E"/>
    <w:rsid w:val="0082087E"/>
    <w:rsid w:val="00820973"/>
    <w:rsid w:val="00820C7E"/>
    <w:rsid w:val="0082114E"/>
    <w:rsid w:val="008211FA"/>
    <w:rsid w:val="008212B1"/>
    <w:rsid w:val="008213A2"/>
    <w:rsid w:val="00821442"/>
    <w:rsid w:val="0082153E"/>
    <w:rsid w:val="00821682"/>
    <w:rsid w:val="00821704"/>
    <w:rsid w:val="00821773"/>
    <w:rsid w:val="00821897"/>
    <w:rsid w:val="008219D5"/>
    <w:rsid w:val="00821BBB"/>
    <w:rsid w:val="00821BFD"/>
    <w:rsid w:val="00821CDB"/>
    <w:rsid w:val="00821CE4"/>
    <w:rsid w:val="00821ECD"/>
    <w:rsid w:val="00821F59"/>
    <w:rsid w:val="00821F66"/>
    <w:rsid w:val="00822159"/>
    <w:rsid w:val="00822215"/>
    <w:rsid w:val="00822265"/>
    <w:rsid w:val="0082249E"/>
    <w:rsid w:val="008226F6"/>
    <w:rsid w:val="0082283A"/>
    <w:rsid w:val="008228EE"/>
    <w:rsid w:val="008229AE"/>
    <w:rsid w:val="00822A22"/>
    <w:rsid w:val="00822AC7"/>
    <w:rsid w:val="00822B14"/>
    <w:rsid w:val="00822B88"/>
    <w:rsid w:val="00822BC5"/>
    <w:rsid w:val="00822C0B"/>
    <w:rsid w:val="00822CB6"/>
    <w:rsid w:val="00822CE7"/>
    <w:rsid w:val="00822DB4"/>
    <w:rsid w:val="00822F4F"/>
    <w:rsid w:val="008230C5"/>
    <w:rsid w:val="0082316D"/>
    <w:rsid w:val="008231ED"/>
    <w:rsid w:val="008232EC"/>
    <w:rsid w:val="008234A4"/>
    <w:rsid w:val="0082358E"/>
    <w:rsid w:val="00823843"/>
    <w:rsid w:val="0082388B"/>
    <w:rsid w:val="00823AB6"/>
    <w:rsid w:val="00823C16"/>
    <w:rsid w:val="00823C55"/>
    <w:rsid w:val="00823DFE"/>
    <w:rsid w:val="00823E27"/>
    <w:rsid w:val="00823EC3"/>
    <w:rsid w:val="00824006"/>
    <w:rsid w:val="00824093"/>
    <w:rsid w:val="00824330"/>
    <w:rsid w:val="00824413"/>
    <w:rsid w:val="00824766"/>
    <w:rsid w:val="00824A37"/>
    <w:rsid w:val="00824A5A"/>
    <w:rsid w:val="00824A60"/>
    <w:rsid w:val="00824B88"/>
    <w:rsid w:val="0082512F"/>
    <w:rsid w:val="00825373"/>
    <w:rsid w:val="00825431"/>
    <w:rsid w:val="008254A1"/>
    <w:rsid w:val="00825516"/>
    <w:rsid w:val="00825697"/>
    <w:rsid w:val="0082579B"/>
    <w:rsid w:val="00825E29"/>
    <w:rsid w:val="00825F7D"/>
    <w:rsid w:val="0082602E"/>
    <w:rsid w:val="008260B7"/>
    <w:rsid w:val="008260D7"/>
    <w:rsid w:val="0082641E"/>
    <w:rsid w:val="0082643F"/>
    <w:rsid w:val="008264C0"/>
    <w:rsid w:val="008264EF"/>
    <w:rsid w:val="008268FD"/>
    <w:rsid w:val="0082694B"/>
    <w:rsid w:val="00826BE7"/>
    <w:rsid w:val="00826CBE"/>
    <w:rsid w:val="00826F6A"/>
    <w:rsid w:val="008270BF"/>
    <w:rsid w:val="00827256"/>
    <w:rsid w:val="008272BD"/>
    <w:rsid w:val="00827368"/>
    <w:rsid w:val="008273D3"/>
    <w:rsid w:val="008274D6"/>
    <w:rsid w:val="00827641"/>
    <w:rsid w:val="008277EA"/>
    <w:rsid w:val="00827A27"/>
    <w:rsid w:val="00827A37"/>
    <w:rsid w:val="00827DFF"/>
    <w:rsid w:val="00827E52"/>
    <w:rsid w:val="0083039E"/>
    <w:rsid w:val="008303FC"/>
    <w:rsid w:val="0083044D"/>
    <w:rsid w:val="008304A5"/>
    <w:rsid w:val="008306BC"/>
    <w:rsid w:val="008308EA"/>
    <w:rsid w:val="0083096D"/>
    <w:rsid w:val="00830AC9"/>
    <w:rsid w:val="00830ADB"/>
    <w:rsid w:val="00830AF3"/>
    <w:rsid w:val="00830B96"/>
    <w:rsid w:val="00830D66"/>
    <w:rsid w:val="00830D69"/>
    <w:rsid w:val="00830DBA"/>
    <w:rsid w:val="00830E64"/>
    <w:rsid w:val="00830EC2"/>
    <w:rsid w:val="00831012"/>
    <w:rsid w:val="00831054"/>
    <w:rsid w:val="0083112D"/>
    <w:rsid w:val="0083156F"/>
    <w:rsid w:val="008315CD"/>
    <w:rsid w:val="0083188D"/>
    <w:rsid w:val="00831920"/>
    <w:rsid w:val="00831A23"/>
    <w:rsid w:val="00831AE6"/>
    <w:rsid w:val="00831B91"/>
    <w:rsid w:val="00831C08"/>
    <w:rsid w:val="00831CEF"/>
    <w:rsid w:val="00831D7D"/>
    <w:rsid w:val="00831DBF"/>
    <w:rsid w:val="00831DCC"/>
    <w:rsid w:val="00831F82"/>
    <w:rsid w:val="0083218C"/>
    <w:rsid w:val="008324FB"/>
    <w:rsid w:val="008329AC"/>
    <w:rsid w:val="00832A0F"/>
    <w:rsid w:val="00832AEA"/>
    <w:rsid w:val="00832B91"/>
    <w:rsid w:val="00832BBE"/>
    <w:rsid w:val="00832C66"/>
    <w:rsid w:val="00832D0D"/>
    <w:rsid w:val="00832D51"/>
    <w:rsid w:val="00832D59"/>
    <w:rsid w:val="00832D6A"/>
    <w:rsid w:val="00832E35"/>
    <w:rsid w:val="00832E85"/>
    <w:rsid w:val="00832F9F"/>
    <w:rsid w:val="0083308F"/>
    <w:rsid w:val="00833139"/>
    <w:rsid w:val="0083320E"/>
    <w:rsid w:val="008334BD"/>
    <w:rsid w:val="0083353B"/>
    <w:rsid w:val="008336B7"/>
    <w:rsid w:val="00833A00"/>
    <w:rsid w:val="00833A08"/>
    <w:rsid w:val="00833AB3"/>
    <w:rsid w:val="00833E68"/>
    <w:rsid w:val="00833FB8"/>
    <w:rsid w:val="00833FC4"/>
    <w:rsid w:val="00834172"/>
    <w:rsid w:val="0083418E"/>
    <w:rsid w:val="0083441A"/>
    <w:rsid w:val="0083447F"/>
    <w:rsid w:val="00834578"/>
    <w:rsid w:val="008346AE"/>
    <w:rsid w:val="00834701"/>
    <w:rsid w:val="008347CD"/>
    <w:rsid w:val="00834815"/>
    <w:rsid w:val="008348E0"/>
    <w:rsid w:val="008349AE"/>
    <w:rsid w:val="00834CC7"/>
    <w:rsid w:val="00834D65"/>
    <w:rsid w:val="00834E2A"/>
    <w:rsid w:val="00834E81"/>
    <w:rsid w:val="00835056"/>
    <w:rsid w:val="008350A8"/>
    <w:rsid w:val="00835505"/>
    <w:rsid w:val="008356E5"/>
    <w:rsid w:val="00835A40"/>
    <w:rsid w:val="00835F33"/>
    <w:rsid w:val="00835FF8"/>
    <w:rsid w:val="00836081"/>
    <w:rsid w:val="00836418"/>
    <w:rsid w:val="008365F6"/>
    <w:rsid w:val="008366D3"/>
    <w:rsid w:val="008367D6"/>
    <w:rsid w:val="008368B7"/>
    <w:rsid w:val="008368F8"/>
    <w:rsid w:val="00836DF6"/>
    <w:rsid w:val="00836E20"/>
    <w:rsid w:val="00836EC9"/>
    <w:rsid w:val="00837316"/>
    <w:rsid w:val="00837524"/>
    <w:rsid w:val="008375FD"/>
    <w:rsid w:val="0083767B"/>
    <w:rsid w:val="0083770C"/>
    <w:rsid w:val="0083774A"/>
    <w:rsid w:val="008378A3"/>
    <w:rsid w:val="00837A5B"/>
    <w:rsid w:val="00837CEC"/>
    <w:rsid w:val="00837D45"/>
    <w:rsid w:val="00837D79"/>
    <w:rsid w:val="00837EB1"/>
    <w:rsid w:val="00840170"/>
    <w:rsid w:val="00840266"/>
    <w:rsid w:val="008402CC"/>
    <w:rsid w:val="00840484"/>
    <w:rsid w:val="008404C2"/>
    <w:rsid w:val="008404C8"/>
    <w:rsid w:val="008408E4"/>
    <w:rsid w:val="008409ED"/>
    <w:rsid w:val="00840AC3"/>
    <w:rsid w:val="00840B22"/>
    <w:rsid w:val="00840F7A"/>
    <w:rsid w:val="00841220"/>
    <w:rsid w:val="008413BC"/>
    <w:rsid w:val="0084145F"/>
    <w:rsid w:val="0084160A"/>
    <w:rsid w:val="008417DE"/>
    <w:rsid w:val="008418A8"/>
    <w:rsid w:val="008419FD"/>
    <w:rsid w:val="00841C6E"/>
    <w:rsid w:val="00841D3A"/>
    <w:rsid w:val="00841D6D"/>
    <w:rsid w:val="00841E20"/>
    <w:rsid w:val="00841FBC"/>
    <w:rsid w:val="008423C1"/>
    <w:rsid w:val="0084268C"/>
    <w:rsid w:val="008426E3"/>
    <w:rsid w:val="008426EB"/>
    <w:rsid w:val="00842812"/>
    <w:rsid w:val="00842965"/>
    <w:rsid w:val="00842E5C"/>
    <w:rsid w:val="00842FB3"/>
    <w:rsid w:val="0084305A"/>
    <w:rsid w:val="008430B2"/>
    <w:rsid w:val="00843136"/>
    <w:rsid w:val="00843387"/>
    <w:rsid w:val="00843536"/>
    <w:rsid w:val="00843557"/>
    <w:rsid w:val="008438A0"/>
    <w:rsid w:val="00843AD8"/>
    <w:rsid w:val="00843B50"/>
    <w:rsid w:val="00843C11"/>
    <w:rsid w:val="00843CA3"/>
    <w:rsid w:val="00843F9F"/>
    <w:rsid w:val="008440DB"/>
    <w:rsid w:val="008440E9"/>
    <w:rsid w:val="00844235"/>
    <w:rsid w:val="00844334"/>
    <w:rsid w:val="00844501"/>
    <w:rsid w:val="00844670"/>
    <w:rsid w:val="008446EF"/>
    <w:rsid w:val="008449F5"/>
    <w:rsid w:val="00844A26"/>
    <w:rsid w:val="00844C31"/>
    <w:rsid w:val="00844CCD"/>
    <w:rsid w:val="00844DD4"/>
    <w:rsid w:val="00844EF4"/>
    <w:rsid w:val="00844F17"/>
    <w:rsid w:val="00844F44"/>
    <w:rsid w:val="00845017"/>
    <w:rsid w:val="00845351"/>
    <w:rsid w:val="00845585"/>
    <w:rsid w:val="00845695"/>
    <w:rsid w:val="008457E9"/>
    <w:rsid w:val="00845BAE"/>
    <w:rsid w:val="00845D49"/>
    <w:rsid w:val="00845F05"/>
    <w:rsid w:val="00845FDB"/>
    <w:rsid w:val="00846109"/>
    <w:rsid w:val="0084611A"/>
    <w:rsid w:val="00846335"/>
    <w:rsid w:val="0084646D"/>
    <w:rsid w:val="0084647C"/>
    <w:rsid w:val="0084653F"/>
    <w:rsid w:val="008465DB"/>
    <w:rsid w:val="00846654"/>
    <w:rsid w:val="0084666B"/>
    <w:rsid w:val="0084675E"/>
    <w:rsid w:val="00846900"/>
    <w:rsid w:val="00846B25"/>
    <w:rsid w:val="00846BE4"/>
    <w:rsid w:val="00846D3F"/>
    <w:rsid w:val="00846E82"/>
    <w:rsid w:val="00846EFF"/>
    <w:rsid w:val="00846F1C"/>
    <w:rsid w:val="00846FA2"/>
    <w:rsid w:val="00847209"/>
    <w:rsid w:val="00847398"/>
    <w:rsid w:val="008473B2"/>
    <w:rsid w:val="0084742B"/>
    <w:rsid w:val="00847665"/>
    <w:rsid w:val="00847698"/>
    <w:rsid w:val="00847728"/>
    <w:rsid w:val="008477F2"/>
    <w:rsid w:val="00847850"/>
    <w:rsid w:val="00847AFB"/>
    <w:rsid w:val="00847CEE"/>
    <w:rsid w:val="00847D32"/>
    <w:rsid w:val="00847D8D"/>
    <w:rsid w:val="00847DA9"/>
    <w:rsid w:val="00847E86"/>
    <w:rsid w:val="00847F60"/>
    <w:rsid w:val="008507E3"/>
    <w:rsid w:val="008507EB"/>
    <w:rsid w:val="00850948"/>
    <w:rsid w:val="008509AE"/>
    <w:rsid w:val="00850CC8"/>
    <w:rsid w:val="00850E5F"/>
    <w:rsid w:val="00850FD2"/>
    <w:rsid w:val="00851A1E"/>
    <w:rsid w:val="00851BF1"/>
    <w:rsid w:val="00851CB1"/>
    <w:rsid w:val="00851E0F"/>
    <w:rsid w:val="00851E55"/>
    <w:rsid w:val="00851F28"/>
    <w:rsid w:val="00851FCB"/>
    <w:rsid w:val="0085218E"/>
    <w:rsid w:val="008523AB"/>
    <w:rsid w:val="0085247C"/>
    <w:rsid w:val="00852517"/>
    <w:rsid w:val="0085255D"/>
    <w:rsid w:val="008526DC"/>
    <w:rsid w:val="008527C8"/>
    <w:rsid w:val="00852820"/>
    <w:rsid w:val="00852963"/>
    <w:rsid w:val="00852C37"/>
    <w:rsid w:val="00852E06"/>
    <w:rsid w:val="008530F1"/>
    <w:rsid w:val="00853175"/>
    <w:rsid w:val="00853212"/>
    <w:rsid w:val="00853308"/>
    <w:rsid w:val="00853325"/>
    <w:rsid w:val="0085332C"/>
    <w:rsid w:val="00853567"/>
    <w:rsid w:val="0085369D"/>
    <w:rsid w:val="00853779"/>
    <w:rsid w:val="008537A5"/>
    <w:rsid w:val="008537EA"/>
    <w:rsid w:val="008538A4"/>
    <w:rsid w:val="008539E5"/>
    <w:rsid w:val="00853B98"/>
    <w:rsid w:val="00853BCE"/>
    <w:rsid w:val="00853C10"/>
    <w:rsid w:val="00853C16"/>
    <w:rsid w:val="00853F0E"/>
    <w:rsid w:val="00853F79"/>
    <w:rsid w:val="00854028"/>
    <w:rsid w:val="00854075"/>
    <w:rsid w:val="0085428F"/>
    <w:rsid w:val="008543B5"/>
    <w:rsid w:val="00854563"/>
    <w:rsid w:val="008547C2"/>
    <w:rsid w:val="0085488D"/>
    <w:rsid w:val="00854B98"/>
    <w:rsid w:val="00855184"/>
    <w:rsid w:val="008552A1"/>
    <w:rsid w:val="00855594"/>
    <w:rsid w:val="008557D8"/>
    <w:rsid w:val="008558BB"/>
    <w:rsid w:val="00855955"/>
    <w:rsid w:val="00855D14"/>
    <w:rsid w:val="00855D1B"/>
    <w:rsid w:val="00855D94"/>
    <w:rsid w:val="00855E40"/>
    <w:rsid w:val="00856061"/>
    <w:rsid w:val="008561DD"/>
    <w:rsid w:val="008562A7"/>
    <w:rsid w:val="008563DF"/>
    <w:rsid w:val="00856549"/>
    <w:rsid w:val="008565A1"/>
    <w:rsid w:val="00856756"/>
    <w:rsid w:val="00856831"/>
    <w:rsid w:val="00856972"/>
    <w:rsid w:val="00856A72"/>
    <w:rsid w:val="00856C13"/>
    <w:rsid w:val="00856D3D"/>
    <w:rsid w:val="00856E1B"/>
    <w:rsid w:val="00856FC7"/>
    <w:rsid w:val="00857051"/>
    <w:rsid w:val="0085729A"/>
    <w:rsid w:val="008572E1"/>
    <w:rsid w:val="00857459"/>
    <w:rsid w:val="008576DF"/>
    <w:rsid w:val="008579D3"/>
    <w:rsid w:val="00857B08"/>
    <w:rsid w:val="00857B9A"/>
    <w:rsid w:val="00857E56"/>
    <w:rsid w:val="008601CE"/>
    <w:rsid w:val="00860336"/>
    <w:rsid w:val="00860385"/>
    <w:rsid w:val="008603A8"/>
    <w:rsid w:val="0086041E"/>
    <w:rsid w:val="008604F8"/>
    <w:rsid w:val="008608B6"/>
    <w:rsid w:val="00860E6A"/>
    <w:rsid w:val="00860F94"/>
    <w:rsid w:val="00861161"/>
    <w:rsid w:val="008611B1"/>
    <w:rsid w:val="00861242"/>
    <w:rsid w:val="00861408"/>
    <w:rsid w:val="008614A3"/>
    <w:rsid w:val="00861582"/>
    <w:rsid w:val="008615BA"/>
    <w:rsid w:val="0086181B"/>
    <w:rsid w:val="008618FA"/>
    <w:rsid w:val="00861AEE"/>
    <w:rsid w:val="00861B86"/>
    <w:rsid w:val="00861B97"/>
    <w:rsid w:val="00861C31"/>
    <w:rsid w:val="00861C5E"/>
    <w:rsid w:val="00861D1E"/>
    <w:rsid w:val="00861D76"/>
    <w:rsid w:val="00861E2D"/>
    <w:rsid w:val="00861E5F"/>
    <w:rsid w:val="00861EEC"/>
    <w:rsid w:val="00861F7F"/>
    <w:rsid w:val="00862142"/>
    <w:rsid w:val="00862182"/>
    <w:rsid w:val="008621A8"/>
    <w:rsid w:val="008623AC"/>
    <w:rsid w:val="00862478"/>
    <w:rsid w:val="00862609"/>
    <w:rsid w:val="0086282E"/>
    <w:rsid w:val="00862AFD"/>
    <w:rsid w:val="00862B1B"/>
    <w:rsid w:val="00862C19"/>
    <w:rsid w:val="00862DE8"/>
    <w:rsid w:val="00862EE1"/>
    <w:rsid w:val="00862EF8"/>
    <w:rsid w:val="00862F94"/>
    <w:rsid w:val="008630D0"/>
    <w:rsid w:val="008633F9"/>
    <w:rsid w:val="00863865"/>
    <w:rsid w:val="00863966"/>
    <w:rsid w:val="00863A89"/>
    <w:rsid w:val="00863AB4"/>
    <w:rsid w:val="00863B1C"/>
    <w:rsid w:val="00863CFB"/>
    <w:rsid w:val="00864045"/>
    <w:rsid w:val="00864069"/>
    <w:rsid w:val="0086406A"/>
    <w:rsid w:val="008640EE"/>
    <w:rsid w:val="008643FC"/>
    <w:rsid w:val="0086495F"/>
    <w:rsid w:val="00864A3D"/>
    <w:rsid w:val="00864BD0"/>
    <w:rsid w:val="00864D14"/>
    <w:rsid w:val="00864D50"/>
    <w:rsid w:val="00864DD9"/>
    <w:rsid w:val="00864ECF"/>
    <w:rsid w:val="0086501E"/>
    <w:rsid w:val="0086512E"/>
    <w:rsid w:val="008653FA"/>
    <w:rsid w:val="008653FC"/>
    <w:rsid w:val="008655A2"/>
    <w:rsid w:val="0086563E"/>
    <w:rsid w:val="0086564F"/>
    <w:rsid w:val="008658C1"/>
    <w:rsid w:val="00865AEA"/>
    <w:rsid w:val="00865B29"/>
    <w:rsid w:val="00865BF8"/>
    <w:rsid w:val="00865C0D"/>
    <w:rsid w:val="00865F38"/>
    <w:rsid w:val="00865FAC"/>
    <w:rsid w:val="0086646E"/>
    <w:rsid w:val="008664A9"/>
    <w:rsid w:val="00866516"/>
    <w:rsid w:val="0086655D"/>
    <w:rsid w:val="00866747"/>
    <w:rsid w:val="008668AF"/>
    <w:rsid w:val="00866B6E"/>
    <w:rsid w:val="00866BED"/>
    <w:rsid w:val="0086718F"/>
    <w:rsid w:val="008672D9"/>
    <w:rsid w:val="008673B0"/>
    <w:rsid w:val="008674EC"/>
    <w:rsid w:val="00867778"/>
    <w:rsid w:val="008677DD"/>
    <w:rsid w:val="00867848"/>
    <w:rsid w:val="00867990"/>
    <w:rsid w:val="00867BFF"/>
    <w:rsid w:val="00867DAD"/>
    <w:rsid w:val="00867EF6"/>
    <w:rsid w:val="00867FF3"/>
    <w:rsid w:val="00870354"/>
    <w:rsid w:val="00870539"/>
    <w:rsid w:val="008706CD"/>
    <w:rsid w:val="008708F1"/>
    <w:rsid w:val="00870A3F"/>
    <w:rsid w:val="00870D3F"/>
    <w:rsid w:val="00870DD4"/>
    <w:rsid w:val="00871241"/>
    <w:rsid w:val="008712E7"/>
    <w:rsid w:val="0087141E"/>
    <w:rsid w:val="0087146C"/>
    <w:rsid w:val="008714C4"/>
    <w:rsid w:val="00871819"/>
    <w:rsid w:val="008719EE"/>
    <w:rsid w:val="00871A26"/>
    <w:rsid w:val="00871DF3"/>
    <w:rsid w:val="0087210B"/>
    <w:rsid w:val="00872245"/>
    <w:rsid w:val="00872412"/>
    <w:rsid w:val="0087242F"/>
    <w:rsid w:val="008724F0"/>
    <w:rsid w:val="00872534"/>
    <w:rsid w:val="00872544"/>
    <w:rsid w:val="0087285E"/>
    <w:rsid w:val="00872874"/>
    <w:rsid w:val="00872B65"/>
    <w:rsid w:val="00872B79"/>
    <w:rsid w:val="00872CAF"/>
    <w:rsid w:val="00872FCF"/>
    <w:rsid w:val="008730FC"/>
    <w:rsid w:val="0087313E"/>
    <w:rsid w:val="00873143"/>
    <w:rsid w:val="00873328"/>
    <w:rsid w:val="00873563"/>
    <w:rsid w:val="008735B0"/>
    <w:rsid w:val="008735F5"/>
    <w:rsid w:val="008737B1"/>
    <w:rsid w:val="008738C2"/>
    <w:rsid w:val="00873934"/>
    <w:rsid w:val="00873939"/>
    <w:rsid w:val="008739AC"/>
    <w:rsid w:val="008739F2"/>
    <w:rsid w:val="00873AE8"/>
    <w:rsid w:val="00873B64"/>
    <w:rsid w:val="00873BAB"/>
    <w:rsid w:val="00873C2E"/>
    <w:rsid w:val="00873CA1"/>
    <w:rsid w:val="00873DA2"/>
    <w:rsid w:val="00873EA0"/>
    <w:rsid w:val="008742BA"/>
    <w:rsid w:val="00874589"/>
    <w:rsid w:val="0087461E"/>
    <w:rsid w:val="00874648"/>
    <w:rsid w:val="00874939"/>
    <w:rsid w:val="00874B54"/>
    <w:rsid w:val="00874BB1"/>
    <w:rsid w:val="00874E05"/>
    <w:rsid w:val="008750A8"/>
    <w:rsid w:val="00875119"/>
    <w:rsid w:val="0087516C"/>
    <w:rsid w:val="008751CA"/>
    <w:rsid w:val="008754D7"/>
    <w:rsid w:val="008755D2"/>
    <w:rsid w:val="0087566B"/>
    <w:rsid w:val="0087572C"/>
    <w:rsid w:val="008757F0"/>
    <w:rsid w:val="00875839"/>
    <w:rsid w:val="008759A0"/>
    <w:rsid w:val="00875A75"/>
    <w:rsid w:val="00875DF2"/>
    <w:rsid w:val="00875E37"/>
    <w:rsid w:val="00875E62"/>
    <w:rsid w:val="00875F70"/>
    <w:rsid w:val="00875F9F"/>
    <w:rsid w:val="00876093"/>
    <w:rsid w:val="008764D3"/>
    <w:rsid w:val="008766A1"/>
    <w:rsid w:val="008767DA"/>
    <w:rsid w:val="00876958"/>
    <w:rsid w:val="00876991"/>
    <w:rsid w:val="008769D3"/>
    <w:rsid w:val="00876BE5"/>
    <w:rsid w:val="00876CB9"/>
    <w:rsid w:val="00876E8A"/>
    <w:rsid w:val="0087707C"/>
    <w:rsid w:val="008771C4"/>
    <w:rsid w:val="008773DC"/>
    <w:rsid w:val="00877450"/>
    <w:rsid w:val="0087745F"/>
    <w:rsid w:val="008775DF"/>
    <w:rsid w:val="008775F5"/>
    <w:rsid w:val="008777D2"/>
    <w:rsid w:val="008777E3"/>
    <w:rsid w:val="008779D6"/>
    <w:rsid w:val="00877B38"/>
    <w:rsid w:val="00877D5E"/>
    <w:rsid w:val="00877F7D"/>
    <w:rsid w:val="008800D3"/>
    <w:rsid w:val="0088032C"/>
    <w:rsid w:val="008803CB"/>
    <w:rsid w:val="008803EB"/>
    <w:rsid w:val="008805C3"/>
    <w:rsid w:val="008806EB"/>
    <w:rsid w:val="008808C1"/>
    <w:rsid w:val="008809A9"/>
    <w:rsid w:val="00880D12"/>
    <w:rsid w:val="00880DE5"/>
    <w:rsid w:val="00880E60"/>
    <w:rsid w:val="00880EFD"/>
    <w:rsid w:val="00880F52"/>
    <w:rsid w:val="00880F8C"/>
    <w:rsid w:val="0088148A"/>
    <w:rsid w:val="008815DC"/>
    <w:rsid w:val="008816F4"/>
    <w:rsid w:val="00881909"/>
    <w:rsid w:val="00881947"/>
    <w:rsid w:val="00881997"/>
    <w:rsid w:val="00881A02"/>
    <w:rsid w:val="00881A78"/>
    <w:rsid w:val="00881A94"/>
    <w:rsid w:val="00881B39"/>
    <w:rsid w:val="00881CD1"/>
    <w:rsid w:val="00881D57"/>
    <w:rsid w:val="00881E22"/>
    <w:rsid w:val="00881FD5"/>
    <w:rsid w:val="008820A3"/>
    <w:rsid w:val="008820E0"/>
    <w:rsid w:val="00882187"/>
    <w:rsid w:val="008821DF"/>
    <w:rsid w:val="00882241"/>
    <w:rsid w:val="00882242"/>
    <w:rsid w:val="00882274"/>
    <w:rsid w:val="008822BE"/>
    <w:rsid w:val="0088243B"/>
    <w:rsid w:val="008824DA"/>
    <w:rsid w:val="0088252B"/>
    <w:rsid w:val="008827F5"/>
    <w:rsid w:val="008828CB"/>
    <w:rsid w:val="0088296D"/>
    <w:rsid w:val="008829B5"/>
    <w:rsid w:val="00882AD4"/>
    <w:rsid w:val="00882BD1"/>
    <w:rsid w:val="00882CE4"/>
    <w:rsid w:val="00882F7E"/>
    <w:rsid w:val="008830D9"/>
    <w:rsid w:val="0088313B"/>
    <w:rsid w:val="0088314E"/>
    <w:rsid w:val="008831CA"/>
    <w:rsid w:val="00883288"/>
    <w:rsid w:val="008832B1"/>
    <w:rsid w:val="00883324"/>
    <w:rsid w:val="00883703"/>
    <w:rsid w:val="008838B3"/>
    <w:rsid w:val="00883993"/>
    <w:rsid w:val="00883B7D"/>
    <w:rsid w:val="00883BE7"/>
    <w:rsid w:val="00883E60"/>
    <w:rsid w:val="00883EEC"/>
    <w:rsid w:val="0088431F"/>
    <w:rsid w:val="0088446E"/>
    <w:rsid w:val="0088468C"/>
    <w:rsid w:val="008846D8"/>
    <w:rsid w:val="0088477E"/>
    <w:rsid w:val="00884982"/>
    <w:rsid w:val="008849AA"/>
    <w:rsid w:val="00884A83"/>
    <w:rsid w:val="00884E9E"/>
    <w:rsid w:val="008850A9"/>
    <w:rsid w:val="008850CA"/>
    <w:rsid w:val="00885221"/>
    <w:rsid w:val="008854BD"/>
    <w:rsid w:val="008855CC"/>
    <w:rsid w:val="008855DB"/>
    <w:rsid w:val="00885624"/>
    <w:rsid w:val="0088582F"/>
    <w:rsid w:val="008858DF"/>
    <w:rsid w:val="00885A37"/>
    <w:rsid w:val="00885CB6"/>
    <w:rsid w:val="00885D46"/>
    <w:rsid w:val="008860C1"/>
    <w:rsid w:val="00886282"/>
    <w:rsid w:val="00886467"/>
    <w:rsid w:val="00886484"/>
    <w:rsid w:val="0088664E"/>
    <w:rsid w:val="008866E1"/>
    <w:rsid w:val="00886A4E"/>
    <w:rsid w:val="00886AE6"/>
    <w:rsid w:val="00886BB6"/>
    <w:rsid w:val="00886C23"/>
    <w:rsid w:val="00886EED"/>
    <w:rsid w:val="008872F4"/>
    <w:rsid w:val="0088752D"/>
    <w:rsid w:val="00887589"/>
    <w:rsid w:val="008875C7"/>
    <w:rsid w:val="00887628"/>
    <w:rsid w:val="0088780C"/>
    <w:rsid w:val="00887962"/>
    <w:rsid w:val="0089003F"/>
    <w:rsid w:val="00890114"/>
    <w:rsid w:val="0089058B"/>
    <w:rsid w:val="0089063C"/>
    <w:rsid w:val="00890676"/>
    <w:rsid w:val="00890737"/>
    <w:rsid w:val="00890757"/>
    <w:rsid w:val="00890C0F"/>
    <w:rsid w:val="00890DD3"/>
    <w:rsid w:val="00890F56"/>
    <w:rsid w:val="0089102A"/>
    <w:rsid w:val="00891279"/>
    <w:rsid w:val="00891365"/>
    <w:rsid w:val="008913A4"/>
    <w:rsid w:val="008913F7"/>
    <w:rsid w:val="008913FE"/>
    <w:rsid w:val="0089141A"/>
    <w:rsid w:val="008914F0"/>
    <w:rsid w:val="008915F2"/>
    <w:rsid w:val="0089173B"/>
    <w:rsid w:val="00891745"/>
    <w:rsid w:val="00891777"/>
    <w:rsid w:val="008917B4"/>
    <w:rsid w:val="008917E2"/>
    <w:rsid w:val="008918F7"/>
    <w:rsid w:val="00891995"/>
    <w:rsid w:val="00891A50"/>
    <w:rsid w:val="00891AED"/>
    <w:rsid w:val="00891BC9"/>
    <w:rsid w:val="00891F02"/>
    <w:rsid w:val="008920ED"/>
    <w:rsid w:val="0089232F"/>
    <w:rsid w:val="008923D8"/>
    <w:rsid w:val="00892545"/>
    <w:rsid w:val="00892596"/>
    <w:rsid w:val="008925CC"/>
    <w:rsid w:val="008926B4"/>
    <w:rsid w:val="0089278E"/>
    <w:rsid w:val="008927C9"/>
    <w:rsid w:val="008927EB"/>
    <w:rsid w:val="008929A9"/>
    <w:rsid w:val="00892A1E"/>
    <w:rsid w:val="00892B19"/>
    <w:rsid w:val="00892D33"/>
    <w:rsid w:val="00892EB0"/>
    <w:rsid w:val="00892ECD"/>
    <w:rsid w:val="00892F8D"/>
    <w:rsid w:val="00893136"/>
    <w:rsid w:val="008932D3"/>
    <w:rsid w:val="00893414"/>
    <w:rsid w:val="008934A4"/>
    <w:rsid w:val="00893629"/>
    <w:rsid w:val="008936AE"/>
    <w:rsid w:val="00893749"/>
    <w:rsid w:val="00893819"/>
    <w:rsid w:val="00893A0B"/>
    <w:rsid w:val="00893AF0"/>
    <w:rsid w:val="00893CCF"/>
    <w:rsid w:val="00893FAB"/>
    <w:rsid w:val="00894095"/>
    <w:rsid w:val="00894100"/>
    <w:rsid w:val="0089429C"/>
    <w:rsid w:val="008943D5"/>
    <w:rsid w:val="00894616"/>
    <w:rsid w:val="00894A04"/>
    <w:rsid w:val="00894BD1"/>
    <w:rsid w:val="00894CBC"/>
    <w:rsid w:val="00894CC2"/>
    <w:rsid w:val="00894EE6"/>
    <w:rsid w:val="00894FBF"/>
    <w:rsid w:val="008950CA"/>
    <w:rsid w:val="008950F0"/>
    <w:rsid w:val="00895536"/>
    <w:rsid w:val="008955F8"/>
    <w:rsid w:val="00895B4E"/>
    <w:rsid w:val="00895CFA"/>
    <w:rsid w:val="00895DAD"/>
    <w:rsid w:val="00895DBC"/>
    <w:rsid w:val="00895F23"/>
    <w:rsid w:val="00895FA9"/>
    <w:rsid w:val="00895FEF"/>
    <w:rsid w:val="008960BC"/>
    <w:rsid w:val="008960E8"/>
    <w:rsid w:val="00896149"/>
    <w:rsid w:val="00896301"/>
    <w:rsid w:val="00896484"/>
    <w:rsid w:val="008966FE"/>
    <w:rsid w:val="00896870"/>
    <w:rsid w:val="00896D48"/>
    <w:rsid w:val="0089700B"/>
    <w:rsid w:val="008974F3"/>
    <w:rsid w:val="008977E5"/>
    <w:rsid w:val="00897A87"/>
    <w:rsid w:val="00897CE9"/>
    <w:rsid w:val="008A0023"/>
    <w:rsid w:val="008A00E7"/>
    <w:rsid w:val="008A024F"/>
    <w:rsid w:val="008A0770"/>
    <w:rsid w:val="008A099A"/>
    <w:rsid w:val="008A0E7E"/>
    <w:rsid w:val="008A1291"/>
    <w:rsid w:val="008A1322"/>
    <w:rsid w:val="008A13B9"/>
    <w:rsid w:val="008A1671"/>
    <w:rsid w:val="008A177A"/>
    <w:rsid w:val="008A17F6"/>
    <w:rsid w:val="008A1A1C"/>
    <w:rsid w:val="008A1BD5"/>
    <w:rsid w:val="008A1C07"/>
    <w:rsid w:val="008A2559"/>
    <w:rsid w:val="008A25C2"/>
    <w:rsid w:val="008A273A"/>
    <w:rsid w:val="008A27B3"/>
    <w:rsid w:val="008A287B"/>
    <w:rsid w:val="008A28E0"/>
    <w:rsid w:val="008A2A01"/>
    <w:rsid w:val="008A2A12"/>
    <w:rsid w:val="008A2A22"/>
    <w:rsid w:val="008A2B59"/>
    <w:rsid w:val="008A2B8C"/>
    <w:rsid w:val="008A2BC0"/>
    <w:rsid w:val="008A2BE6"/>
    <w:rsid w:val="008A2CB7"/>
    <w:rsid w:val="008A2ED7"/>
    <w:rsid w:val="008A30CD"/>
    <w:rsid w:val="008A3146"/>
    <w:rsid w:val="008A319D"/>
    <w:rsid w:val="008A339C"/>
    <w:rsid w:val="008A362D"/>
    <w:rsid w:val="008A3759"/>
    <w:rsid w:val="008A3A1A"/>
    <w:rsid w:val="008A404A"/>
    <w:rsid w:val="008A404C"/>
    <w:rsid w:val="008A4129"/>
    <w:rsid w:val="008A4165"/>
    <w:rsid w:val="008A4418"/>
    <w:rsid w:val="008A4455"/>
    <w:rsid w:val="008A4510"/>
    <w:rsid w:val="008A4717"/>
    <w:rsid w:val="008A4807"/>
    <w:rsid w:val="008A4927"/>
    <w:rsid w:val="008A495A"/>
    <w:rsid w:val="008A4A09"/>
    <w:rsid w:val="008A4C0D"/>
    <w:rsid w:val="008A4C63"/>
    <w:rsid w:val="008A4C84"/>
    <w:rsid w:val="008A4CBD"/>
    <w:rsid w:val="008A4D78"/>
    <w:rsid w:val="008A4DF5"/>
    <w:rsid w:val="008A4FD0"/>
    <w:rsid w:val="008A5031"/>
    <w:rsid w:val="008A5034"/>
    <w:rsid w:val="008A521F"/>
    <w:rsid w:val="008A5329"/>
    <w:rsid w:val="008A5331"/>
    <w:rsid w:val="008A5373"/>
    <w:rsid w:val="008A555C"/>
    <w:rsid w:val="008A563B"/>
    <w:rsid w:val="008A570A"/>
    <w:rsid w:val="008A59BD"/>
    <w:rsid w:val="008A5B5C"/>
    <w:rsid w:val="008A5BFE"/>
    <w:rsid w:val="008A5C13"/>
    <w:rsid w:val="008A5D56"/>
    <w:rsid w:val="008A5E39"/>
    <w:rsid w:val="008A60AE"/>
    <w:rsid w:val="008A6192"/>
    <w:rsid w:val="008A624C"/>
    <w:rsid w:val="008A640C"/>
    <w:rsid w:val="008A6419"/>
    <w:rsid w:val="008A64F5"/>
    <w:rsid w:val="008A64FF"/>
    <w:rsid w:val="008A6687"/>
    <w:rsid w:val="008A66EE"/>
    <w:rsid w:val="008A686C"/>
    <w:rsid w:val="008A6887"/>
    <w:rsid w:val="008A68B9"/>
    <w:rsid w:val="008A6984"/>
    <w:rsid w:val="008A69A1"/>
    <w:rsid w:val="008A69A9"/>
    <w:rsid w:val="008A6AB8"/>
    <w:rsid w:val="008A6B97"/>
    <w:rsid w:val="008A7066"/>
    <w:rsid w:val="008A70FF"/>
    <w:rsid w:val="008A72B1"/>
    <w:rsid w:val="008A7349"/>
    <w:rsid w:val="008A7429"/>
    <w:rsid w:val="008A765D"/>
    <w:rsid w:val="008A7781"/>
    <w:rsid w:val="008A7936"/>
    <w:rsid w:val="008A7A78"/>
    <w:rsid w:val="008A7BA1"/>
    <w:rsid w:val="008A7C00"/>
    <w:rsid w:val="008B0084"/>
    <w:rsid w:val="008B0124"/>
    <w:rsid w:val="008B03D5"/>
    <w:rsid w:val="008B0566"/>
    <w:rsid w:val="008B057D"/>
    <w:rsid w:val="008B0646"/>
    <w:rsid w:val="008B084C"/>
    <w:rsid w:val="008B0CBA"/>
    <w:rsid w:val="008B0D9C"/>
    <w:rsid w:val="008B0EB5"/>
    <w:rsid w:val="008B0F30"/>
    <w:rsid w:val="008B0FA8"/>
    <w:rsid w:val="008B100E"/>
    <w:rsid w:val="008B109E"/>
    <w:rsid w:val="008B110B"/>
    <w:rsid w:val="008B1176"/>
    <w:rsid w:val="008B156A"/>
    <w:rsid w:val="008B17F6"/>
    <w:rsid w:val="008B1C87"/>
    <w:rsid w:val="008B1CF2"/>
    <w:rsid w:val="008B1FA6"/>
    <w:rsid w:val="008B2191"/>
    <w:rsid w:val="008B2587"/>
    <w:rsid w:val="008B25D3"/>
    <w:rsid w:val="008B25DE"/>
    <w:rsid w:val="008B264C"/>
    <w:rsid w:val="008B292E"/>
    <w:rsid w:val="008B29EC"/>
    <w:rsid w:val="008B2AD8"/>
    <w:rsid w:val="008B2B6B"/>
    <w:rsid w:val="008B2DB0"/>
    <w:rsid w:val="008B2DEC"/>
    <w:rsid w:val="008B2E92"/>
    <w:rsid w:val="008B2F62"/>
    <w:rsid w:val="008B3203"/>
    <w:rsid w:val="008B32D9"/>
    <w:rsid w:val="008B3430"/>
    <w:rsid w:val="008B3492"/>
    <w:rsid w:val="008B34DE"/>
    <w:rsid w:val="008B3B10"/>
    <w:rsid w:val="008B3BE3"/>
    <w:rsid w:val="008B3EC6"/>
    <w:rsid w:val="008B402B"/>
    <w:rsid w:val="008B40BA"/>
    <w:rsid w:val="008B4189"/>
    <w:rsid w:val="008B44F2"/>
    <w:rsid w:val="008B4519"/>
    <w:rsid w:val="008B476A"/>
    <w:rsid w:val="008B47F5"/>
    <w:rsid w:val="008B485B"/>
    <w:rsid w:val="008B4875"/>
    <w:rsid w:val="008B494A"/>
    <w:rsid w:val="008B4A1C"/>
    <w:rsid w:val="008B4F04"/>
    <w:rsid w:val="008B4F0A"/>
    <w:rsid w:val="008B54AD"/>
    <w:rsid w:val="008B5530"/>
    <w:rsid w:val="008B5605"/>
    <w:rsid w:val="008B5668"/>
    <w:rsid w:val="008B57A9"/>
    <w:rsid w:val="008B57EA"/>
    <w:rsid w:val="008B595B"/>
    <w:rsid w:val="008B5B38"/>
    <w:rsid w:val="008B5EEF"/>
    <w:rsid w:val="008B655B"/>
    <w:rsid w:val="008B6679"/>
    <w:rsid w:val="008B6C66"/>
    <w:rsid w:val="008B6D8E"/>
    <w:rsid w:val="008B6E21"/>
    <w:rsid w:val="008B6F4D"/>
    <w:rsid w:val="008B710C"/>
    <w:rsid w:val="008B71BB"/>
    <w:rsid w:val="008B721F"/>
    <w:rsid w:val="008B7299"/>
    <w:rsid w:val="008B7308"/>
    <w:rsid w:val="008B7584"/>
    <w:rsid w:val="008B75D1"/>
    <w:rsid w:val="008B75F6"/>
    <w:rsid w:val="008B7741"/>
    <w:rsid w:val="008B7841"/>
    <w:rsid w:val="008B784F"/>
    <w:rsid w:val="008B796C"/>
    <w:rsid w:val="008B79B2"/>
    <w:rsid w:val="008B7BE2"/>
    <w:rsid w:val="008B7CEC"/>
    <w:rsid w:val="008BFA10"/>
    <w:rsid w:val="008C00C5"/>
    <w:rsid w:val="008C01F7"/>
    <w:rsid w:val="008C024D"/>
    <w:rsid w:val="008C02BF"/>
    <w:rsid w:val="008C05B0"/>
    <w:rsid w:val="008C05D9"/>
    <w:rsid w:val="008C06BD"/>
    <w:rsid w:val="008C07C4"/>
    <w:rsid w:val="008C07E3"/>
    <w:rsid w:val="008C08D6"/>
    <w:rsid w:val="008C090D"/>
    <w:rsid w:val="008C0D4D"/>
    <w:rsid w:val="008C0E09"/>
    <w:rsid w:val="008C10A2"/>
    <w:rsid w:val="008C11B5"/>
    <w:rsid w:val="008C1381"/>
    <w:rsid w:val="008C13D1"/>
    <w:rsid w:val="008C13EF"/>
    <w:rsid w:val="008C13FC"/>
    <w:rsid w:val="008C147F"/>
    <w:rsid w:val="008C14B6"/>
    <w:rsid w:val="008C162D"/>
    <w:rsid w:val="008C1660"/>
    <w:rsid w:val="008C1794"/>
    <w:rsid w:val="008C1C96"/>
    <w:rsid w:val="008C1CA4"/>
    <w:rsid w:val="008C1CBE"/>
    <w:rsid w:val="008C1CCD"/>
    <w:rsid w:val="008C1CDF"/>
    <w:rsid w:val="008C1E9B"/>
    <w:rsid w:val="008C1F5B"/>
    <w:rsid w:val="008C206A"/>
    <w:rsid w:val="008C2142"/>
    <w:rsid w:val="008C248A"/>
    <w:rsid w:val="008C26F6"/>
    <w:rsid w:val="008C27DA"/>
    <w:rsid w:val="008C28AC"/>
    <w:rsid w:val="008C28FE"/>
    <w:rsid w:val="008C2AED"/>
    <w:rsid w:val="008C2C0C"/>
    <w:rsid w:val="008C2EEC"/>
    <w:rsid w:val="008C3130"/>
    <w:rsid w:val="008C31D0"/>
    <w:rsid w:val="008C35DC"/>
    <w:rsid w:val="008C362C"/>
    <w:rsid w:val="008C36F6"/>
    <w:rsid w:val="008C3B9E"/>
    <w:rsid w:val="008C3FA8"/>
    <w:rsid w:val="008C4169"/>
    <w:rsid w:val="008C424F"/>
    <w:rsid w:val="008C4698"/>
    <w:rsid w:val="008C47A7"/>
    <w:rsid w:val="008C4828"/>
    <w:rsid w:val="008C4AC3"/>
    <w:rsid w:val="008C4D17"/>
    <w:rsid w:val="008C4E6F"/>
    <w:rsid w:val="008C4ED2"/>
    <w:rsid w:val="008C4F55"/>
    <w:rsid w:val="008C504A"/>
    <w:rsid w:val="008C5068"/>
    <w:rsid w:val="008C515B"/>
    <w:rsid w:val="008C519E"/>
    <w:rsid w:val="008C5200"/>
    <w:rsid w:val="008C5302"/>
    <w:rsid w:val="008C5411"/>
    <w:rsid w:val="008C542E"/>
    <w:rsid w:val="008C54E3"/>
    <w:rsid w:val="008C56EE"/>
    <w:rsid w:val="008C5A06"/>
    <w:rsid w:val="008C5C85"/>
    <w:rsid w:val="008C5E23"/>
    <w:rsid w:val="008C5E28"/>
    <w:rsid w:val="008C5F98"/>
    <w:rsid w:val="008C5FE1"/>
    <w:rsid w:val="008C6116"/>
    <w:rsid w:val="008C6154"/>
    <w:rsid w:val="008C63BC"/>
    <w:rsid w:val="008C6574"/>
    <w:rsid w:val="008C677E"/>
    <w:rsid w:val="008C67C4"/>
    <w:rsid w:val="008C69DD"/>
    <w:rsid w:val="008C6A8F"/>
    <w:rsid w:val="008C6B39"/>
    <w:rsid w:val="008C6DA5"/>
    <w:rsid w:val="008C6E01"/>
    <w:rsid w:val="008C6E42"/>
    <w:rsid w:val="008C6ECC"/>
    <w:rsid w:val="008C6F99"/>
    <w:rsid w:val="008C7176"/>
    <w:rsid w:val="008C7240"/>
    <w:rsid w:val="008C729F"/>
    <w:rsid w:val="008C7449"/>
    <w:rsid w:val="008C7472"/>
    <w:rsid w:val="008C7557"/>
    <w:rsid w:val="008C7638"/>
    <w:rsid w:val="008C7660"/>
    <w:rsid w:val="008C766E"/>
    <w:rsid w:val="008C7703"/>
    <w:rsid w:val="008C7716"/>
    <w:rsid w:val="008C7A4A"/>
    <w:rsid w:val="008C7ECA"/>
    <w:rsid w:val="008C7FD3"/>
    <w:rsid w:val="008D0143"/>
    <w:rsid w:val="008D02DB"/>
    <w:rsid w:val="008D052F"/>
    <w:rsid w:val="008D0550"/>
    <w:rsid w:val="008D0AFF"/>
    <w:rsid w:val="008D0C37"/>
    <w:rsid w:val="008D0CD5"/>
    <w:rsid w:val="008D0FC6"/>
    <w:rsid w:val="008D11AF"/>
    <w:rsid w:val="008D126C"/>
    <w:rsid w:val="008D1497"/>
    <w:rsid w:val="008D1891"/>
    <w:rsid w:val="008D18E2"/>
    <w:rsid w:val="008D1A28"/>
    <w:rsid w:val="008D1D80"/>
    <w:rsid w:val="008D1E34"/>
    <w:rsid w:val="008D1E76"/>
    <w:rsid w:val="008D1EE5"/>
    <w:rsid w:val="008D2059"/>
    <w:rsid w:val="008D2163"/>
    <w:rsid w:val="008D25DF"/>
    <w:rsid w:val="008D2728"/>
    <w:rsid w:val="008D2889"/>
    <w:rsid w:val="008D2B3B"/>
    <w:rsid w:val="008D2B88"/>
    <w:rsid w:val="008D2CEC"/>
    <w:rsid w:val="008D2D47"/>
    <w:rsid w:val="008D35CB"/>
    <w:rsid w:val="008D3669"/>
    <w:rsid w:val="008D374F"/>
    <w:rsid w:val="008D3967"/>
    <w:rsid w:val="008D3A36"/>
    <w:rsid w:val="008D3CE2"/>
    <w:rsid w:val="008D3D13"/>
    <w:rsid w:val="008D3D4A"/>
    <w:rsid w:val="008D3D52"/>
    <w:rsid w:val="008D3DF3"/>
    <w:rsid w:val="008D4029"/>
    <w:rsid w:val="008D4032"/>
    <w:rsid w:val="008D4112"/>
    <w:rsid w:val="008D41C7"/>
    <w:rsid w:val="008D4202"/>
    <w:rsid w:val="008D44BE"/>
    <w:rsid w:val="008D4687"/>
    <w:rsid w:val="008D46C4"/>
    <w:rsid w:val="008D490B"/>
    <w:rsid w:val="008D493F"/>
    <w:rsid w:val="008D4949"/>
    <w:rsid w:val="008D4950"/>
    <w:rsid w:val="008D4967"/>
    <w:rsid w:val="008D4AFE"/>
    <w:rsid w:val="008D4B7C"/>
    <w:rsid w:val="008D4BDE"/>
    <w:rsid w:val="008D4C95"/>
    <w:rsid w:val="008D4CA1"/>
    <w:rsid w:val="008D4CFD"/>
    <w:rsid w:val="008D4D9E"/>
    <w:rsid w:val="008D4DE3"/>
    <w:rsid w:val="008D50D4"/>
    <w:rsid w:val="008D51E0"/>
    <w:rsid w:val="008D532F"/>
    <w:rsid w:val="008D5557"/>
    <w:rsid w:val="008D55C9"/>
    <w:rsid w:val="008D5681"/>
    <w:rsid w:val="008D5849"/>
    <w:rsid w:val="008D58B6"/>
    <w:rsid w:val="008D594C"/>
    <w:rsid w:val="008D5AC3"/>
    <w:rsid w:val="008D5E22"/>
    <w:rsid w:val="008D5E62"/>
    <w:rsid w:val="008D5F2C"/>
    <w:rsid w:val="008D6103"/>
    <w:rsid w:val="008D6105"/>
    <w:rsid w:val="008D6594"/>
    <w:rsid w:val="008D6681"/>
    <w:rsid w:val="008D677A"/>
    <w:rsid w:val="008D6847"/>
    <w:rsid w:val="008D6913"/>
    <w:rsid w:val="008D6B8D"/>
    <w:rsid w:val="008D6DF2"/>
    <w:rsid w:val="008D6EA4"/>
    <w:rsid w:val="008D7402"/>
    <w:rsid w:val="008D74E9"/>
    <w:rsid w:val="008D75B0"/>
    <w:rsid w:val="008D79EE"/>
    <w:rsid w:val="008D7C92"/>
    <w:rsid w:val="008E00C8"/>
    <w:rsid w:val="008E0637"/>
    <w:rsid w:val="008E06FE"/>
    <w:rsid w:val="008E0721"/>
    <w:rsid w:val="008E0752"/>
    <w:rsid w:val="008E090B"/>
    <w:rsid w:val="008E0BE3"/>
    <w:rsid w:val="008E0C5E"/>
    <w:rsid w:val="008E0D30"/>
    <w:rsid w:val="008E0E40"/>
    <w:rsid w:val="008E0F9D"/>
    <w:rsid w:val="008E163E"/>
    <w:rsid w:val="008E1728"/>
    <w:rsid w:val="008E1B32"/>
    <w:rsid w:val="008E1B56"/>
    <w:rsid w:val="008E1FE7"/>
    <w:rsid w:val="008E215A"/>
    <w:rsid w:val="008E2194"/>
    <w:rsid w:val="008E22BA"/>
    <w:rsid w:val="008E23BF"/>
    <w:rsid w:val="008E2A86"/>
    <w:rsid w:val="008E2AFE"/>
    <w:rsid w:val="008E2B78"/>
    <w:rsid w:val="008E2BE0"/>
    <w:rsid w:val="008E2D09"/>
    <w:rsid w:val="008E2F30"/>
    <w:rsid w:val="008E2F49"/>
    <w:rsid w:val="008E2F7C"/>
    <w:rsid w:val="008E3198"/>
    <w:rsid w:val="008E3459"/>
    <w:rsid w:val="008E3703"/>
    <w:rsid w:val="008E3815"/>
    <w:rsid w:val="008E3890"/>
    <w:rsid w:val="008E3A47"/>
    <w:rsid w:val="008E3CC2"/>
    <w:rsid w:val="008E40C9"/>
    <w:rsid w:val="008E4306"/>
    <w:rsid w:val="008E4482"/>
    <w:rsid w:val="008E4551"/>
    <w:rsid w:val="008E45A9"/>
    <w:rsid w:val="008E47C4"/>
    <w:rsid w:val="008E4A67"/>
    <w:rsid w:val="008E4AC2"/>
    <w:rsid w:val="008E50F0"/>
    <w:rsid w:val="008E51C2"/>
    <w:rsid w:val="008E535F"/>
    <w:rsid w:val="008E53CB"/>
    <w:rsid w:val="008E5410"/>
    <w:rsid w:val="008E54BD"/>
    <w:rsid w:val="008E54E5"/>
    <w:rsid w:val="008E5606"/>
    <w:rsid w:val="008E57D6"/>
    <w:rsid w:val="008E5B1F"/>
    <w:rsid w:val="008E5B8A"/>
    <w:rsid w:val="008E5C73"/>
    <w:rsid w:val="008E5E70"/>
    <w:rsid w:val="008E6019"/>
    <w:rsid w:val="008E6022"/>
    <w:rsid w:val="008E62EE"/>
    <w:rsid w:val="008E637A"/>
    <w:rsid w:val="008E63FE"/>
    <w:rsid w:val="008E6681"/>
    <w:rsid w:val="008E66F2"/>
    <w:rsid w:val="008E66F5"/>
    <w:rsid w:val="008E6937"/>
    <w:rsid w:val="008E6BC4"/>
    <w:rsid w:val="008E6CD0"/>
    <w:rsid w:val="008E7095"/>
    <w:rsid w:val="008E7185"/>
    <w:rsid w:val="008E71E1"/>
    <w:rsid w:val="008E727F"/>
    <w:rsid w:val="008E7557"/>
    <w:rsid w:val="008E7A5E"/>
    <w:rsid w:val="008E7C1A"/>
    <w:rsid w:val="008E7D6B"/>
    <w:rsid w:val="008E7DF2"/>
    <w:rsid w:val="008E7EC4"/>
    <w:rsid w:val="008E7ECD"/>
    <w:rsid w:val="008F01E4"/>
    <w:rsid w:val="008F0292"/>
    <w:rsid w:val="008F0348"/>
    <w:rsid w:val="008F0472"/>
    <w:rsid w:val="008F0513"/>
    <w:rsid w:val="008F0595"/>
    <w:rsid w:val="008F0665"/>
    <w:rsid w:val="008F0672"/>
    <w:rsid w:val="008F070F"/>
    <w:rsid w:val="008F092D"/>
    <w:rsid w:val="008F0AE5"/>
    <w:rsid w:val="008F0BC7"/>
    <w:rsid w:val="008F0D51"/>
    <w:rsid w:val="008F0F65"/>
    <w:rsid w:val="008F1253"/>
    <w:rsid w:val="008F1265"/>
    <w:rsid w:val="008F1292"/>
    <w:rsid w:val="008F1314"/>
    <w:rsid w:val="008F1362"/>
    <w:rsid w:val="008F1379"/>
    <w:rsid w:val="008F13F6"/>
    <w:rsid w:val="008F145B"/>
    <w:rsid w:val="008F16A4"/>
    <w:rsid w:val="008F185A"/>
    <w:rsid w:val="008F1891"/>
    <w:rsid w:val="008F18B7"/>
    <w:rsid w:val="008F1D85"/>
    <w:rsid w:val="008F1DF9"/>
    <w:rsid w:val="008F21F3"/>
    <w:rsid w:val="008F233B"/>
    <w:rsid w:val="008F2360"/>
    <w:rsid w:val="008F245F"/>
    <w:rsid w:val="008F2486"/>
    <w:rsid w:val="008F24B6"/>
    <w:rsid w:val="008F283F"/>
    <w:rsid w:val="008F2898"/>
    <w:rsid w:val="008F2C3A"/>
    <w:rsid w:val="008F2C97"/>
    <w:rsid w:val="008F2CA5"/>
    <w:rsid w:val="008F2FB1"/>
    <w:rsid w:val="008F3063"/>
    <w:rsid w:val="008F3212"/>
    <w:rsid w:val="008F325F"/>
    <w:rsid w:val="008F3357"/>
    <w:rsid w:val="008F33A6"/>
    <w:rsid w:val="008F3453"/>
    <w:rsid w:val="008F3498"/>
    <w:rsid w:val="008F34B0"/>
    <w:rsid w:val="008F359E"/>
    <w:rsid w:val="008F35CE"/>
    <w:rsid w:val="008F3677"/>
    <w:rsid w:val="008F3BE4"/>
    <w:rsid w:val="008F3C97"/>
    <w:rsid w:val="008F3D1E"/>
    <w:rsid w:val="008F4016"/>
    <w:rsid w:val="008F405D"/>
    <w:rsid w:val="008F41A5"/>
    <w:rsid w:val="008F448F"/>
    <w:rsid w:val="008F45A8"/>
    <w:rsid w:val="008F46B6"/>
    <w:rsid w:val="008F46D7"/>
    <w:rsid w:val="008F4A3F"/>
    <w:rsid w:val="008F4A48"/>
    <w:rsid w:val="008F4AF4"/>
    <w:rsid w:val="008F4F3E"/>
    <w:rsid w:val="008F5110"/>
    <w:rsid w:val="008F5653"/>
    <w:rsid w:val="008F5821"/>
    <w:rsid w:val="008F5900"/>
    <w:rsid w:val="008F5A2C"/>
    <w:rsid w:val="008F5B17"/>
    <w:rsid w:val="008F5C9B"/>
    <w:rsid w:val="008F5D15"/>
    <w:rsid w:val="008F5EE8"/>
    <w:rsid w:val="008F5F30"/>
    <w:rsid w:val="008F607F"/>
    <w:rsid w:val="008F61D3"/>
    <w:rsid w:val="008F64CC"/>
    <w:rsid w:val="008F6601"/>
    <w:rsid w:val="008F68DE"/>
    <w:rsid w:val="008F68E2"/>
    <w:rsid w:val="008F69D5"/>
    <w:rsid w:val="008F6BDD"/>
    <w:rsid w:val="008F72E5"/>
    <w:rsid w:val="008F7380"/>
    <w:rsid w:val="008F74C5"/>
    <w:rsid w:val="008F74EA"/>
    <w:rsid w:val="008F7585"/>
    <w:rsid w:val="008F75B3"/>
    <w:rsid w:val="008F7786"/>
    <w:rsid w:val="008F7892"/>
    <w:rsid w:val="008F78DB"/>
    <w:rsid w:val="008F7A30"/>
    <w:rsid w:val="008F7B03"/>
    <w:rsid w:val="008F7BE4"/>
    <w:rsid w:val="008F7BEC"/>
    <w:rsid w:val="008F7CAE"/>
    <w:rsid w:val="008F7D4E"/>
    <w:rsid w:val="008F7E4A"/>
    <w:rsid w:val="008F7E98"/>
    <w:rsid w:val="008F7F21"/>
    <w:rsid w:val="008F7F86"/>
    <w:rsid w:val="0090002D"/>
    <w:rsid w:val="00900249"/>
    <w:rsid w:val="00900356"/>
    <w:rsid w:val="009006B7"/>
    <w:rsid w:val="009009AF"/>
    <w:rsid w:val="00900B95"/>
    <w:rsid w:val="00900D6B"/>
    <w:rsid w:val="00900D8A"/>
    <w:rsid w:val="00900D98"/>
    <w:rsid w:val="00900E09"/>
    <w:rsid w:val="00900E21"/>
    <w:rsid w:val="00900F60"/>
    <w:rsid w:val="00900FB1"/>
    <w:rsid w:val="00901595"/>
    <w:rsid w:val="00901658"/>
    <w:rsid w:val="009017B0"/>
    <w:rsid w:val="00901B56"/>
    <w:rsid w:val="00901DF1"/>
    <w:rsid w:val="00901EF6"/>
    <w:rsid w:val="00901F64"/>
    <w:rsid w:val="0090207A"/>
    <w:rsid w:val="009021C5"/>
    <w:rsid w:val="009023D8"/>
    <w:rsid w:val="0090244D"/>
    <w:rsid w:val="00902674"/>
    <w:rsid w:val="00902731"/>
    <w:rsid w:val="00902745"/>
    <w:rsid w:val="009027C2"/>
    <w:rsid w:val="009027E9"/>
    <w:rsid w:val="00902917"/>
    <w:rsid w:val="009029AF"/>
    <w:rsid w:val="00902C84"/>
    <w:rsid w:val="00902FC2"/>
    <w:rsid w:val="0090315F"/>
    <w:rsid w:val="009031FA"/>
    <w:rsid w:val="00903208"/>
    <w:rsid w:val="0090330D"/>
    <w:rsid w:val="009033DC"/>
    <w:rsid w:val="009034C6"/>
    <w:rsid w:val="009037EB"/>
    <w:rsid w:val="0090396D"/>
    <w:rsid w:val="009039F3"/>
    <w:rsid w:val="00903A38"/>
    <w:rsid w:val="00903BFB"/>
    <w:rsid w:val="00903EFF"/>
    <w:rsid w:val="00903F7F"/>
    <w:rsid w:val="0090408D"/>
    <w:rsid w:val="00904208"/>
    <w:rsid w:val="00904259"/>
    <w:rsid w:val="0090428A"/>
    <w:rsid w:val="00904467"/>
    <w:rsid w:val="00904485"/>
    <w:rsid w:val="00904608"/>
    <w:rsid w:val="00904808"/>
    <w:rsid w:val="00904A43"/>
    <w:rsid w:val="00904A6B"/>
    <w:rsid w:val="00904AA1"/>
    <w:rsid w:val="00904BC3"/>
    <w:rsid w:val="00904C2E"/>
    <w:rsid w:val="00904D8D"/>
    <w:rsid w:val="00904E7C"/>
    <w:rsid w:val="00904FB7"/>
    <w:rsid w:val="009051AC"/>
    <w:rsid w:val="00905206"/>
    <w:rsid w:val="009052C6"/>
    <w:rsid w:val="00905486"/>
    <w:rsid w:val="0090553E"/>
    <w:rsid w:val="00905A4F"/>
    <w:rsid w:val="00905D09"/>
    <w:rsid w:val="00905E63"/>
    <w:rsid w:val="00905F60"/>
    <w:rsid w:val="00906418"/>
    <w:rsid w:val="0090651C"/>
    <w:rsid w:val="00906665"/>
    <w:rsid w:val="00906724"/>
    <w:rsid w:val="00906850"/>
    <w:rsid w:val="00906908"/>
    <w:rsid w:val="00906939"/>
    <w:rsid w:val="00906A19"/>
    <w:rsid w:val="00906B93"/>
    <w:rsid w:val="00906BA1"/>
    <w:rsid w:val="00906C20"/>
    <w:rsid w:val="00906EA8"/>
    <w:rsid w:val="00906F7B"/>
    <w:rsid w:val="00906FCC"/>
    <w:rsid w:val="0090736E"/>
    <w:rsid w:val="0090740F"/>
    <w:rsid w:val="0090752B"/>
    <w:rsid w:val="0090765A"/>
    <w:rsid w:val="00907875"/>
    <w:rsid w:val="009079D8"/>
    <w:rsid w:val="00907A42"/>
    <w:rsid w:val="00907A96"/>
    <w:rsid w:val="00907A9E"/>
    <w:rsid w:val="00907B08"/>
    <w:rsid w:val="00907B3E"/>
    <w:rsid w:val="00907B43"/>
    <w:rsid w:val="00907C39"/>
    <w:rsid w:val="00907CFA"/>
    <w:rsid w:val="00907D31"/>
    <w:rsid w:val="00907E75"/>
    <w:rsid w:val="00907EE7"/>
    <w:rsid w:val="00910125"/>
    <w:rsid w:val="009102A0"/>
    <w:rsid w:val="009102DB"/>
    <w:rsid w:val="0091054B"/>
    <w:rsid w:val="0091054C"/>
    <w:rsid w:val="009105FE"/>
    <w:rsid w:val="009108A8"/>
    <w:rsid w:val="009108BA"/>
    <w:rsid w:val="00910925"/>
    <w:rsid w:val="00910A90"/>
    <w:rsid w:val="009110E4"/>
    <w:rsid w:val="009111A6"/>
    <w:rsid w:val="00911210"/>
    <w:rsid w:val="00911373"/>
    <w:rsid w:val="0091143C"/>
    <w:rsid w:val="0091161F"/>
    <w:rsid w:val="00911696"/>
    <w:rsid w:val="0091196B"/>
    <w:rsid w:val="009119D4"/>
    <w:rsid w:val="00911CA0"/>
    <w:rsid w:val="00911CCB"/>
    <w:rsid w:val="00911D5C"/>
    <w:rsid w:val="00911DD1"/>
    <w:rsid w:val="00911EC7"/>
    <w:rsid w:val="0091204F"/>
    <w:rsid w:val="009120A4"/>
    <w:rsid w:val="009120BD"/>
    <w:rsid w:val="009121C2"/>
    <w:rsid w:val="00912373"/>
    <w:rsid w:val="009123F3"/>
    <w:rsid w:val="00912487"/>
    <w:rsid w:val="00912592"/>
    <w:rsid w:val="009125E9"/>
    <w:rsid w:val="00912748"/>
    <w:rsid w:val="009128EE"/>
    <w:rsid w:val="00912A49"/>
    <w:rsid w:val="00912B33"/>
    <w:rsid w:val="00912B56"/>
    <w:rsid w:val="00912B87"/>
    <w:rsid w:val="00912BD1"/>
    <w:rsid w:val="00913096"/>
    <w:rsid w:val="00913122"/>
    <w:rsid w:val="009132AB"/>
    <w:rsid w:val="0091336D"/>
    <w:rsid w:val="00913421"/>
    <w:rsid w:val="00913427"/>
    <w:rsid w:val="009134CD"/>
    <w:rsid w:val="009134D6"/>
    <w:rsid w:val="00913711"/>
    <w:rsid w:val="009137AE"/>
    <w:rsid w:val="009139F8"/>
    <w:rsid w:val="00913B7B"/>
    <w:rsid w:val="00913BE3"/>
    <w:rsid w:val="00913C05"/>
    <w:rsid w:val="00913CC4"/>
    <w:rsid w:val="00913CEE"/>
    <w:rsid w:val="00914043"/>
    <w:rsid w:val="009144C3"/>
    <w:rsid w:val="0091488B"/>
    <w:rsid w:val="009148B5"/>
    <w:rsid w:val="00914BBB"/>
    <w:rsid w:val="00914C5C"/>
    <w:rsid w:val="00914C6C"/>
    <w:rsid w:val="00914C7A"/>
    <w:rsid w:val="00914E80"/>
    <w:rsid w:val="009150B8"/>
    <w:rsid w:val="009150DA"/>
    <w:rsid w:val="009152F3"/>
    <w:rsid w:val="009153EB"/>
    <w:rsid w:val="00915519"/>
    <w:rsid w:val="00915607"/>
    <w:rsid w:val="0091562A"/>
    <w:rsid w:val="009156AE"/>
    <w:rsid w:val="009157EC"/>
    <w:rsid w:val="00915980"/>
    <w:rsid w:val="00915A34"/>
    <w:rsid w:val="00915D87"/>
    <w:rsid w:val="00915EC3"/>
    <w:rsid w:val="00915F68"/>
    <w:rsid w:val="00916240"/>
    <w:rsid w:val="009164E3"/>
    <w:rsid w:val="00916519"/>
    <w:rsid w:val="00916862"/>
    <w:rsid w:val="009169D0"/>
    <w:rsid w:val="00916BF4"/>
    <w:rsid w:val="00916C4A"/>
    <w:rsid w:val="00917044"/>
    <w:rsid w:val="009172C3"/>
    <w:rsid w:val="00917491"/>
    <w:rsid w:val="009175EB"/>
    <w:rsid w:val="009177DA"/>
    <w:rsid w:val="0091781F"/>
    <w:rsid w:val="00917845"/>
    <w:rsid w:val="00917899"/>
    <w:rsid w:val="00917915"/>
    <w:rsid w:val="0091795F"/>
    <w:rsid w:val="00917A3B"/>
    <w:rsid w:val="00917B69"/>
    <w:rsid w:val="00917F39"/>
    <w:rsid w:val="009201DD"/>
    <w:rsid w:val="00920378"/>
    <w:rsid w:val="009205B7"/>
    <w:rsid w:val="009205BA"/>
    <w:rsid w:val="009206C8"/>
    <w:rsid w:val="0092084F"/>
    <w:rsid w:val="00920895"/>
    <w:rsid w:val="0092096B"/>
    <w:rsid w:val="00920AB5"/>
    <w:rsid w:val="00920D7C"/>
    <w:rsid w:val="00920F82"/>
    <w:rsid w:val="0092101F"/>
    <w:rsid w:val="009210C4"/>
    <w:rsid w:val="009211EF"/>
    <w:rsid w:val="00921586"/>
    <w:rsid w:val="009215AC"/>
    <w:rsid w:val="00921624"/>
    <w:rsid w:val="00921924"/>
    <w:rsid w:val="00921A3D"/>
    <w:rsid w:val="00921DAA"/>
    <w:rsid w:val="00921E5E"/>
    <w:rsid w:val="00921E8B"/>
    <w:rsid w:val="00921E9E"/>
    <w:rsid w:val="009223A3"/>
    <w:rsid w:val="009223EB"/>
    <w:rsid w:val="009224FB"/>
    <w:rsid w:val="00922725"/>
    <w:rsid w:val="00922771"/>
    <w:rsid w:val="00922845"/>
    <w:rsid w:val="009228C0"/>
    <w:rsid w:val="00922972"/>
    <w:rsid w:val="00922985"/>
    <w:rsid w:val="00922BA0"/>
    <w:rsid w:val="00922D1C"/>
    <w:rsid w:val="00922D9C"/>
    <w:rsid w:val="00922F3F"/>
    <w:rsid w:val="00922F49"/>
    <w:rsid w:val="00922F9A"/>
    <w:rsid w:val="009230CD"/>
    <w:rsid w:val="00923250"/>
    <w:rsid w:val="0092327A"/>
    <w:rsid w:val="0092340F"/>
    <w:rsid w:val="00923441"/>
    <w:rsid w:val="00923442"/>
    <w:rsid w:val="0092346C"/>
    <w:rsid w:val="00923479"/>
    <w:rsid w:val="00923661"/>
    <w:rsid w:val="00923710"/>
    <w:rsid w:val="00923715"/>
    <w:rsid w:val="009238BD"/>
    <w:rsid w:val="009238CD"/>
    <w:rsid w:val="00923DD8"/>
    <w:rsid w:val="00923F63"/>
    <w:rsid w:val="00923FC2"/>
    <w:rsid w:val="009240EC"/>
    <w:rsid w:val="00924113"/>
    <w:rsid w:val="009243BE"/>
    <w:rsid w:val="0092456A"/>
    <w:rsid w:val="009245D7"/>
    <w:rsid w:val="00924898"/>
    <w:rsid w:val="009249C5"/>
    <w:rsid w:val="009249D1"/>
    <w:rsid w:val="009249DC"/>
    <w:rsid w:val="009249EA"/>
    <w:rsid w:val="009249FF"/>
    <w:rsid w:val="00924A12"/>
    <w:rsid w:val="0092501A"/>
    <w:rsid w:val="0092508D"/>
    <w:rsid w:val="009251DE"/>
    <w:rsid w:val="009251ED"/>
    <w:rsid w:val="00925564"/>
    <w:rsid w:val="009255C0"/>
    <w:rsid w:val="009256E3"/>
    <w:rsid w:val="00925A5E"/>
    <w:rsid w:val="00925BC2"/>
    <w:rsid w:val="00925D28"/>
    <w:rsid w:val="00925E6A"/>
    <w:rsid w:val="00925F4E"/>
    <w:rsid w:val="00926077"/>
    <w:rsid w:val="0092607D"/>
    <w:rsid w:val="00926139"/>
    <w:rsid w:val="00926160"/>
    <w:rsid w:val="009262C3"/>
    <w:rsid w:val="0092646F"/>
    <w:rsid w:val="009265AC"/>
    <w:rsid w:val="009266C9"/>
    <w:rsid w:val="009268DB"/>
    <w:rsid w:val="00926AD6"/>
    <w:rsid w:val="00926ADF"/>
    <w:rsid w:val="00926C55"/>
    <w:rsid w:val="00926DFC"/>
    <w:rsid w:val="00926E54"/>
    <w:rsid w:val="00926F14"/>
    <w:rsid w:val="009270B3"/>
    <w:rsid w:val="009270BB"/>
    <w:rsid w:val="009271D4"/>
    <w:rsid w:val="00927287"/>
    <w:rsid w:val="009272AA"/>
    <w:rsid w:val="00927322"/>
    <w:rsid w:val="00927611"/>
    <w:rsid w:val="0092782C"/>
    <w:rsid w:val="0092788E"/>
    <w:rsid w:val="009279D0"/>
    <w:rsid w:val="00927C3C"/>
    <w:rsid w:val="00927EFE"/>
    <w:rsid w:val="00927F01"/>
    <w:rsid w:val="009300C5"/>
    <w:rsid w:val="00930298"/>
    <w:rsid w:val="00930528"/>
    <w:rsid w:val="009305DF"/>
    <w:rsid w:val="00930697"/>
    <w:rsid w:val="0093096E"/>
    <w:rsid w:val="00930A01"/>
    <w:rsid w:val="00930A05"/>
    <w:rsid w:val="00930B01"/>
    <w:rsid w:val="00930CE9"/>
    <w:rsid w:val="00930E90"/>
    <w:rsid w:val="00930EEC"/>
    <w:rsid w:val="00931152"/>
    <w:rsid w:val="00931216"/>
    <w:rsid w:val="00931252"/>
    <w:rsid w:val="009312B9"/>
    <w:rsid w:val="00931356"/>
    <w:rsid w:val="00931385"/>
    <w:rsid w:val="00931509"/>
    <w:rsid w:val="00931938"/>
    <w:rsid w:val="00931A21"/>
    <w:rsid w:val="00931AB7"/>
    <w:rsid w:val="00931B65"/>
    <w:rsid w:val="00931BB2"/>
    <w:rsid w:val="00931C38"/>
    <w:rsid w:val="00931CA8"/>
    <w:rsid w:val="00931D20"/>
    <w:rsid w:val="00931FE9"/>
    <w:rsid w:val="00932032"/>
    <w:rsid w:val="0093206E"/>
    <w:rsid w:val="009320D9"/>
    <w:rsid w:val="00932209"/>
    <w:rsid w:val="00932626"/>
    <w:rsid w:val="00932654"/>
    <w:rsid w:val="00932828"/>
    <w:rsid w:val="00932BC7"/>
    <w:rsid w:val="00932C01"/>
    <w:rsid w:val="00932C0C"/>
    <w:rsid w:val="00932C67"/>
    <w:rsid w:val="00932CAF"/>
    <w:rsid w:val="00932D75"/>
    <w:rsid w:val="009333CF"/>
    <w:rsid w:val="009334A5"/>
    <w:rsid w:val="009334E4"/>
    <w:rsid w:val="00933629"/>
    <w:rsid w:val="009336C0"/>
    <w:rsid w:val="009336EB"/>
    <w:rsid w:val="009336FD"/>
    <w:rsid w:val="00933734"/>
    <w:rsid w:val="009337C0"/>
    <w:rsid w:val="009339AE"/>
    <w:rsid w:val="00933BC8"/>
    <w:rsid w:val="00933C19"/>
    <w:rsid w:val="00933CF1"/>
    <w:rsid w:val="00933D9B"/>
    <w:rsid w:val="00934155"/>
    <w:rsid w:val="00934164"/>
    <w:rsid w:val="00934225"/>
    <w:rsid w:val="00934227"/>
    <w:rsid w:val="00934488"/>
    <w:rsid w:val="00934597"/>
    <w:rsid w:val="009345E9"/>
    <w:rsid w:val="009347F6"/>
    <w:rsid w:val="00934FA2"/>
    <w:rsid w:val="00935092"/>
    <w:rsid w:val="0093517D"/>
    <w:rsid w:val="009351B3"/>
    <w:rsid w:val="009351D2"/>
    <w:rsid w:val="009352D8"/>
    <w:rsid w:val="00935323"/>
    <w:rsid w:val="00935379"/>
    <w:rsid w:val="00935670"/>
    <w:rsid w:val="0093576F"/>
    <w:rsid w:val="00935965"/>
    <w:rsid w:val="00935ABA"/>
    <w:rsid w:val="00935B9A"/>
    <w:rsid w:val="00935BD6"/>
    <w:rsid w:val="00935C48"/>
    <w:rsid w:val="00935ECE"/>
    <w:rsid w:val="00935FD0"/>
    <w:rsid w:val="0093607A"/>
    <w:rsid w:val="00936099"/>
    <w:rsid w:val="0093618C"/>
    <w:rsid w:val="009361EB"/>
    <w:rsid w:val="0093620C"/>
    <w:rsid w:val="00936217"/>
    <w:rsid w:val="00936256"/>
    <w:rsid w:val="009365BD"/>
    <w:rsid w:val="0093663E"/>
    <w:rsid w:val="00936751"/>
    <w:rsid w:val="0093678B"/>
    <w:rsid w:val="00936A03"/>
    <w:rsid w:val="00936A8B"/>
    <w:rsid w:val="00936B71"/>
    <w:rsid w:val="00936BF4"/>
    <w:rsid w:val="00936C62"/>
    <w:rsid w:val="00936D37"/>
    <w:rsid w:val="00936DD3"/>
    <w:rsid w:val="00936F0D"/>
    <w:rsid w:val="00936F98"/>
    <w:rsid w:val="00936FBB"/>
    <w:rsid w:val="009372C0"/>
    <w:rsid w:val="00937474"/>
    <w:rsid w:val="00937517"/>
    <w:rsid w:val="00937535"/>
    <w:rsid w:val="0093781D"/>
    <w:rsid w:val="00937A80"/>
    <w:rsid w:val="00937CC2"/>
    <w:rsid w:val="00937D2A"/>
    <w:rsid w:val="00937D52"/>
    <w:rsid w:val="0093E59D"/>
    <w:rsid w:val="0094007B"/>
    <w:rsid w:val="0094039E"/>
    <w:rsid w:val="009403D8"/>
    <w:rsid w:val="00940493"/>
    <w:rsid w:val="0094053A"/>
    <w:rsid w:val="009406C7"/>
    <w:rsid w:val="009406DE"/>
    <w:rsid w:val="00940705"/>
    <w:rsid w:val="00940716"/>
    <w:rsid w:val="009407FC"/>
    <w:rsid w:val="00940935"/>
    <w:rsid w:val="00940972"/>
    <w:rsid w:val="00940BBE"/>
    <w:rsid w:val="00940C24"/>
    <w:rsid w:val="00940E62"/>
    <w:rsid w:val="00940ED3"/>
    <w:rsid w:val="009411C9"/>
    <w:rsid w:val="009412BB"/>
    <w:rsid w:val="009416A1"/>
    <w:rsid w:val="009418E1"/>
    <w:rsid w:val="00941907"/>
    <w:rsid w:val="0094196E"/>
    <w:rsid w:val="009419CE"/>
    <w:rsid w:val="009419D3"/>
    <w:rsid w:val="00941A31"/>
    <w:rsid w:val="00941AF5"/>
    <w:rsid w:val="00941B0E"/>
    <w:rsid w:val="00941CD0"/>
    <w:rsid w:val="00941D6B"/>
    <w:rsid w:val="00941E83"/>
    <w:rsid w:val="0094222B"/>
    <w:rsid w:val="009422B9"/>
    <w:rsid w:val="009422DA"/>
    <w:rsid w:val="009424E8"/>
    <w:rsid w:val="009424F9"/>
    <w:rsid w:val="0094266C"/>
    <w:rsid w:val="009427BA"/>
    <w:rsid w:val="00942A15"/>
    <w:rsid w:val="00942B04"/>
    <w:rsid w:val="00942E50"/>
    <w:rsid w:val="00942F53"/>
    <w:rsid w:val="00942F8B"/>
    <w:rsid w:val="00942FB1"/>
    <w:rsid w:val="00942FBF"/>
    <w:rsid w:val="009430EA"/>
    <w:rsid w:val="0094348E"/>
    <w:rsid w:val="009436D4"/>
    <w:rsid w:val="009438F7"/>
    <w:rsid w:val="00943942"/>
    <w:rsid w:val="00943949"/>
    <w:rsid w:val="00943A54"/>
    <w:rsid w:val="00943B8F"/>
    <w:rsid w:val="00943BB3"/>
    <w:rsid w:val="00943C59"/>
    <w:rsid w:val="00943D35"/>
    <w:rsid w:val="00943DD1"/>
    <w:rsid w:val="0094425D"/>
    <w:rsid w:val="0094439E"/>
    <w:rsid w:val="009444EE"/>
    <w:rsid w:val="00944751"/>
    <w:rsid w:val="009447A3"/>
    <w:rsid w:val="009447D7"/>
    <w:rsid w:val="00944966"/>
    <w:rsid w:val="00944D70"/>
    <w:rsid w:val="00944E3B"/>
    <w:rsid w:val="00944F24"/>
    <w:rsid w:val="00944F46"/>
    <w:rsid w:val="009450E5"/>
    <w:rsid w:val="00945243"/>
    <w:rsid w:val="0094542D"/>
    <w:rsid w:val="00945621"/>
    <w:rsid w:val="00945761"/>
    <w:rsid w:val="0094591D"/>
    <w:rsid w:val="009459B3"/>
    <w:rsid w:val="00945A56"/>
    <w:rsid w:val="00945D3C"/>
    <w:rsid w:val="00945D81"/>
    <w:rsid w:val="00945F10"/>
    <w:rsid w:val="00945F23"/>
    <w:rsid w:val="00945F2D"/>
    <w:rsid w:val="00945FE5"/>
    <w:rsid w:val="009460C5"/>
    <w:rsid w:val="00946220"/>
    <w:rsid w:val="0094629D"/>
    <w:rsid w:val="0094649C"/>
    <w:rsid w:val="009467D7"/>
    <w:rsid w:val="009468FD"/>
    <w:rsid w:val="0094695F"/>
    <w:rsid w:val="009469BE"/>
    <w:rsid w:val="00946B5C"/>
    <w:rsid w:val="00946F1B"/>
    <w:rsid w:val="00946FFC"/>
    <w:rsid w:val="00947033"/>
    <w:rsid w:val="009470B9"/>
    <w:rsid w:val="0094741A"/>
    <w:rsid w:val="00947656"/>
    <w:rsid w:val="00947690"/>
    <w:rsid w:val="009476BC"/>
    <w:rsid w:val="00947AD9"/>
    <w:rsid w:val="00947B08"/>
    <w:rsid w:val="00947EEE"/>
    <w:rsid w:val="009500E3"/>
    <w:rsid w:val="00950185"/>
    <w:rsid w:val="0095050E"/>
    <w:rsid w:val="00950642"/>
    <w:rsid w:val="00950746"/>
    <w:rsid w:val="00950A7E"/>
    <w:rsid w:val="00950ACC"/>
    <w:rsid w:val="00950B7E"/>
    <w:rsid w:val="00950BA6"/>
    <w:rsid w:val="00950C5D"/>
    <w:rsid w:val="00950D5B"/>
    <w:rsid w:val="00950DF0"/>
    <w:rsid w:val="00950FC0"/>
    <w:rsid w:val="0095109A"/>
    <w:rsid w:val="009511A2"/>
    <w:rsid w:val="009511A9"/>
    <w:rsid w:val="009513B9"/>
    <w:rsid w:val="009513F0"/>
    <w:rsid w:val="0095162E"/>
    <w:rsid w:val="00951744"/>
    <w:rsid w:val="00951AF8"/>
    <w:rsid w:val="00951B47"/>
    <w:rsid w:val="00951C82"/>
    <w:rsid w:val="00951D42"/>
    <w:rsid w:val="00951D5A"/>
    <w:rsid w:val="00951EED"/>
    <w:rsid w:val="00951F76"/>
    <w:rsid w:val="0095201E"/>
    <w:rsid w:val="00952169"/>
    <w:rsid w:val="009522E7"/>
    <w:rsid w:val="0095254A"/>
    <w:rsid w:val="00952BA3"/>
    <w:rsid w:val="00952CAB"/>
    <w:rsid w:val="00952E04"/>
    <w:rsid w:val="009530F7"/>
    <w:rsid w:val="00953169"/>
    <w:rsid w:val="009531CA"/>
    <w:rsid w:val="009532AD"/>
    <w:rsid w:val="0095369B"/>
    <w:rsid w:val="00953B23"/>
    <w:rsid w:val="00953BC3"/>
    <w:rsid w:val="00953E42"/>
    <w:rsid w:val="00953F5C"/>
    <w:rsid w:val="00953F75"/>
    <w:rsid w:val="009541E3"/>
    <w:rsid w:val="00954550"/>
    <w:rsid w:val="0095485E"/>
    <w:rsid w:val="009549AD"/>
    <w:rsid w:val="00954DAD"/>
    <w:rsid w:val="00954F9D"/>
    <w:rsid w:val="00955095"/>
    <w:rsid w:val="00955195"/>
    <w:rsid w:val="00955248"/>
    <w:rsid w:val="0095524A"/>
    <w:rsid w:val="009552D7"/>
    <w:rsid w:val="009554F9"/>
    <w:rsid w:val="00955503"/>
    <w:rsid w:val="00955526"/>
    <w:rsid w:val="00955549"/>
    <w:rsid w:val="00955664"/>
    <w:rsid w:val="0095570D"/>
    <w:rsid w:val="00955946"/>
    <w:rsid w:val="00955CAE"/>
    <w:rsid w:val="00955D50"/>
    <w:rsid w:val="00955F0C"/>
    <w:rsid w:val="00955FD2"/>
    <w:rsid w:val="00956061"/>
    <w:rsid w:val="009561EC"/>
    <w:rsid w:val="0095624F"/>
    <w:rsid w:val="0095633C"/>
    <w:rsid w:val="00956350"/>
    <w:rsid w:val="00956378"/>
    <w:rsid w:val="0095643C"/>
    <w:rsid w:val="009566F1"/>
    <w:rsid w:val="009567F4"/>
    <w:rsid w:val="00956A09"/>
    <w:rsid w:val="00956C62"/>
    <w:rsid w:val="00956C64"/>
    <w:rsid w:val="00956F7D"/>
    <w:rsid w:val="00957120"/>
    <w:rsid w:val="009571D8"/>
    <w:rsid w:val="009572C9"/>
    <w:rsid w:val="009572E0"/>
    <w:rsid w:val="0095746A"/>
    <w:rsid w:val="009575B9"/>
    <w:rsid w:val="0095767C"/>
    <w:rsid w:val="009577A9"/>
    <w:rsid w:val="0095784B"/>
    <w:rsid w:val="0095786E"/>
    <w:rsid w:val="00957886"/>
    <w:rsid w:val="0095790E"/>
    <w:rsid w:val="009579AC"/>
    <w:rsid w:val="009579B7"/>
    <w:rsid w:val="00957C7F"/>
    <w:rsid w:val="00957CA9"/>
    <w:rsid w:val="00957CC0"/>
    <w:rsid w:val="00957D95"/>
    <w:rsid w:val="00957DBE"/>
    <w:rsid w:val="00957EF6"/>
    <w:rsid w:val="009600C6"/>
    <w:rsid w:val="00960293"/>
    <w:rsid w:val="009603A4"/>
    <w:rsid w:val="00960451"/>
    <w:rsid w:val="00960604"/>
    <w:rsid w:val="00960609"/>
    <w:rsid w:val="00960625"/>
    <w:rsid w:val="00960631"/>
    <w:rsid w:val="0096064E"/>
    <w:rsid w:val="00960715"/>
    <w:rsid w:val="00960763"/>
    <w:rsid w:val="00960865"/>
    <w:rsid w:val="00960929"/>
    <w:rsid w:val="00960A61"/>
    <w:rsid w:val="00960ADE"/>
    <w:rsid w:val="00960C04"/>
    <w:rsid w:val="00960C28"/>
    <w:rsid w:val="00960C76"/>
    <w:rsid w:val="00960D53"/>
    <w:rsid w:val="00960EAC"/>
    <w:rsid w:val="00961029"/>
    <w:rsid w:val="009611CA"/>
    <w:rsid w:val="009613B3"/>
    <w:rsid w:val="00961433"/>
    <w:rsid w:val="009615F4"/>
    <w:rsid w:val="00961833"/>
    <w:rsid w:val="0096188A"/>
    <w:rsid w:val="009619FF"/>
    <w:rsid w:val="00961B9A"/>
    <w:rsid w:val="00961CF4"/>
    <w:rsid w:val="00961E23"/>
    <w:rsid w:val="00961F30"/>
    <w:rsid w:val="00961FC3"/>
    <w:rsid w:val="009621AA"/>
    <w:rsid w:val="0096237F"/>
    <w:rsid w:val="0096247A"/>
    <w:rsid w:val="00962533"/>
    <w:rsid w:val="00962697"/>
    <w:rsid w:val="00962966"/>
    <w:rsid w:val="00962F04"/>
    <w:rsid w:val="00963134"/>
    <w:rsid w:val="0096322E"/>
    <w:rsid w:val="00963414"/>
    <w:rsid w:val="00963462"/>
    <w:rsid w:val="009634F8"/>
    <w:rsid w:val="00963504"/>
    <w:rsid w:val="0096355A"/>
    <w:rsid w:val="00963618"/>
    <w:rsid w:val="00963624"/>
    <w:rsid w:val="009638B4"/>
    <w:rsid w:val="00963ABC"/>
    <w:rsid w:val="00963EBA"/>
    <w:rsid w:val="00964129"/>
    <w:rsid w:val="0096413B"/>
    <w:rsid w:val="009642D7"/>
    <w:rsid w:val="0096497B"/>
    <w:rsid w:val="00964B62"/>
    <w:rsid w:val="00964C1D"/>
    <w:rsid w:val="00964EDD"/>
    <w:rsid w:val="0096506F"/>
    <w:rsid w:val="0096522C"/>
    <w:rsid w:val="00965277"/>
    <w:rsid w:val="00965449"/>
    <w:rsid w:val="009654B1"/>
    <w:rsid w:val="009656B9"/>
    <w:rsid w:val="009658EA"/>
    <w:rsid w:val="00965998"/>
    <w:rsid w:val="00965A36"/>
    <w:rsid w:val="00965A69"/>
    <w:rsid w:val="00965A6D"/>
    <w:rsid w:val="00965B49"/>
    <w:rsid w:val="00965BE3"/>
    <w:rsid w:val="00965C31"/>
    <w:rsid w:val="00965DA5"/>
    <w:rsid w:val="00965EB8"/>
    <w:rsid w:val="00965F14"/>
    <w:rsid w:val="00965FB2"/>
    <w:rsid w:val="00966281"/>
    <w:rsid w:val="00966400"/>
    <w:rsid w:val="0096643F"/>
    <w:rsid w:val="009664D0"/>
    <w:rsid w:val="009666B9"/>
    <w:rsid w:val="009666E0"/>
    <w:rsid w:val="009668EB"/>
    <w:rsid w:val="009668F2"/>
    <w:rsid w:val="00966900"/>
    <w:rsid w:val="00966ABE"/>
    <w:rsid w:val="00966BCC"/>
    <w:rsid w:val="00966C70"/>
    <w:rsid w:val="00966DF6"/>
    <w:rsid w:val="00966E53"/>
    <w:rsid w:val="00966FF2"/>
    <w:rsid w:val="009671AB"/>
    <w:rsid w:val="00967484"/>
    <w:rsid w:val="00967520"/>
    <w:rsid w:val="00967527"/>
    <w:rsid w:val="00967681"/>
    <w:rsid w:val="0096773B"/>
    <w:rsid w:val="009677BA"/>
    <w:rsid w:val="009677C8"/>
    <w:rsid w:val="009678A7"/>
    <w:rsid w:val="0096795B"/>
    <w:rsid w:val="009679A5"/>
    <w:rsid w:val="00967DC9"/>
    <w:rsid w:val="00967E5E"/>
    <w:rsid w:val="00967F57"/>
    <w:rsid w:val="0097007E"/>
    <w:rsid w:val="009700F0"/>
    <w:rsid w:val="009701CC"/>
    <w:rsid w:val="00970222"/>
    <w:rsid w:val="00970392"/>
    <w:rsid w:val="00970476"/>
    <w:rsid w:val="0097050A"/>
    <w:rsid w:val="00970531"/>
    <w:rsid w:val="0097069F"/>
    <w:rsid w:val="00970770"/>
    <w:rsid w:val="009709E3"/>
    <w:rsid w:val="00970A7D"/>
    <w:rsid w:val="00970BAD"/>
    <w:rsid w:val="00970CFD"/>
    <w:rsid w:val="00970F04"/>
    <w:rsid w:val="009712A8"/>
    <w:rsid w:val="009712C4"/>
    <w:rsid w:val="009714F8"/>
    <w:rsid w:val="00971881"/>
    <w:rsid w:val="00971B76"/>
    <w:rsid w:val="00971CF5"/>
    <w:rsid w:val="0097232F"/>
    <w:rsid w:val="0097259B"/>
    <w:rsid w:val="009728DF"/>
    <w:rsid w:val="00972A01"/>
    <w:rsid w:val="00972B9B"/>
    <w:rsid w:val="00972BBA"/>
    <w:rsid w:val="00972D7D"/>
    <w:rsid w:val="00972DD2"/>
    <w:rsid w:val="0097343C"/>
    <w:rsid w:val="00973468"/>
    <w:rsid w:val="00973764"/>
    <w:rsid w:val="00973B41"/>
    <w:rsid w:val="00973B74"/>
    <w:rsid w:val="00973DB3"/>
    <w:rsid w:val="00973E5C"/>
    <w:rsid w:val="00973E90"/>
    <w:rsid w:val="00973F02"/>
    <w:rsid w:val="00973F71"/>
    <w:rsid w:val="0097424B"/>
    <w:rsid w:val="00974284"/>
    <w:rsid w:val="0097441A"/>
    <w:rsid w:val="0097443F"/>
    <w:rsid w:val="00974554"/>
    <w:rsid w:val="00974A8D"/>
    <w:rsid w:val="00974B79"/>
    <w:rsid w:val="00974BEB"/>
    <w:rsid w:val="00974E34"/>
    <w:rsid w:val="00974FB8"/>
    <w:rsid w:val="00975188"/>
    <w:rsid w:val="009754E9"/>
    <w:rsid w:val="00975603"/>
    <w:rsid w:val="009759E1"/>
    <w:rsid w:val="00975A73"/>
    <w:rsid w:val="00975AE2"/>
    <w:rsid w:val="00975F31"/>
    <w:rsid w:val="00975FCE"/>
    <w:rsid w:val="00976017"/>
    <w:rsid w:val="009761A0"/>
    <w:rsid w:val="0097620F"/>
    <w:rsid w:val="0097624B"/>
    <w:rsid w:val="00976254"/>
    <w:rsid w:val="009762E1"/>
    <w:rsid w:val="0097630E"/>
    <w:rsid w:val="0097634C"/>
    <w:rsid w:val="0097661C"/>
    <w:rsid w:val="0097672A"/>
    <w:rsid w:val="00976903"/>
    <w:rsid w:val="00976952"/>
    <w:rsid w:val="0097695D"/>
    <w:rsid w:val="00976AA7"/>
    <w:rsid w:val="00976B93"/>
    <w:rsid w:val="00976F23"/>
    <w:rsid w:val="00977063"/>
    <w:rsid w:val="009771F7"/>
    <w:rsid w:val="009774D3"/>
    <w:rsid w:val="0097782F"/>
    <w:rsid w:val="00977AB4"/>
    <w:rsid w:val="00977F35"/>
    <w:rsid w:val="00977FA9"/>
    <w:rsid w:val="00977FE8"/>
    <w:rsid w:val="00980015"/>
    <w:rsid w:val="00980109"/>
    <w:rsid w:val="009801E0"/>
    <w:rsid w:val="00980259"/>
    <w:rsid w:val="009802BA"/>
    <w:rsid w:val="0098030F"/>
    <w:rsid w:val="0098052A"/>
    <w:rsid w:val="0098078D"/>
    <w:rsid w:val="00980903"/>
    <w:rsid w:val="00980A87"/>
    <w:rsid w:val="00980AFE"/>
    <w:rsid w:val="009810F9"/>
    <w:rsid w:val="009814EA"/>
    <w:rsid w:val="00981584"/>
    <w:rsid w:val="00981591"/>
    <w:rsid w:val="009816FC"/>
    <w:rsid w:val="009819E6"/>
    <w:rsid w:val="009819E7"/>
    <w:rsid w:val="00981A09"/>
    <w:rsid w:val="00981D30"/>
    <w:rsid w:val="00981DBA"/>
    <w:rsid w:val="00981E5E"/>
    <w:rsid w:val="00981E92"/>
    <w:rsid w:val="00981F6F"/>
    <w:rsid w:val="0098219E"/>
    <w:rsid w:val="00982239"/>
    <w:rsid w:val="0098236A"/>
    <w:rsid w:val="009824A2"/>
    <w:rsid w:val="009825FC"/>
    <w:rsid w:val="00982652"/>
    <w:rsid w:val="009829D2"/>
    <w:rsid w:val="00982B56"/>
    <w:rsid w:val="00982DBF"/>
    <w:rsid w:val="00982E04"/>
    <w:rsid w:val="00982E30"/>
    <w:rsid w:val="00983050"/>
    <w:rsid w:val="00983190"/>
    <w:rsid w:val="009831A9"/>
    <w:rsid w:val="009831E1"/>
    <w:rsid w:val="00983240"/>
    <w:rsid w:val="00983250"/>
    <w:rsid w:val="0098331F"/>
    <w:rsid w:val="0098343F"/>
    <w:rsid w:val="009835C3"/>
    <w:rsid w:val="0098378F"/>
    <w:rsid w:val="00983969"/>
    <w:rsid w:val="009839CC"/>
    <w:rsid w:val="009839D7"/>
    <w:rsid w:val="00983BFA"/>
    <w:rsid w:val="00983E1A"/>
    <w:rsid w:val="00983E99"/>
    <w:rsid w:val="00983FFA"/>
    <w:rsid w:val="00984094"/>
    <w:rsid w:val="00984270"/>
    <w:rsid w:val="009843B1"/>
    <w:rsid w:val="009843DE"/>
    <w:rsid w:val="009844BD"/>
    <w:rsid w:val="0098451E"/>
    <w:rsid w:val="00984799"/>
    <w:rsid w:val="00984DEB"/>
    <w:rsid w:val="0098504E"/>
    <w:rsid w:val="0098517C"/>
    <w:rsid w:val="0098524F"/>
    <w:rsid w:val="00985432"/>
    <w:rsid w:val="00985458"/>
    <w:rsid w:val="00985520"/>
    <w:rsid w:val="00985625"/>
    <w:rsid w:val="00985787"/>
    <w:rsid w:val="00985C07"/>
    <w:rsid w:val="00985E10"/>
    <w:rsid w:val="00985E1B"/>
    <w:rsid w:val="0098608F"/>
    <w:rsid w:val="0098616A"/>
    <w:rsid w:val="00986186"/>
    <w:rsid w:val="009862D4"/>
    <w:rsid w:val="009866EC"/>
    <w:rsid w:val="009867CE"/>
    <w:rsid w:val="009869C6"/>
    <w:rsid w:val="00986A25"/>
    <w:rsid w:val="00986DAD"/>
    <w:rsid w:val="00986DD5"/>
    <w:rsid w:val="00986E01"/>
    <w:rsid w:val="00986E05"/>
    <w:rsid w:val="00986FE3"/>
    <w:rsid w:val="00987006"/>
    <w:rsid w:val="0098728D"/>
    <w:rsid w:val="0098767F"/>
    <w:rsid w:val="00987743"/>
    <w:rsid w:val="009878F0"/>
    <w:rsid w:val="009879B1"/>
    <w:rsid w:val="00987AAD"/>
    <w:rsid w:val="00987BBF"/>
    <w:rsid w:val="00987C8B"/>
    <w:rsid w:val="00987C90"/>
    <w:rsid w:val="00987E6B"/>
    <w:rsid w:val="00987E6D"/>
    <w:rsid w:val="00987F3F"/>
    <w:rsid w:val="00990003"/>
    <w:rsid w:val="0099009E"/>
    <w:rsid w:val="009900BC"/>
    <w:rsid w:val="009900C4"/>
    <w:rsid w:val="0099017A"/>
    <w:rsid w:val="009906AE"/>
    <w:rsid w:val="009907A5"/>
    <w:rsid w:val="009907FF"/>
    <w:rsid w:val="0099087D"/>
    <w:rsid w:val="0099092E"/>
    <w:rsid w:val="00990AC6"/>
    <w:rsid w:val="00990AD9"/>
    <w:rsid w:val="00990B3F"/>
    <w:rsid w:val="00990C39"/>
    <w:rsid w:val="00990E2D"/>
    <w:rsid w:val="0099112B"/>
    <w:rsid w:val="009911AC"/>
    <w:rsid w:val="00991556"/>
    <w:rsid w:val="009916AE"/>
    <w:rsid w:val="00991771"/>
    <w:rsid w:val="009918C7"/>
    <w:rsid w:val="0099190C"/>
    <w:rsid w:val="00991D28"/>
    <w:rsid w:val="00991DAA"/>
    <w:rsid w:val="00991EDB"/>
    <w:rsid w:val="00991F9C"/>
    <w:rsid w:val="00991FB9"/>
    <w:rsid w:val="009923D6"/>
    <w:rsid w:val="00992461"/>
    <w:rsid w:val="00992636"/>
    <w:rsid w:val="009927E1"/>
    <w:rsid w:val="009928E6"/>
    <w:rsid w:val="009928EA"/>
    <w:rsid w:val="009928EF"/>
    <w:rsid w:val="0099291A"/>
    <w:rsid w:val="00992AF1"/>
    <w:rsid w:val="00992B92"/>
    <w:rsid w:val="00992BBF"/>
    <w:rsid w:val="00992C2B"/>
    <w:rsid w:val="00992C99"/>
    <w:rsid w:val="00992D2D"/>
    <w:rsid w:val="00992DA9"/>
    <w:rsid w:val="00992DBF"/>
    <w:rsid w:val="0099329F"/>
    <w:rsid w:val="009934B1"/>
    <w:rsid w:val="009934C1"/>
    <w:rsid w:val="009937D8"/>
    <w:rsid w:val="00993C48"/>
    <w:rsid w:val="00993DBC"/>
    <w:rsid w:val="009941DE"/>
    <w:rsid w:val="00994282"/>
    <w:rsid w:val="00994471"/>
    <w:rsid w:val="009945F5"/>
    <w:rsid w:val="00994627"/>
    <w:rsid w:val="00994B0B"/>
    <w:rsid w:val="00994C60"/>
    <w:rsid w:val="00994CEC"/>
    <w:rsid w:val="00994EA2"/>
    <w:rsid w:val="00994FD3"/>
    <w:rsid w:val="00995096"/>
    <w:rsid w:val="0099530A"/>
    <w:rsid w:val="009953BC"/>
    <w:rsid w:val="00995ABA"/>
    <w:rsid w:val="00995DED"/>
    <w:rsid w:val="00995F2D"/>
    <w:rsid w:val="00995F52"/>
    <w:rsid w:val="00996097"/>
    <w:rsid w:val="009960E0"/>
    <w:rsid w:val="009962C4"/>
    <w:rsid w:val="00996337"/>
    <w:rsid w:val="00996412"/>
    <w:rsid w:val="00996606"/>
    <w:rsid w:val="009966F6"/>
    <w:rsid w:val="00996728"/>
    <w:rsid w:val="0099678A"/>
    <w:rsid w:val="009968AB"/>
    <w:rsid w:val="009968B1"/>
    <w:rsid w:val="009969A8"/>
    <w:rsid w:val="00996A3B"/>
    <w:rsid w:val="00996B05"/>
    <w:rsid w:val="00996B44"/>
    <w:rsid w:val="00996C55"/>
    <w:rsid w:val="00997156"/>
    <w:rsid w:val="00997505"/>
    <w:rsid w:val="009975C1"/>
    <w:rsid w:val="009976F6"/>
    <w:rsid w:val="0099792E"/>
    <w:rsid w:val="00997A32"/>
    <w:rsid w:val="00997B34"/>
    <w:rsid w:val="00997CB1"/>
    <w:rsid w:val="00997CD6"/>
    <w:rsid w:val="00997D41"/>
    <w:rsid w:val="00997FE3"/>
    <w:rsid w:val="009A0079"/>
    <w:rsid w:val="009A007C"/>
    <w:rsid w:val="009A0290"/>
    <w:rsid w:val="009A04B8"/>
    <w:rsid w:val="009A0503"/>
    <w:rsid w:val="009A09DC"/>
    <w:rsid w:val="009A0E10"/>
    <w:rsid w:val="009A0E35"/>
    <w:rsid w:val="009A1228"/>
    <w:rsid w:val="009A1271"/>
    <w:rsid w:val="009A1592"/>
    <w:rsid w:val="009A1692"/>
    <w:rsid w:val="009A17F6"/>
    <w:rsid w:val="009A1B94"/>
    <w:rsid w:val="009A1BD3"/>
    <w:rsid w:val="009A1C08"/>
    <w:rsid w:val="009A1C83"/>
    <w:rsid w:val="009A1E5D"/>
    <w:rsid w:val="009A1E6E"/>
    <w:rsid w:val="009A2226"/>
    <w:rsid w:val="009A22F9"/>
    <w:rsid w:val="009A2364"/>
    <w:rsid w:val="009A23D3"/>
    <w:rsid w:val="009A265F"/>
    <w:rsid w:val="009A2722"/>
    <w:rsid w:val="009A2961"/>
    <w:rsid w:val="009A2AF4"/>
    <w:rsid w:val="009A2AFB"/>
    <w:rsid w:val="009A2E9D"/>
    <w:rsid w:val="009A310F"/>
    <w:rsid w:val="009A316B"/>
    <w:rsid w:val="009A3526"/>
    <w:rsid w:val="009A35F6"/>
    <w:rsid w:val="009A360F"/>
    <w:rsid w:val="009A3626"/>
    <w:rsid w:val="009A38A3"/>
    <w:rsid w:val="009A3A60"/>
    <w:rsid w:val="009A3AED"/>
    <w:rsid w:val="009A3C7F"/>
    <w:rsid w:val="009A431F"/>
    <w:rsid w:val="009A4353"/>
    <w:rsid w:val="009A45FF"/>
    <w:rsid w:val="009A4786"/>
    <w:rsid w:val="009A47E5"/>
    <w:rsid w:val="009A4D39"/>
    <w:rsid w:val="009A4D86"/>
    <w:rsid w:val="009A4DB5"/>
    <w:rsid w:val="009A4E0F"/>
    <w:rsid w:val="009A4F2F"/>
    <w:rsid w:val="009A50E5"/>
    <w:rsid w:val="009A50F7"/>
    <w:rsid w:val="009A5222"/>
    <w:rsid w:val="009A5384"/>
    <w:rsid w:val="009A53F1"/>
    <w:rsid w:val="009A55C0"/>
    <w:rsid w:val="009A5736"/>
    <w:rsid w:val="009A575B"/>
    <w:rsid w:val="009A5C25"/>
    <w:rsid w:val="009A5DD1"/>
    <w:rsid w:val="009A5E0E"/>
    <w:rsid w:val="009A5E38"/>
    <w:rsid w:val="009A5E7D"/>
    <w:rsid w:val="009A5F71"/>
    <w:rsid w:val="009A6007"/>
    <w:rsid w:val="009A629B"/>
    <w:rsid w:val="009A6349"/>
    <w:rsid w:val="009A64F9"/>
    <w:rsid w:val="009A667A"/>
    <w:rsid w:val="009A66E4"/>
    <w:rsid w:val="009A671E"/>
    <w:rsid w:val="009A676C"/>
    <w:rsid w:val="009A67CE"/>
    <w:rsid w:val="009A68F3"/>
    <w:rsid w:val="009A6B29"/>
    <w:rsid w:val="009A6C34"/>
    <w:rsid w:val="009A6C72"/>
    <w:rsid w:val="009A6D21"/>
    <w:rsid w:val="009A6F28"/>
    <w:rsid w:val="009A6F31"/>
    <w:rsid w:val="009A7126"/>
    <w:rsid w:val="009A728F"/>
    <w:rsid w:val="009A72DB"/>
    <w:rsid w:val="009A74A4"/>
    <w:rsid w:val="009A7745"/>
    <w:rsid w:val="009A7C33"/>
    <w:rsid w:val="009A7E98"/>
    <w:rsid w:val="009A7F43"/>
    <w:rsid w:val="009B00BC"/>
    <w:rsid w:val="009B021C"/>
    <w:rsid w:val="009B034C"/>
    <w:rsid w:val="009B064E"/>
    <w:rsid w:val="009B07E3"/>
    <w:rsid w:val="009B091C"/>
    <w:rsid w:val="009B09E1"/>
    <w:rsid w:val="009B0D26"/>
    <w:rsid w:val="009B0D81"/>
    <w:rsid w:val="009B0F54"/>
    <w:rsid w:val="009B12B8"/>
    <w:rsid w:val="009B14AB"/>
    <w:rsid w:val="009B1576"/>
    <w:rsid w:val="009B17DC"/>
    <w:rsid w:val="009B181A"/>
    <w:rsid w:val="009B19C6"/>
    <w:rsid w:val="009B1B96"/>
    <w:rsid w:val="009B1BEF"/>
    <w:rsid w:val="009B1C66"/>
    <w:rsid w:val="009B1D2A"/>
    <w:rsid w:val="009B1DBD"/>
    <w:rsid w:val="009B2179"/>
    <w:rsid w:val="009B23CC"/>
    <w:rsid w:val="009B241D"/>
    <w:rsid w:val="009B2556"/>
    <w:rsid w:val="009B26C8"/>
    <w:rsid w:val="009B26E2"/>
    <w:rsid w:val="009B28A2"/>
    <w:rsid w:val="009B2A59"/>
    <w:rsid w:val="009B2C1B"/>
    <w:rsid w:val="009B2C56"/>
    <w:rsid w:val="009B2D9A"/>
    <w:rsid w:val="009B2E35"/>
    <w:rsid w:val="009B2FC2"/>
    <w:rsid w:val="009B349B"/>
    <w:rsid w:val="009B3AE0"/>
    <w:rsid w:val="009B3B35"/>
    <w:rsid w:val="009B3C13"/>
    <w:rsid w:val="009B3C8F"/>
    <w:rsid w:val="009B3C9D"/>
    <w:rsid w:val="009B3CF3"/>
    <w:rsid w:val="009B4059"/>
    <w:rsid w:val="009B46B9"/>
    <w:rsid w:val="009B4752"/>
    <w:rsid w:val="009B490B"/>
    <w:rsid w:val="009B5019"/>
    <w:rsid w:val="009B52B9"/>
    <w:rsid w:val="009B530F"/>
    <w:rsid w:val="009B53B9"/>
    <w:rsid w:val="009B553C"/>
    <w:rsid w:val="009B5584"/>
    <w:rsid w:val="009B56AF"/>
    <w:rsid w:val="009B5A49"/>
    <w:rsid w:val="009B5A59"/>
    <w:rsid w:val="009B5DA3"/>
    <w:rsid w:val="009B5DEA"/>
    <w:rsid w:val="009B5E43"/>
    <w:rsid w:val="009B5E52"/>
    <w:rsid w:val="009B5FBC"/>
    <w:rsid w:val="009B609E"/>
    <w:rsid w:val="009B6368"/>
    <w:rsid w:val="009B63B9"/>
    <w:rsid w:val="009B652F"/>
    <w:rsid w:val="009B656B"/>
    <w:rsid w:val="009B6745"/>
    <w:rsid w:val="009B67D5"/>
    <w:rsid w:val="009B6871"/>
    <w:rsid w:val="009B6ACC"/>
    <w:rsid w:val="009B6B51"/>
    <w:rsid w:val="009B6B7D"/>
    <w:rsid w:val="009B6BCE"/>
    <w:rsid w:val="009B6BFB"/>
    <w:rsid w:val="009B6C97"/>
    <w:rsid w:val="009B6CE4"/>
    <w:rsid w:val="009B6D3B"/>
    <w:rsid w:val="009B6DB1"/>
    <w:rsid w:val="009B7243"/>
    <w:rsid w:val="009B7288"/>
    <w:rsid w:val="009B7413"/>
    <w:rsid w:val="009B74BD"/>
    <w:rsid w:val="009B78F8"/>
    <w:rsid w:val="009B7B7A"/>
    <w:rsid w:val="009B7B98"/>
    <w:rsid w:val="009B7BD3"/>
    <w:rsid w:val="009B7D22"/>
    <w:rsid w:val="009B7D33"/>
    <w:rsid w:val="009B7DC5"/>
    <w:rsid w:val="009B7F6C"/>
    <w:rsid w:val="009B7FEE"/>
    <w:rsid w:val="009C0059"/>
    <w:rsid w:val="009C01B4"/>
    <w:rsid w:val="009C047A"/>
    <w:rsid w:val="009C0552"/>
    <w:rsid w:val="009C0752"/>
    <w:rsid w:val="009C0A65"/>
    <w:rsid w:val="009C0A88"/>
    <w:rsid w:val="009C0AF8"/>
    <w:rsid w:val="009C0D35"/>
    <w:rsid w:val="009C10A9"/>
    <w:rsid w:val="009C1485"/>
    <w:rsid w:val="009C15AB"/>
    <w:rsid w:val="009C15CC"/>
    <w:rsid w:val="009C176D"/>
    <w:rsid w:val="009C193E"/>
    <w:rsid w:val="009C1AAC"/>
    <w:rsid w:val="009C1F1A"/>
    <w:rsid w:val="009C2136"/>
    <w:rsid w:val="009C229D"/>
    <w:rsid w:val="009C23BD"/>
    <w:rsid w:val="009C249D"/>
    <w:rsid w:val="009C288C"/>
    <w:rsid w:val="009C28F9"/>
    <w:rsid w:val="009C2A03"/>
    <w:rsid w:val="009C2A14"/>
    <w:rsid w:val="009C2B3B"/>
    <w:rsid w:val="009C2C50"/>
    <w:rsid w:val="009C2DA7"/>
    <w:rsid w:val="009C2E7D"/>
    <w:rsid w:val="009C2FAA"/>
    <w:rsid w:val="009C312E"/>
    <w:rsid w:val="009C318E"/>
    <w:rsid w:val="009C33F9"/>
    <w:rsid w:val="009C340F"/>
    <w:rsid w:val="009C3449"/>
    <w:rsid w:val="009C3520"/>
    <w:rsid w:val="009C3592"/>
    <w:rsid w:val="009C3779"/>
    <w:rsid w:val="009C3B8B"/>
    <w:rsid w:val="009C3C1B"/>
    <w:rsid w:val="009C3DC8"/>
    <w:rsid w:val="009C3F85"/>
    <w:rsid w:val="009C42AD"/>
    <w:rsid w:val="009C439E"/>
    <w:rsid w:val="009C4978"/>
    <w:rsid w:val="009C4A54"/>
    <w:rsid w:val="009C4AE3"/>
    <w:rsid w:val="009C4B09"/>
    <w:rsid w:val="009C4B6F"/>
    <w:rsid w:val="009C4D50"/>
    <w:rsid w:val="009C508F"/>
    <w:rsid w:val="009C50CB"/>
    <w:rsid w:val="009C5215"/>
    <w:rsid w:val="009C52CE"/>
    <w:rsid w:val="009C5554"/>
    <w:rsid w:val="009C56CE"/>
    <w:rsid w:val="009C57C7"/>
    <w:rsid w:val="009C58A1"/>
    <w:rsid w:val="009C597F"/>
    <w:rsid w:val="009C59D0"/>
    <w:rsid w:val="009C59E9"/>
    <w:rsid w:val="009C60F0"/>
    <w:rsid w:val="009C612F"/>
    <w:rsid w:val="009C615B"/>
    <w:rsid w:val="009C6181"/>
    <w:rsid w:val="009C637A"/>
    <w:rsid w:val="009C64AA"/>
    <w:rsid w:val="009C6574"/>
    <w:rsid w:val="009C6632"/>
    <w:rsid w:val="009C6778"/>
    <w:rsid w:val="009C6982"/>
    <w:rsid w:val="009C6A0C"/>
    <w:rsid w:val="009C6C80"/>
    <w:rsid w:val="009C6ECC"/>
    <w:rsid w:val="009C6EE9"/>
    <w:rsid w:val="009C703C"/>
    <w:rsid w:val="009C715C"/>
    <w:rsid w:val="009C7283"/>
    <w:rsid w:val="009C7325"/>
    <w:rsid w:val="009C7339"/>
    <w:rsid w:val="009C765A"/>
    <w:rsid w:val="009C76F4"/>
    <w:rsid w:val="009C78E6"/>
    <w:rsid w:val="009C7CC7"/>
    <w:rsid w:val="009D01A6"/>
    <w:rsid w:val="009D01B1"/>
    <w:rsid w:val="009D01D3"/>
    <w:rsid w:val="009D0358"/>
    <w:rsid w:val="009D063F"/>
    <w:rsid w:val="009D0997"/>
    <w:rsid w:val="009D09FF"/>
    <w:rsid w:val="009D0AB7"/>
    <w:rsid w:val="009D0B31"/>
    <w:rsid w:val="009D0B32"/>
    <w:rsid w:val="009D0E87"/>
    <w:rsid w:val="009D0EA5"/>
    <w:rsid w:val="009D0EC6"/>
    <w:rsid w:val="009D0FEC"/>
    <w:rsid w:val="009D10B9"/>
    <w:rsid w:val="009D1138"/>
    <w:rsid w:val="009D114A"/>
    <w:rsid w:val="009D1197"/>
    <w:rsid w:val="009D1279"/>
    <w:rsid w:val="009D164C"/>
    <w:rsid w:val="009D1839"/>
    <w:rsid w:val="009D18DA"/>
    <w:rsid w:val="009D1B8B"/>
    <w:rsid w:val="009D1BA8"/>
    <w:rsid w:val="009D1DE4"/>
    <w:rsid w:val="009D1F31"/>
    <w:rsid w:val="009D2183"/>
    <w:rsid w:val="009D221C"/>
    <w:rsid w:val="009D243E"/>
    <w:rsid w:val="009D2497"/>
    <w:rsid w:val="009D26D3"/>
    <w:rsid w:val="009D26EB"/>
    <w:rsid w:val="009D28AE"/>
    <w:rsid w:val="009D29D3"/>
    <w:rsid w:val="009D2BDD"/>
    <w:rsid w:val="009D2CFE"/>
    <w:rsid w:val="009D2F7A"/>
    <w:rsid w:val="009D2FB5"/>
    <w:rsid w:val="009D2FD7"/>
    <w:rsid w:val="009D3045"/>
    <w:rsid w:val="009D305B"/>
    <w:rsid w:val="009D30C3"/>
    <w:rsid w:val="009D324C"/>
    <w:rsid w:val="009D352A"/>
    <w:rsid w:val="009D3613"/>
    <w:rsid w:val="009D3761"/>
    <w:rsid w:val="009D392C"/>
    <w:rsid w:val="009D3985"/>
    <w:rsid w:val="009D3A36"/>
    <w:rsid w:val="009D3B76"/>
    <w:rsid w:val="009D3BAD"/>
    <w:rsid w:val="009D3BD6"/>
    <w:rsid w:val="009D4001"/>
    <w:rsid w:val="009D4106"/>
    <w:rsid w:val="009D427C"/>
    <w:rsid w:val="009D42E0"/>
    <w:rsid w:val="009D4400"/>
    <w:rsid w:val="009D446B"/>
    <w:rsid w:val="009D44F6"/>
    <w:rsid w:val="009D4611"/>
    <w:rsid w:val="009D46B4"/>
    <w:rsid w:val="009D4A0D"/>
    <w:rsid w:val="009D4BAE"/>
    <w:rsid w:val="009D4CAD"/>
    <w:rsid w:val="009D4CD7"/>
    <w:rsid w:val="009D4D03"/>
    <w:rsid w:val="009D4DE2"/>
    <w:rsid w:val="009D4E4E"/>
    <w:rsid w:val="009D4E9B"/>
    <w:rsid w:val="009D4FD8"/>
    <w:rsid w:val="009D50DB"/>
    <w:rsid w:val="009D5263"/>
    <w:rsid w:val="009D55B5"/>
    <w:rsid w:val="009D55FB"/>
    <w:rsid w:val="009D56D3"/>
    <w:rsid w:val="009D585A"/>
    <w:rsid w:val="009D59B9"/>
    <w:rsid w:val="009D5CFC"/>
    <w:rsid w:val="009D5E42"/>
    <w:rsid w:val="009D5E69"/>
    <w:rsid w:val="009D5E76"/>
    <w:rsid w:val="009D5E7D"/>
    <w:rsid w:val="009D5E87"/>
    <w:rsid w:val="009D60D6"/>
    <w:rsid w:val="009D61D8"/>
    <w:rsid w:val="009D6258"/>
    <w:rsid w:val="009D6522"/>
    <w:rsid w:val="009D657F"/>
    <w:rsid w:val="009D682B"/>
    <w:rsid w:val="009D683D"/>
    <w:rsid w:val="009D685E"/>
    <w:rsid w:val="009D6888"/>
    <w:rsid w:val="009D6C0B"/>
    <w:rsid w:val="009D6C4B"/>
    <w:rsid w:val="009D7126"/>
    <w:rsid w:val="009D72B5"/>
    <w:rsid w:val="009D7694"/>
    <w:rsid w:val="009D78EC"/>
    <w:rsid w:val="009D7A9D"/>
    <w:rsid w:val="009D7B4D"/>
    <w:rsid w:val="009D7D77"/>
    <w:rsid w:val="009D7E2E"/>
    <w:rsid w:val="009D7ED7"/>
    <w:rsid w:val="009E0169"/>
    <w:rsid w:val="009E027D"/>
    <w:rsid w:val="009E0442"/>
    <w:rsid w:val="009E04BF"/>
    <w:rsid w:val="009E04FD"/>
    <w:rsid w:val="009E078B"/>
    <w:rsid w:val="009E0A4A"/>
    <w:rsid w:val="009E0B77"/>
    <w:rsid w:val="009E0BDE"/>
    <w:rsid w:val="009E0C00"/>
    <w:rsid w:val="009E0C23"/>
    <w:rsid w:val="009E0CC2"/>
    <w:rsid w:val="009E1057"/>
    <w:rsid w:val="009E1126"/>
    <w:rsid w:val="009E119A"/>
    <w:rsid w:val="009E1214"/>
    <w:rsid w:val="009E124C"/>
    <w:rsid w:val="009E1288"/>
    <w:rsid w:val="009E12E8"/>
    <w:rsid w:val="009E145B"/>
    <w:rsid w:val="009E1522"/>
    <w:rsid w:val="009E1846"/>
    <w:rsid w:val="009E194A"/>
    <w:rsid w:val="009E19B5"/>
    <w:rsid w:val="009E1A76"/>
    <w:rsid w:val="009E1C2D"/>
    <w:rsid w:val="009E1F1F"/>
    <w:rsid w:val="009E2038"/>
    <w:rsid w:val="009E2071"/>
    <w:rsid w:val="009E2233"/>
    <w:rsid w:val="009E2450"/>
    <w:rsid w:val="009E24D6"/>
    <w:rsid w:val="009E2567"/>
    <w:rsid w:val="009E257A"/>
    <w:rsid w:val="009E2674"/>
    <w:rsid w:val="009E2702"/>
    <w:rsid w:val="009E2724"/>
    <w:rsid w:val="009E2838"/>
    <w:rsid w:val="009E2851"/>
    <w:rsid w:val="009E2A0A"/>
    <w:rsid w:val="009E2AFC"/>
    <w:rsid w:val="009E2BD8"/>
    <w:rsid w:val="009E2F67"/>
    <w:rsid w:val="009E30CD"/>
    <w:rsid w:val="009E31AF"/>
    <w:rsid w:val="009E32C6"/>
    <w:rsid w:val="009E3496"/>
    <w:rsid w:val="009E34DE"/>
    <w:rsid w:val="009E3690"/>
    <w:rsid w:val="009E39BD"/>
    <w:rsid w:val="009E3A31"/>
    <w:rsid w:val="009E3B53"/>
    <w:rsid w:val="009E3CE1"/>
    <w:rsid w:val="009E3F36"/>
    <w:rsid w:val="009E3F53"/>
    <w:rsid w:val="009E3F8B"/>
    <w:rsid w:val="009E41CB"/>
    <w:rsid w:val="009E4399"/>
    <w:rsid w:val="009E4761"/>
    <w:rsid w:val="009E4793"/>
    <w:rsid w:val="009E498C"/>
    <w:rsid w:val="009E4DA9"/>
    <w:rsid w:val="009E4F38"/>
    <w:rsid w:val="009E501A"/>
    <w:rsid w:val="009E50BC"/>
    <w:rsid w:val="009E5122"/>
    <w:rsid w:val="009E5239"/>
    <w:rsid w:val="009E523E"/>
    <w:rsid w:val="009E5254"/>
    <w:rsid w:val="009E52E4"/>
    <w:rsid w:val="009E57DF"/>
    <w:rsid w:val="009E58E6"/>
    <w:rsid w:val="009E5962"/>
    <w:rsid w:val="009E599D"/>
    <w:rsid w:val="009E59D6"/>
    <w:rsid w:val="009E5AB7"/>
    <w:rsid w:val="009E5B40"/>
    <w:rsid w:val="009E5B7B"/>
    <w:rsid w:val="009E61CC"/>
    <w:rsid w:val="009E63AC"/>
    <w:rsid w:val="009E641F"/>
    <w:rsid w:val="009E6469"/>
    <w:rsid w:val="009E6506"/>
    <w:rsid w:val="009E6933"/>
    <w:rsid w:val="009E6973"/>
    <w:rsid w:val="009E6A26"/>
    <w:rsid w:val="009E6B2D"/>
    <w:rsid w:val="009E6C0D"/>
    <w:rsid w:val="009E6D7C"/>
    <w:rsid w:val="009E6FF3"/>
    <w:rsid w:val="009E703A"/>
    <w:rsid w:val="009E70C6"/>
    <w:rsid w:val="009E71D1"/>
    <w:rsid w:val="009E731E"/>
    <w:rsid w:val="009E734B"/>
    <w:rsid w:val="009E73FC"/>
    <w:rsid w:val="009E73FF"/>
    <w:rsid w:val="009E7575"/>
    <w:rsid w:val="009E75F5"/>
    <w:rsid w:val="009E7741"/>
    <w:rsid w:val="009E7F98"/>
    <w:rsid w:val="009E7FED"/>
    <w:rsid w:val="009F0031"/>
    <w:rsid w:val="009F0314"/>
    <w:rsid w:val="009F05FA"/>
    <w:rsid w:val="009F0693"/>
    <w:rsid w:val="009F071F"/>
    <w:rsid w:val="009F08C8"/>
    <w:rsid w:val="009F08F7"/>
    <w:rsid w:val="009F096C"/>
    <w:rsid w:val="009F0C5E"/>
    <w:rsid w:val="009F0EFC"/>
    <w:rsid w:val="009F1462"/>
    <w:rsid w:val="009F1AEA"/>
    <w:rsid w:val="009F1C31"/>
    <w:rsid w:val="009F1CDE"/>
    <w:rsid w:val="009F1D08"/>
    <w:rsid w:val="009F1E4C"/>
    <w:rsid w:val="009F1E6D"/>
    <w:rsid w:val="009F1EB6"/>
    <w:rsid w:val="009F2146"/>
    <w:rsid w:val="009F22B6"/>
    <w:rsid w:val="009F23DA"/>
    <w:rsid w:val="009F242A"/>
    <w:rsid w:val="009F26DC"/>
    <w:rsid w:val="009F2739"/>
    <w:rsid w:val="009F2AF8"/>
    <w:rsid w:val="009F2B8D"/>
    <w:rsid w:val="009F2C4F"/>
    <w:rsid w:val="009F2DE5"/>
    <w:rsid w:val="009F2E44"/>
    <w:rsid w:val="009F2EC6"/>
    <w:rsid w:val="009F30C0"/>
    <w:rsid w:val="009F31C3"/>
    <w:rsid w:val="009F337A"/>
    <w:rsid w:val="009F3401"/>
    <w:rsid w:val="009F35EA"/>
    <w:rsid w:val="009F37B6"/>
    <w:rsid w:val="009F3866"/>
    <w:rsid w:val="009F3883"/>
    <w:rsid w:val="009F3913"/>
    <w:rsid w:val="009F39B1"/>
    <w:rsid w:val="009F39BD"/>
    <w:rsid w:val="009F3A84"/>
    <w:rsid w:val="009F3B59"/>
    <w:rsid w:val="009F3BE8"/>
    <w:rsid w:val="009F3E68"/>
    <w:rsid w:val="009F41B2"/>
    <w:rsid w:val="009F44A6"/>
    <w:rsid w:val="009F44FC"/>
    <w:rsid w:val="009F4677"/>
    <w:rsid w:val="009F47A2"/>
    <w:rsid w:val="009F4AE1"/>
    <w:rsid w:val="009F4BCE"/>
    <w:rsid w:val="009F4CD3"/>
    <w:rsid w:val="009F4E44"/>
    <w:rsid w:val="009F4F3B"/>
    <w:rsid w:val="009F50E8"/>
    <w:rsid w:val="009F540C"/>
    <w:rsid w:val="009F5446"/>
    <w:rsid w:val="009F586B"/>
    <w:rsid w:val="009F5B92"/>
    <w:rsid w:val="009F5C56"/>
    <w:rsid w:val="009F61A0"/>
    <w:rsid w:val="009F61DF"/>
    <w:rsid w:val="009F6215"/>
    <w:rsid w:val="009F6309"/>
    <w:rsid w:val="009F633F"/>
    <w:rsid w:val="009F6415"/>
    <w:rsid w:val="009F6433"/>
    <w:rsid w:val="009F6AFC"/>
    <w:rsid w:val="009F6FEE"/>
    <w:rsid w:val="009F7058"/>
    <w:rsid w:val="009F7578"/>
    <w:rsid w:val="009F75AF"/>
    <w:rsid w:val="009F7937"/>
    <w:rsid w:val="009F79BE"/>
    <w:rsid w:val="009F7A27"/>
    <w:rsid w:val="009F7A66"/>
    <w:rsid w:val="009F7E43"/>
    <w:rsid w:val="00A000C5"/>
    <w:rsid w:val="00A001C9"/>
    <w:rsid w:val="00A005B6"/>
    <w:rsid w:val="00A00654"/>
    <w:rsid w:val="00A007D9"/>
    <w:rsid w:val="00A00981"/>
    <w:rsid w:val="00A009C5"/>
    <w:rsid w:val="00A00A8F"/>
    <w:rsid w:val="00A00C6E"/>
    <w:rsid w:val="00A00D63"/>
    <w:rsid w:val="00A00E49"/>
    <w:rsid w:val="00A00EE0"/>
    <w:rsid w:val="00A00F97"/>
    <w:rsid w:val="00A00FFB"/>
    <w:rsid w:val="00A010B6"/>
    <w:rsid w:val="00A0146F"/>
    <w:rsid w:val="00A015CC"/>
    <w:rsid w:val="00A0171A"/>
    <w:rsid w:val="00A01B38"/>
    <w:rsid w:val="00A01F2B"/>
    <w:rsid w:val="00A022D0"/>
    <w:rsid w:val="00A024BB"/>
    <w:rsid w:val="00A025C1"/>
    <w:rsid w:val="00A0263E"/>
    <w:rsid w:val="00A02930"/>
    <w:rsid w:val="00A0296F"/>
    <w:rsid w:val="00A0298B"/>
    <w:rsid w:val="00A02A8F"/>
    <w:rsid w:val="00A02BE2"/>
    <w:rsid w:val="00A02CE0"/>
    <w:rsid w:val="00A02DE9"/>
    <w:rsid w:val="00A02E6B"/>
    <w:rsid w:val="00A03058"/>
    <w:rsid w:val="00A0325A"/>
    <w:rsid w:val="00A03999"/>
    <w:rsid w:val="00A039BF"/>
    <w:rsid w:val="00A03A84"/>
    <w:rsid w:val="00A03AC5"/>
    <w:rsid w:val="00A03B81"/>
    <w:rsid w:val="00A03BEC"/>
    <w:rsid w:val="00A03D27"/>
    <w:rsid w:val="00A03FE5"/>
    <w:rsid w:val="00A04192"/>
    <w:rsid w:val="00A0425A"/>
    <w:rsid w:val="00A0429D"/>
    <w:rsid w:val="00A04512"/>
    <w:rsid w:val="00A045A8"/>
    <w:rsid w:val="00A046C9"/>
    <w:rsid w:val="00A04855"/>
    <w:rsid w:val="00A04923"/>
    <w:rsid w:val="00A049DD"/>
    <w:rsid w:val="00A04B91"/>
    <w:rsid w:val="00A05060"/>
    <w:rsid w:val="00A05087"/>
    <w:rsid w:val="00A05164"/>
    <w:rsid w:val="00A05624"/>
    <w:rsid w:val="00A0567E"/>
    <w:rsid w:val="00A05798"/>
    <w:rsid w:val="00A0591B"/>
    <w:rsid w:val="00A05A5E"/>
    <w:rsid w:val="00A05BA6"/>
    <w:rsid w:val="00A05C2A"/>
    <w:rsid w:val="00A05DAA"/>
    <w:rsid w:val="00A05E54"/>
    <w:rsid w:val="00A05E7E"/>
    <w:rsid w:val="00A05F6E"/>
    <w:rsid w:val="00A05FF8"/>
    <w:rsid w:val="00A06104"/>
    <w:rsid w:val="00A0611A"/>
    <w:rsid w:val="00A063F7"/>
    <w:rsid w:val="00A0648E"/>
    <w:rsid w:val="00A069A0"/>
    <w:rsid w:val="00A06B07"/>
    <w:rsid w:val="00A06BFD"/>
    <w:rsid w:val="00A06CD4"/>
    <w:rsid w:val="00A06DD6"/>
    <w:rsid w:val="00A06EA4"/>
    <w:rsid w:val="00A0715B"/>
    <w:rsid w:val="00A071B5"/>
    <w:rsid w:val="00A071D0"/>
    <w:rsid w:val="00A07330"/>
    <w:rsid w:val="00A075B7"/>
    <w:rsid w:val="00A07781"/>
    <w:rsid w:val="00A07B9B"/>
    <w:rsid w:val="00A07CAD"/>
    <w:rsid w:val="00A07DB6"/>
    <w:rsid w:val="00A07DD6"/>
    <w:rsid w:val="00A07E36"/>
    <w:rsid w:val="00A10029"/>
    <w:rsid w:val="00A10188"/>
    <w:rsid w:val="00A102B9"/>
    <w:rsid w:val="00A102BB"/>
    <w:rsid w:val="00A1030A"/>
    <w:rsid w:val="00A103FF"/>
    <w:rsid w:val="00A1062D"/>
    <w:rsid w:val="00A106FC"/>
    <w:rsid w:val="00A10778"/>
    <w:rsid w:val="00A10820"/>
    <w:rsid w:val="00A1084F"/>
    <w:rsid w:val="00A10A6C"/>
    <w:rsid w:val="00A10EF3"/>
    <w:rsid w:val="00A10F6B"/>
    <w:rsid w:val="00A10F8B"/>
    <w:rsid w:val="00A11160"/>
    <w:rsid w:val="00A111F4"/>
    <w:rsid w:val="00A11205"/>
    <w:rsid w:val="00A1142D"/>
    <w:rsid w:val="00A1145F"/>
    <w:rsid w:val="00A115C0"/>
    <w:rsid w:val="00A1168D"/>
    <w:rsid w:val="00A116CE"/>
    <w:rsid w:val="00A118B5"/>
    <w:rsid w:val="00A120CC"/>
    <w:rsid w:val="00A12263"/>
    <w:rsid w:val="00A1230D"/>
    <w:rsid w:val="00A123A6"/>
    <w:rsid w:val="00A125D6"/>
    <w:rsid w:val="00A12783"/>
    <w:rsid w:val="00A12850"/>
    <w:rsid w:val="00A128B5"/>
    <w:rsid w:val="00A12996"/>
    <w:rsid w:val="00A12CC2"/>
    <w:rsid w:val="00A12DAB"/>
    <w:rsid w:val="00A13263"/>
    <w:rsid w:val="00A132A4"/>
    <w:rsid w:val="00A13341"/>
    <w:rsid w:val="00A1360A"/>
    <w:rsid w:val="00A136A5"/>
    <w:rsid w:val="00A13733"/>
    <w:rsid w:val="00A13C4D"/>
    <w:rsid w:val="00A13EF7"/>
    <w:rsid w:val="00A14089"/>
    <w:rsid w:val="00A1418F"/>
    <w:rsid w:val="00A141A7"/>
    <w:rsid w:val="00A1424A"/>
    <w:rsid w:val="00A1445A"/>
    <w:rsid w:val="00A14773"/>
    <w:rsid w:val="00A147F8"/>
    <w:rsid w:val="00A14800"/>
    <w:rsid w:val="00A14A91"/>
    <w:rsid w:val="00A14CBA"/>
    <w:rsid w:val="00A14DCA"/>
    <w:rsid w:val="00A14EA5"/>
    <w:rsid w:val="00A1512A"/>
    <w:rsid w:val="00A152F6"/>
    <w:rsid w:val="00A15468"/>
    <w:rsid w:val="00A15648"/>
    <w:rsid w:val="00A15679"/>
    <w:rsid w:val="00A159A4"/>
    <w:rsid w:val="00A15B2A"/>
    <w:rsid w:val="00A15B4E"/>
    <w:rsid w:val="00A15C83"/>
    <w:rsid w:val="00A15D2B"/>
    <w:rsid w:val="00A15F20"/>
    <w:rsid w:val="00A160AC"/>
    <w:rsid w:val="00A16189"/>
    <w:rsid w:val="00A16478"/>
    <w:rsid w:val="00A16665"/>
    <w:rsid w:val="00A1680F"/>
    <w:rsid w:val="00A16C22"/>
    <w:rsid w:val="00A16DBA"/>
    <w:rsid w:val="00A16E21"/>
    <w:rsid w:val="00A16EE2"/>
    <w:rsid w:val="00A172C4"/>
    <w:rsid w:val="00A173D7"/>
    <w:rsid w:val="00A1743D"/>
    <w:rsid w:val="00A17482"/>
    <w:rsid w:val="00A174A7"/>
    <w:rsid w:val="00A17611"/>
    <w:rsid w:val="00A17645"/>
    <w:rsid w:val="00A1764F"/>
    <w:rsid w:val="00A176C2"/>
    <w:rsid w:val="00A17830"/>
    <w:rsid w:val="00A1783D"/>
    <w:rsid w:val="00A17890"/>
    <w:rsid w:val="00A17A3B"/>
    <w:rsid w:val="00A17AC4"/>
    <w:rsid w:val="00A17D6B"/>
    <w:rsid w:val="00A17ED4"/>
    <w:rsid w:val="00A17F58"/>
    <w:rsid w:val="00A20240"/>
    <w:rsid w:val="00A20298"/>
    <w:rsid w:val="00A202CB"/>
    <w:rsid w:val="00A20433"/>
    <w:rsid w:val="00A2065B"/>
    <w:rsid w:val="00A2098B"/>
    <w:rsid w:val="00A2099A"/>
    <w:rsid w:val="00A20AAA"/>
    <w:rsid w:val="00A20BC7"/>
    <w:rsid w:val="00A20C51"/>
    <w:rsid w:val="00A20C58"/>
    <w:rsid w:val="00A20CEC"/>
    <w:rsid w:val="00A20D9E"/>
    <w:rsid w:val="00A20DAC"/>
    <w:rsid w:val="00A21086"/>
    <w:rsid w:val="00A210DB"/>
    <w:rsid w:val="00A2122E"/>
    <w:rsid w:val="00A212DF"/>
    <w:rsid w:val="00A214AB"/>
    <w:rsid w:val="00A214C7"/>
    <w:rsid w:val="00A2159B"/>
    <w:rsid w:val="00A2162E"/>
    <w:rsid w:val="00A216DB"/>
    <w:rsid w:val="00A2192B"/>
    <w:rsid w:val="00A21987"/>
    <w:rsid w:val="00A21990"/>
    <w:rsid w:val="00A21EB3"/>
    <w:rsid w:val="00A21FAF"/>
    <w:rsid w:val="00A22314"/>
    <w:rsid w:val="00A2240F"/>
    <w:rsid w:val="00A2283B"/>
    <w:rsid w:val="00A228D4"/>
    <w:rsid w:val="00A22959"/>
    <w:rsid w:val="00A229D2"/>
    <w:rsid w:val="00A22AEA"/>
    <w:rsid w:val="00A22E74"/>
    <w:rsid w:val="00A22F6D"/>
    <w:rsid w:val="00A23042"/>
    <w:rsid w:val="00A2326D"/>
    <w:rsid w:val="00A233B7"/>
    <w:rsid w:val="00A2349C"/>
    <w:rsid w:val="00A235A6"/>
    <w:rsid w:val="00A235D7"/>
    <w:rsid w:val="00A235FD"/>
    <w:rsid w:val="00A23990"/>
    <w:rsid w:val="00A23A9B"/>
    <w:rsid w:val="00A23B65"/>
    <w:rsid w:val="00A23CB3"/>
    <w:rsid w:val="00A23E21"/>
    <w:rsid w:val="00A23EBE"/>
    <w:rsid w:val="00A2406D"/>
    <w:rsid w:val="00A2410C"/>
    <w:rsid w:val="00A24333"/>
    <w:rsid w:val="00A244CC"/>
    <w:rsid w:val="00A245C1"/>
    <w:rsid w:val="00A247A2"/>
    <w:rsid w:val="00A2492E"/>
    <w:rsid w:val="00A24AEF"/>
    <w:rsid w:val="00A24BA5"/>
    <w:rsid w:val="00A24D9C"/>
    <w:rsid w:val="00A24EFD"/>
    <w:rsid w:val="00A25006"/>
    <w:rsid w:val="00A2516B"/>
    <w:rsid w:val="00A25216"/>
    <w:rsid w:val="00A25222"/>
    <w:rsid w:val="00A2533A"/>
    <w:rsid w:val="00A2561B"/>
    <w:rsid w:val="00A25679"/>
    <w:rsid w:val="00A25815"/>
    <w:rsid w:val="00A25988"/>
    <w:rsid w:val="00A25D97"/>
    <w:rsid w:val="00A25E52"/>
    <w:rsid w:val="00A25F74"/>
    <w:rsid w:val="00A25FA7"/>
    <w:rsid w:val="00A260C3"/>
    <w:rsid w:val="00A263BD"/>
    <w:rsid w:val="00A26545"/>
    <w:rsid w:val="00A265EA"/>
    <w:rsid w:val="00A266D2"/>
    <w:rsid w:val="00A266E8"/>
    <w:rsid w:val="00A267C3"/>
    <w:rsid w:val="00A269A4"/>
    <w:rsid w:val="00A26B93"/>
    <w:rsid w:val="00A26ECE"/>
    <w:rsid w:val="00A27284"/>
    <w:rsid w:val="00A27368"/>
    <w:rsid w:val="00A27387"/>
    <w:rsid w:val="00A27531"/>
    <w:rsid w:val="00A2762D"/>
    <w:rsid w:val="00A27795"/>
    <w:rsid w:val="00A27A3E"/>
    <w:rsid w:val="00A27A8D"/>
    <w:rsid w:val="00A27AC1"/>
    <w:rsid w:val="00A27BA5"/>
    <w:rsid w:val="00A27CB3"/>
    <w:rsid w:val="00A27EA8"/>
    <w:rsid w:val="00A27EA9"/>
    <w:rsid w:val="00A27F21"/>
    <w:rsid w:val="00A30135"/>
    <w:rsid w:val="00A3019C"/>
    <w:rsid w:val="00A302B7"/>
    <w:rsid w:val="00A302F8"/>
    <w:rsid w:val="00A30482"/>
    <w:rsid w:val="00A306AA"/>
    <w:rsid w:val="00A30C05"/>
    <w:rsid w:val="00A30CF7"/>
    <w:rsid w:val="00A30D97"/>
    <w:rsid w:val="00A30D9C"/>
    <w:rsid w:val="00A30FE6"/>
    <w:rsid w:val="00A3116C"/>
    <w:rsid w:val="00A31214"/>
    <w:rsid w:val="00A31382"/>
    <w:rsid w:val="00A314E5"/>
    <w:rsid w:val="00A315AA"/>
    <w:rsid w:val="00A31656"/>
    <w:rsid w:val="00A31966"/>
    <w:rsid w:val="00A319AA"/>
    <w:rsid w:val="00A31C57"/>
    <w:rsid w:val="00A31EE8"/>
    <w:rsid w:val="00A31F34"/>
    <w:rsid w:val="00A32084"/>
    <w:rsid w:val="00A3225E"/>
    <w:rsid w:val="00A32268"/>
    <w:rsid w:val="00A3246A"/>
    <w:rsid w:val="00A325C6"/>
    <w:rsid w:val="00A327DA"/>
    <w:rsid w:val="00A32857"/>
    <w:rsid w:val="00A3294E"/>
    <w:rsid w:val="00A32990"/>
    <w:rsid w:val="00A32B08"/>
    <w:rsid w:val="00A32B0C"/>
    <w:rsid w:val="00A32C77"/>
    <w:rsid w:val="00A32D1E"/>
    <w:rsid w:val="00A32FA0"/>
    <w:rsid w:val="00A32FDC"/>
    <w:rsid w:val="00A330B0"/>
    <w:rsid w:val="00A330E3"/>
    <w:rsid w:val="00A331E1"/>
    <w:rsid w:val="00A33351"/>
    <w:rsid w:val="00A33889"/>
    <w:rsid w:val="00A3399D"/>
    <w:rsid w:val="00A33A27"/>
    <w:rsid w:val="00A33A7B"/>
    <w:rsid w:val="00A33B40"/>
    <w:rsid w:val="00A33B89"/>
    <w:rsid w:val="00A33BD9"/>
    <w:rsid w:val="00A33CF6"/>
    <w:rsid w:val="00A33D00"/>
    <w:rsid w:val="00A33DC9"/>
    <w:rsid w:val="00A33E7A"/>
    <w:rsid w:val="00A33FDC"/>
    <w:rsid w:val="00A340A6"/>
    <w:rsid w:val="00A340D1"/>
    <w:rsid w:val="00A3417B"/>
    <w:rsid w:val="00A341FB"/>
    <w:rsid w:val="00A3422C"/>
    <w:rsid w:val="00A345A0"/>
    <w:rsid w:val="00A349D7"/>
    <w:rsid w:val="00A34DA3"/>
    <w:rsid w:val="00A34DED"/>
    <w:rsid w:val="00A34EB3"/>
    <w:rsid w:val="00A34F2F"/>
    <w:rsid w:val="00A34F3A"/>
    <w:rsid w:val="00A34FF2"/>
    <w:rsid w:val="00A3509B"/>
    <w:rsid w:val="00A352D2"/>
    <w:rsid w:val="00A3543F"/>
    <w:rsid w:val="00A354F6"/>
    <w:rsid w:val="00A35645"/>
    <w:rsid w:val="00A35742"/>
    <w:rsid w:val="00A35799"/>
    <w:rsid w:val="00A357B6"/>
    <w:rsid w:val="00A357D3"/>
    <w:rsid w:val="00A3582C"/>
    <w:rsid w:val="00A35AB2"/>
    <w:rsid w:val="00A35C4D"/>
    <w:rsid w:val="00A35CEC"/>
    <w:rsid w:val="00A35DD1"/>
    <w:rsid w:val="00A35DE6"/>
    <w:rsid w:val="00A35ECE"/>
    <w:rsid w:val="00A35F73"/>
    <w:rsid w:val="00A3634C"/>
    <w:rsid w:val="00A36553"/>
    <w:rsid w:val="00A3656F"/>
    <w:rsid w:val="00A36585"/>
    <w:rsid w:val="00A365A4"/>
    <w:rsid w:val="00A3661A"/>
    <w:rsid w:val="00A36679"/>
    <w:rsid w:val="00A368A8"/>
    <w:rsid w:val="00A36956"/>
    <w:rsid w:val="00A36C09"/>
    <w:rsid w:val="00A36D0C"/>
    <w:rsid w:val="00A36DA9"/>
    <w:rsid w:val="00A371EB"/>
    <w:rsid w:val="00A37301"/>
    <w:rsid w:val="00A374F7"/>
    <w:rsid w:val="00A3769D"/>
    <w:rsid w:val="00A378D5"/>
    <w:rsid w:val="00A37BD9"/>
    <w:rsid w:val="00A37C0E"/>
    <w:rsid w:val="00A4006B"/>
    <w:rsid w:val="00A40450"/>
    <w:rsid w:val="00A408FA"/>
    <w:rsid w:val="00A40946"/>
    <w:rsid w:val="00A40B9E"/>
    <w:rsid w:val="00A40CA7"/>
    <w:rsid w:val="00A40CF6"/>
    <w:rsid w:val="00A40FF6"/>
    <w:rsid w:val="00A41203"/>
    <w:rsid w:val="00A412CD"/>
    <w:rsid w:val="00A41363"/>
    <w:rsid w:val="00A414B1"/>
    <w:rsid w:val="00A415B0"/>
    <w:rsid w:val="00A416D3"/>
    <w:rsid w:val="00A417A0"/>
    <w:rsid w:val="00A41950"/>
    <w:rsid w:val="00A41A4B"/>
    <w:rsid w:val="00A41AAE"/>
    <w:rsid w:val="00A41C65"/>
    <w:rsid w:val="00A41D32"/>
    <w:rsid w:val="00A41D79"/>
    <w:rsid w:val="00A41E4D"/>
    <w:rsid w:val="00A41F44"/>
    <w:rsid w:val="00A41F7F"/>
    <w:rsid w:val="00A423F1"/>
    <w:rsid w:val="00A42422"/>
    <w:rsid w:val="00A42526"/>
    <w:rsid w:val="00A426AA"/>
    <w:rsid w:val="00A426E9"/>
    <w:rsid w:val="00A42764"/>
    <w:rsid w:val="00A4277C"/>
    <w:rsid w:val="00A42B5D"/>
    <w:rsid w:val="00A42D67"/>
    <w:rsid w:val="00A42F49"/>
    <w:rsid w:val="00A4315D"/>
    <w:rsid w:val="00A431DF"/>
    <w:rsid w:val="00A433EB"/>
    <w:rsid w:val="00A43466"/>
    <w:rsid w:val="00A43538"/>
    <w:rsid w:val="00A435F8"/>
    <w:rsid w:val="00A4368C"/>
    <w:rsid w:val="00A43928"/>
    <w:rsid w:val="00A43D9B"/>
    <w:rsid w:val="00A43E11"/>
    <w:rsid w:val="00A43E52"/>
    <w:rsid w:val="00A441DD"/>
    <w:rsid w:val="00A44361"/>
    <w:rsid w:val="00A44517"/>
    <w:rsid w:val="00A445AF"/>
    <w:rsid w:val="00A44695"/>
    <w:rsid w:val="00A449B1"/>
    <w:rsid w:val="00A44A3D"/>
    <w:rsid w:val="00A44A70"/>
    <w:rsid w:val="00A44ABD"/>
    <w:rsid w:val="00A44C36"/>
    <w:rsid w:val="00A44CB8"/>
    <w:rsid w:val="00A44CFA"/>
    <w:rsid w:val="00A44D2C"/>
    <w:rsid w:val="00A44E22"/>
    <w:rsid w:val="00A45044"/>
    <w:rsid w:val="00A45174"/>
    <w:rsid w:val="00A4549C"/>
    <w:rsid w:val="00A4554F"/>
    <w:rsid w:val="00A45869"/>
    <w:rsid w:val="00A458F7"/>
    <w:rsid w:val="00A459EE"/>
    <w:rsid w:val="00A45AA2"/>
    <w:rsid w:val="00A45AB6"/>
    <w:rsid w:val="00A45D06"/>
    <w:rsid w:val="00A460C4"/>
    <w:rsid w:val="00A46250"/>
    <w:rsid w:val="00A463B6"/>
    <w:rsid w:val="00A467DA"/>
    <w:rsid w:val="00A4687F"/>
    <w:rsid w:val="00A46891"/>
    <w:rsid w:val="00A468E0"/>
    <w:rsid w:val="00A468EB"/>
    <w:rsid w:val="00A469EC"/>
    <w:rsid w:val="00A46AA8"/>
    <w:rsid w:val="00A46AE9"/>
    <w:rsid w:val="00A46B95"/>
    <w:rsid w:val="00A46DC4"/>
    <w:rsid w:val="00A46DC6"/>
    <w:rsid w:val="00A46F1F"/>
    <w:rsid w:val="00A4708C"/>
    <w:rsid w:val="00A47103"/>
    <w:rsid w:val="00A4713F"/>
    <w:rsid w:val="00A474C9"/>
    <w:rsid w:val="00A4774B"/>
    <w:rsid w:val="00A4791A"/>
    <w:rsid w:val="00A479AF"/>
    <w:rsid w:val="00A479C3"/>
    <w:rsid w:val="00A47A17"/>
    <w:rsid w:val="00A47ADE"/>
    <w:rsid w:val="00A47B38"/>
    <w:rsid w:val="00A47B78"/>
    <w:rsid w:val="00A47BE8"/>
    <w:rsid w:val="00A47C1D"/>
    <w:rsid w:val="00A47C7E"/>
    <w:rsid w:val="00A47CB4"/>
    <w:rsid w:val="00A47FF1"/>
    <w:rsid w:val="00A50215"/>
    <w:rsid w:val="00A5056B"/>
    <w:rsid w:val="00A50600"/>
    <w:rsid w:val="00A50681"/>
    <w:rsid w:val="00A506D1"/>
    <w:rsid w:val="00A5088B"/>
    <w:rsid w:val="00A50AF0"/>
    <w:rsid w:val="00A50D65"/>
    <w:rsid w:val="00A50DAD"/>
    <w:rsid w:val="00A50EEA"/>
    <w:rsid w:val="00A51125"/>
    <w:rsid w:val="00A5126C"/>
    <w:rsid w:val="00A513BC"/>
    <w:rsid w:val="00A51410"/>
    <w:rsid w:val="00A51600"/>
    <w:rsid w:val="00A51A32"/>
    <w:rsid w:val="00A51BB9"/>
    <w:rsid w:val="00A51D4A"/>
    <w:rsid w:val="00A51DC1"/>
    <w:rsid w:val="00A51FB6"/>
    <w:rsid w:val="00A521CE"/>
    <w:rsid w:val="00A521FE"/>
    <w:rsid w:val="00A52241"/>
    <w:rsid w:val="00A5227C"/>
    <w:rsid w:val="00A52440"/>
    <w:rsid w:val="00A5247F"/>
    <w:rsid w:val="00A525C4"/>
    <w:rsid w:val="00A5278B"/>
    <w:rsid w:val="00A52A75"/>
    <w:rsid w:val="00A52AC9"/>
    <w:rsid w:val="00A52D83"/>
    <w:rsid w:val="00A5310C"/>
    <w:rsid w:val="00A531FA"/>
    <w:rsid w:val="00A532B0"/>
    <w:rsid w:val="00A5349F"/>
    <w:rsid w:val="00A5357B"/>
    <w:rsid w:val="00A5359C"/>
    <w:rsid w:val="00A539BE"/>
    <w:rsid w:val="00A53A13"/>
    <w:rsid w:val="00A53BF0"/>
    <w:rsid w:val="00A53D19"/>
    <w:rsid w:val="00A53E82"/>
    <w:rsid w:val="00A53F0D"/>
    <w:rsid w:val="00A53FE6"/>
    <w:rsid w:val="00A541B0"/>
    <w:rsid w:val="00A54342"/>
    <w:rsid w:val="00A54361"/>
    <w:rsid w:val="00A5438E"/>
    <w:rsid w:val="00A543F9"/>
    <w:rsid w:val="00A54580"/>
    <w:rsid w:val="00A5465F"/>
    <w:rsid w:val="00A546AD"/>
    <w:rsid w:val="00A54711"/>
    <w:rsid w:val="00A549B3"/>
    <w:rsid w:val="00A54A0F"/>
    <w:rsid w:val="00A54AAC"/>
    <w:rsid w:val="00A54ADA"/>
    <w:rsid w:val="00A54B4E"/>
    <w:rsid w:val="00A54BB0"/>
    <w:rsid w:val="00A550B4"/>
    <w:rsid w:val="00A552A7"/>
    <w:rsid w:val="00A5540F"/>
    <w:rsid w:val="00A554D8"/>
    <w:rsid w:val="00A557BC"/>
    <w:rsid w:val="00A557CB"/>
    <w:rsid w:val="00A55A7D"/>
    <w:rsid w:val="00A55D43"/>
    <w:rsid w:val="00A55D50"/>
    <w:rsid w:val="00A55E76"/>
    <w:rsid w:val="00A56027"/>
    <w:rsid w:val="00A5619B"/>
    <w:rsid w:val="00A5633A"/>
    <w:rsid w:val="00A56352"/>
    <w:rsid w:val="00A56353"/>
    <w:rsid w:val="00A56372"/>
    <w:rsid w:val="00A56420"/>
    <w:rsid w:val="00A56471"/>
    <w:rsid w:val="00A567E3"/>
    <w:rsid w:val="00A56AFB"/>
    <w:rsid w:val="00A56FDD"/>
    <w:rsid w:val="00A56FF3"/>
    <w:rsid w:val="00A570EE"/>
    <w:rsid w:val="00A57183"/>
    <w:rsid w:val="00A57448"/>
    <w:rsid w:val="00A579ED"/>
    <w:rsid w:val="00A57BAC"/>
    <w:rsid w:val="00A57C7E"/>
    <w:rsid w:val="00A57D3C"/>
    <w:rsid w:val="00A57E08"/>
    <w:rsid w:val="00A601C3"/>
    <w:rsid w:val="00A60244"/>
    <w:rsid w:val="00A602B7"/>
    <w:rsid w:val="00A602C5"/>
    <w:rsid w:val="00A60386"/>
    <w:rsid w:val="00A60497"/>
    <w:rsid w:val="00A60618"/>
    <w:rsid w:val="00A60627"/>
    <w:rsid w:val="00A606EE"/>
    <w:rsid w:val="00A60720"/>
    <w:rsid w:val="00A608A8"/>
    <w:rsid w:val="00A60B4D"/>
    <w:rsid w:val="00A61259"/>
    <w:rsid w:val="00A612D3"/>
    <w:rsid w:val="00A613CD"/>
    <w:rsid w:val="00A61559"/>
    <w:rsid w:val="00A6182F"/>
    <w:rsid w:val="00A6183B"/>
    <w:rsid w:val="00A61AE2"/>
    <w:rsid w:val="00A61C24"/>
    <w:rsid w:val="00A61CF4"/>
    <w:rsid w:val="00A62007"/>
    <w:rsid w:val="00A6212B"/>
    <w:rsid w:val="00A62223"/>
    <w:rsid w:val="00A62598"/>
    <w:rsid w:val="00A625CE"/>
    <w:rsid w:val="00A626A5"/>
    <w:rsid w:val="00A6293C"/>
    <w:rsid w:val="00A62A8D"/>
    <w:rsid w:val="00A62BC2"/>
    <w:rsid w:val="00A62D20"/>
    <w:rsid w:val="00A62E2D"/>
    <w:rsid w:val="00A63093"/>
    <w:rsid w:val="00A63096"/>
    <w:rsid w:val="00A630CF"/>
    <w:rsid w:val="00A630E6"/>
    <w:rsid w:val="00A631BA"/>
    <w:rsid w:val="00A631CB"/>
    <w:rsid w:val="00A6334E"/>
    <w:rsid w:val="00A635AF"/>
    <w:rsid w:val="00A63732"/>
    <w:rsid w:val="00A6386F"/>
    <w:rsid w:val="00A639A5"/>
    <w:rsid w:val="00A639F6"/>
    <w:rsid w:val="00A63A2A"/>
    <w:rsid w:val="00A63A76"/>
    <w:rsid w:val="00A63EFB"/>
    <w:rsid w:val="00A640AA"/>
    <w:rsid w:val="00A64182"/>
    <w:rsid w:val="00A642AB"/>
    <w:rsid w:val="00A64401"/>
    <w:rsid w:val="00A644ED"/>
    <w:rsid w:val="00A64529"/>
    <w:rsid w:val="00A6460A"/>
    <w:rsid w:val="00A64638"/>
    <w:rsid w:val="00A64680"/>
    <w:rsid w:val="00A648C8"/>
    <w:rsid w:val="00A648D9"/>
    <w:rsid w:val="00A64B74"/>
    <w:rsid w:val="00A64BBB"/>
    <w:rsid w:val="00A64BEE"/>
    <w:rsid w:val="00A64D15"/>
    <w:rsid w:val="00A64DF0"/>
    <w:rsid w:val="00A64E4F"/>
    <w:rsid w:val="00A650C8"/>
    <w:rsid w:val="00A652BC"/>
    <w:rsid w:val="00A65329"/>
    <w:rsid w:val="00A654F3"/>
    <w:rsid w:val="00A655B0"/>
    <w:rsid w:val="00A6563D"/>
    <w:rsid w:val="00A656FC"/>
    <w:rsid w:val="00A658FD"/>
    <w:rsid w:val="00A65A75"/>
    <w:rsid w:val="00A65AA0"/>
    <w:rsid w:val="00A65D80"/>
    <w:rsid w:val="00A65E0C"/>
    <w:rsid w:val="00A65E17"/>
    <w:rsid w:val="00A65EE7"/>
    <w:rsid w:val="00A6637D"/>
    <w:rsid w:val="00A66729"/>
    <w:rsid w:val="00A667DC"/>
    <w:rsid w:val="00A668CA"/>
    <w:rsid w:val="00A66933"/>
    <w:rsid w:val="00A66A65"/>
    <w:rsid w:val="00A66B08"/>
    <w:rsid w:val="00A66B78"/>
    <w:rsid w:val="00A66C46"/>
    <w:rsid w:val="00A66DA9"/>
    <w:rsid w:val="00A66E6E"/>
    <w:rsid w:val="00A670A3"/>
    <w:rsid w:val="00A67284"/>
    <w:rsid w:val="00A67478"/>
    <w:rsid w:val="00A674FE"/>
    <w:rsid w:val="00A675C1"/>
    <w:rsid w:val="00A675C9"/>
    <w:rsid w:val="00A67604"/>
    <w:rsid w:val="00A67652"/>
    <w:rsid w:val="00A676A4"/>
    <w:rsid w:val="00A679B0"/>
    <w:rsid w:val="00A679E4"/>
    <w:rsid w:val="00A67B23"/>
    <w:rsid w:val="00A70179"/>
    <w:rsid w:val="00A70191"/>
    <w:rsid w:val="00A7036B"/>
    <w:rsid w:val="00A703A8"/>
    <w:rsid w:val="00A70492"/>
    <w:rsid w:val="00A7057B"/>
    <w:rsid w:val="00A70692"/>
    <w:rsid w:val="00A708E5"/>
    <w:rsid w:val="00A70C3E"/>
    <w:rsid w:val="00A70E77"/>
    <w:rsid w:val="00A71057"/>
    <w:rsid w:val="00A711D2"/>
    <w:rsid w:val="00A7169A"/>
    <w:rsid w:val="00A71877"/>
    <w:rsid w:val="00A718C1"/>
    <w:rsid w:val="00A71C3C"/>
    <w:rsid w:val="00A71D6E"/>
    <w:rsid w:val="00A71FBE"/>
    <w:rsid w:val="00A72051"/>
    <w:rsid w:val="00A720D5"/>
    <w:rsid w:val="00A72130"/>
    <w:rsid w:val="00A723B9"/>
    <w:rsid w:val="00A72844"/>
    <w:rsid w:val="00A728BF"/>
    <w:rsid w:val="00A7299E"/>
    <w:rsid w:val="00A72C2E"/>
    <w:rsid w:val="00A72CA6"/>
    <w:rsid w:val="00A72CEB"/>
    <w:rsid w:val="00A72D2B"/>
    <w:rsid w:val="00A72D77"/>
    <w:rsid w:val="00A72DA8"/>
    <w:rsid w:val="00A7321A"/>
    <w:rsid w:val="00A732A1"/>
    <w:rsid w:val="00A7336C"/>
    <w:rsid w:val="00A7343E"/>
    <w:rsid w:val="00A73597"/>
    <w:rsid w:val="00A73626"/>
    <w:rsid w:val="00A736A3"/>
    <w:rsid w:val="00A736C3"/>
    <w:rsid w:val="00A73891"/>
    <w:rsid w:val="00A7399A"/>
    <w:rsid w:val="00A73B7E"/>
    <w:rsid w:val="00A73B8E"/>
    <w:rsid w:val="00A73C41"/>
    <w:rsid w:val="00A73D92"/>
    <w:rsid w:val="00A73DB1"/>
    <w:rsid w:val="00A73E15"/>
    <w:rsid w:val="00A7428A"/>
    <w:rsid w:val="00A74314"/>
    <w:rsid w:val="00A743FD"/>
    <w:rsid w:val="00A744A4"/>
    <w:rsid w:val="00A7492C"/>
    <w:rsid w:val="00A7495F"/>
    <w:rsid w:val="00A74A22"/>
    <w:rsid w:val="00A74F61"/>
    <w:rsid w:val="00A75278"/>
    <w:rsid w:val="00A755EC"/>
    <w:rsid w:val="00A7575C"/>
    <w:rsid w:val="00A75859"/>
    <w:rsid w:val="00A75A38"/>
    <w:rsid w:val="00A75B40"/>
    <w:rsid w:val="00A75C27"/>
    <w:rsid w:val="00A75CE7"/>
    <w:rsid w:val="00A75D5F"/>
    <w:rsid w:val="00A75D91"/>
    <w:rsid w:val="00A75F15"/>
    <w:rsid w:val="00A75F16"/>
    <w:rsid w:val="00A75F70"/>
    <w:rsid w:val="00A76031"/>
    <w:rsid w:val="00A7604A"/>
    <w:rsid w:val="00A7614E"/>
    <w:rsid w:val="00A761D3"/>
    <w:rsid w:val="00A76365"/>
    <w:rsid w:val="00A76493"/>
    <w:rsid w:val="00A7649D"/>
    <w:rsid w:val="00A7672B"/>
    <w:rsid w:val="00A76749"/>
    <w:rsid w:val="00A767A9"/>
    <w:rsid w:val="00A7681D"/>
    <w:rsid w:val="00A7692A"/>
    <w:rsid w:val="00A76AB5"/>
    <w:rsid w:val="00A76CD2"/>
    <w:rsid w:val="00A76CF5"/>
    <w:rsid w:val="00A76E48"/>
    <w:rsid w:val="00A77158"/>
    <w:rsid w:val="00A77171"/>
    <w:rsid w:val="00A771C5"/>
    <w:rsid w:val="00A77225"/>
    <w:rsid w:val="00A77243"/>
    <w:rsid w:val="00A77441"/>
    <w:rsid w:val="00A774B0"/>
    <w:rsid w:val="00A77528"/>
    <w:rsid w:val="00A77765"/>
    <w:rsid w:val="00A778E8"/>
    <w:rsid w:val="00A77A5B"/>
    <w:rsid w:val="00A77FB5"/>
    <w:rsid w:val="00A77FEB"/>
    <w:rsid w:val="00A80245"/>
    <w:rsid w:val="00A802F0"/>
    <w:rsid w:val="00A80352"/>
    <w:rsid w:val="00A80399"/>
    <w:rsid w:val="00A803CF"/>
    <w:rsid w:val="00A8048F"/>
    <w:rsid w:val="00A80666"/>
    <w:rsid w:val="00A80839"/>
    <w:rsid w:val="00A808C7"/>
    <w:rsid w:val="00A80B17"/>
    <w:rsid w:val="00A80BCC"/>
    <w:rsid w:val="00A80C5C"/>
    <w:rsid w:val="00A80C85"/>
    <w:rsid w:val="00A80D29"/>
    <w:rsid w:val="00A80FCF"/>
    <w:rsid w:val="00A80FF5"/>
    <w:rsid w:val="00A81306"/>
    <w:rsid w:val="00A815AD"/>
    <w:rsid w:val="00A8160E"/>
    <w:rsid w:val="00A81926"/>
    <w:rsid w:val="00A81AE3"/>
    <w:rsid w:val="00A81CDF"/>
    <w:rsid w:val="00A81CE6"/>
    <w:rsid w:val="00A81D3E"/>
    <w:rsid w:val="00A81DD0"/>
    <w:rsid w:val="00A81FDE"/>
    <w:rsid w:val="00A82023"/>
    <w:rsid w:val="00A82392"/>
    <w:rsid w:val="00A82461"/>
    <w:rsid w:val="00A825E7"/>
    <w:rsid w:val="00A8261C"/>
    <w:rsid w:val="00A826D0"/>
    <w:rsid w:val="00A827DA"/>
    <w:rsid w:val="00A82813"/>
    <w:rsid w:val="00A8281E"/>
    <w:rsid w:val="00A82901"/>
    <w:rsid w:val="00A82B80"/>
    <w:rsid w:val="00A82E31"/>
    <w:rsid w:val="00A82EF4"/>
    <w:rsid w:val="00A8311F"/>
    <w:rsid w:val="00A831B2"/>
    <w:rsid w:val="00A83463"/>
    <w:rsid w:val="00A837BF"/>
    <w:rsid w:val="00A837DD"/>
    <w:rsid w:val="00A83929"/>
    <w:rsid w:val="00A83B14"/>
    <w:rsid w:val="00A83B25"/>
    <w:rsid w:val="00A83CA8"/>
    <w:rsid w:val="00A83D34"/>
    <w:rsid w:val="00A83D5C"/>
    <w:rsid w:val="00A83EF1"/>
    <w:rsid w:val="00A83EF5"/>
    <w:rsid w:val="00A83F94"/>
    <w:rsid w:val="00A841EA"/>
    <w:rsid w:val="00A842A6"/>
    <w:rsid w:val="00A8465E"/>
    <w:rsid w:val="00A84671"/>
    <w:rsid w:val="00A8467E"/>
    <w:rsid w:val="00A84734"/>
    <w:rsid w:val="00A849BB"/>
    <w:rsid w:val="00A84A25"/>
    <w:rsid w:val="00A84A4F"/>
    <w:rsid w:val="00A84AF1"/>
    <w:rsid w:val="00A84B1E"/>
    <w:rsid w:val="00A84C44"/>
    <w:rsid w:val="00A84F9E"/>
    <w:rsid w:val="00A850B5"/>
    <w:rsid w:val="00A852BF"/>
    <w:rsid w:val="00A8535C"/>
    <w:rsid w:val="00A855E0"/>
    <w:rsid w:val="00A855E4"/>
    <w:rsid w:val="00A85729"/>
    <w:rsid w:val="00A8587D"/>
    <w:rsid w:val="00A85887"/>
    <w:rsid w:val="00A859B7"/>
    <w:rsid w:val="00A85A9B"/>
    <w:rsid w:val="00A85CC8"/>
    <w:rsid w:val="00A85D44"/>
    <w:rsid w:val="00A85DAA"/>
    <w:rsid w:val="00A85F37"/>
    <w:rsid w:val="00A85F61"/>
    <w:rsid w:val="00A8616B"/>
    <w:rsid w:val="00A8619D"/>
    <w:rsid w:val="00A8665C"/>
    <w:rsid w:val="00A866D4"/>
    <w:rsid w:val="00A86DAD"/>
    <w:rsid w:val="00A86E97"/>
    <w:rsid w:val="00A871DD"/>
    <w:rsid w:val="00A87424"/>
    <w:rsid w:val="00A8745D"/>
    <w:rsid w:val="00A8746D"/>
    <w:rsid w:val="00A874F0"/>
    <w:rsid w:val="00A878E4"/>
    <w:rsid w:val="00A87AD0"/>
    <w:rsid w:val="00A87B8D"/>
    <w:rsid w:val="00A900A1"/>
    <w:rsid w:val="00A9015F"/>
    <w:rsid w:val="00A90219"/>
    <w:rsid w:val="00A90451"/>
    <w:rsid w:val="00A90461"/>
    <w:rsid w:val="00A90768"/>
    <w:rsid w:val="00A9092C"/>
    <w:rsid w:val="00A90974"/>
    <w:rsid w:val="00A90C01"/>
    <w:rsid w:val="00A90D0E"/>
    <w:rsid w:val="00A90D21"/>
    <w:rsid w:val="00A9118F"/>
    <w:rsid w:val="00A91197"/>
    <w:rsid w:val="00A9128C"/>
    <w:rsid w:val="00A912F9"/>
    <w:rsid w:val="00A91395"/>
    <w:rsid w:val="00A913EB"/>
    <w:rsid w:val="00A913ED"/>
    <w:rsid w:val="00A916D9"/>
    <w:rsid w:val="00A916F7"/>
    <w:rsid w:val="00A91988"/>
    <w:rsid w:val="00A91A63"/>
    <w:rsid w:val="00A91B9E"/>
    <w:rsid w:val="00A91C2C"/>
    <w:rsid w:val="00A91C2E"/>
    <w:rsid w:val="00A91D89"/>
    <w:rsid w:val="00A91E2F"/>
    <w:rsid w:val="00A91E33"/>
    <w:rsid w:val="00A91F52"/>
    <w:rsid w:val="00A91FE2"/>
    <w:rsid w:val="00A92172"/>
    <w:rsid w:val="00A92199"/>
    <w:rsid w:val="00A9261F"/>
    <w:rsid w:val="00A9264F"/>
    <w:rsid w:val="00A927D3"/>
    <w:rsid w:val="00A927E4"/>
    <w:rsid w:val="00A928BA"/>
    <w:rsid w:val="00A92A2C"/>
    <w:rsid w:val="00A92C42"/>
    <w:rsid w:val="00A92E10"/>
    <w:rsid w:val="00A93322"/>
    <w:rsid w:val="00A93366"/>
    <w:rsid w:val="00A9346D"/>
    <w:rsid w:val="00A93AC7"/>
    <w:rsid w:val="00A93B69"/>
    <w:rsid w:val="00A93C1F"/>
    <w:rsid w:val="00A940E1"/>
    <w:rsid w:val="00A941DD"/>
    <w:rsid w:val="00A944E7"/>
    <w:rsid w:val="00A94619"/>
    <w:rsid w:val="00A9470D"/>
    <w:rsid w:val="00A9474B"/>
    <w:rsid w:val="00A94777"/>
    <w:rsid w:val="00A94864"/>
    <w:rsid w:val="00A9491A"/>
    <w:rsid w:val="00A94A52"/>
    <w:rsid w:val="00A94D67"/>
    <w:rsid w:val="00A94D7D"/>
    <w:rsid w:val="00A94EEB"/>
    <w:rsid w:val="00A94FA0"/>
    <w:rsid w:val="00A95061"/>
    <w:rsid w:val="00A952AE"/>
    <w:rsid w:val="00A952E8"/>
    <w:rsid w:val="00A9537A"/>
    <w:rsid w:val="00A95489"/>
    <w:rsid w:val="00A9559E"/>
    <w:rsid w:val="00A9560E"/>
    <w:rsid w:val="00A95979"/>
    <w:rsid w:val="00A95AB2"/>
    <w:rsid w:val="00A95B1D"/>
    <w:rsid w:val="00A95DBF"/>
    <w:rsid w:val="00A966BE"/>
    <w:rsid w:val="00A9694E"/>
    <w:rsid w:val="00A96A44"/>
    <w:rsid w:val="00A96B8D"/>
    <w:rsid w:val="00A96CEE"/>
    <w:rsid w:val="00A96E6D"/>
    <w:rsid w:val="00A9714C"/>
    <w:rsid w:val="00A971C9"/>
    <w:rsid w:val="00A971EB"/>
    <w:rsid w:val="00A972A8"/>
    <w:rsid w:val="00A97772"/>
    <w:rsid w:val="00A977F2"/>
    <w:rsid w:val="00A97A1F"/>
    <w:rsid w:val="00A97C68"/>
    <w:rsid w:val="00A97D9D"/>
    <w:rsid w:val="00A97E01"/>
    <w:rsid w:val="00A97EBB"/>
    <w:rsid w:val="00AA0066"/>
    <w:rsid w:val="00AA0220"/>
    <w:rsid w:val="00AA0337"/>
    <w:rsid w:val="00AA0588"/>
    <w:rsid w:val="00AA0725"/>
    <w:rsid w:val="00AA0899"/>
    <w:rsid w:val="00AA0A61"/>
    <w:rsid w:val="00AA0B2A"/>
    <w:rsid w:val="00AA0CE9"/>
    <w:rsid w:val="00AA0D00"/>
    <w:rsid w:val="00AA0DCD"/>
    <w:rsid w:val="00AA0F2F"/>
    <w:rsid w:val="00AA0F41"/>
    <w:rsid w:val="00AA0F9A"/>
    <w:rsid w:val="00AA103C"/>
    <w:rsid w:val="00AA1195"/>
    <w:rsid w:val="00AA14EC"/>
    <w:rsid w:val="00AA1509"/>
    <w:rsid w:val="00AA159C"/>
    <w:rsid w:val="00AA1A27"/>
    <w:rsid w:val="00AA1B21"/>
    <w:rsid w:val="00AA1C31"/>
    <w:rsid w:val="00AA1E1D"/>
    <w:rsid w:val="00AA1F78"/>
    <w:rsid w:val="00AA2263"/>
    <w:rsid w:val="00AA22E8"/>
    <w:rsid w:val="00AA241D"/>
    <w:rsid w:val="00AA2618"/>
    <w:rsid w:val="00AA28D7"/>
    <w:rsid w:val="00AA2968"/>
    <w:rsid w:val="00AA2A4F"/>
    <w:rsid w:val="00AA2B7B"/>
    <w:rsid w:val="00AA2CB0"/>
    <w:rsid w:val="00AA2D39"/>
    <w:rsid w:val="00AA2E93"/>
    <w:rsid w:val="00AA3143"/>
    <w:rsid w:val="00AA3322"/>
    <w:rsid w:val="00AA34EE"/>
    <w:rsid w:val="00AA35FD"/>
    <w:rsid w:val="00AA36C0"/>
    <w:rsid w:val="00AA36D4"/>
    <w:rsid w:val="00AA3720"/>
    <w:rsid w:val="00AA38E5"/>
    <w:rsid w:val="00AA3A84"/>
    <w:rsid w:val="00AA3C85"/>
    <w:rsid w:val="00AA3D04"/>
    <w:rsid w:val="00AA3D08"/>
    <w:rsid w:val="00AA3D3D"/>
    <w:rsid w:val="00AA3DA6"/>
    <w:rsid w:val="00AA3F42"/>
    <w:rsid w:val="00AA4475"/>
    <w:rsid w:val="00AA4653"/>
    <w:rsid w:val="00AA4764"/>
    <w:rsid w:val="00AA4889"/>
    <w:rsid w:val="00AA4A21"/>
    <w:rsid w:val="00AA4AED"/>
    <w:rsid w:val="00AA4E66"/>
    <w:rsid w:val="00AA4F4F"/>
    <w:rsid w:val="00AA4FCA"/>
    <w:rsid w:val="00AA5074"/>
    <w:rsid w:val="00AA5141"/>
    <w:rsid w:val="00AA5150"/>
    <w:rsid w:val="00AA54C0"/>
    <w:rsid w:val="00AA55E7"/>
    <w:rsid w:val="00AA569A"/>
    <w:rsid w:val="00AA56F5"/>
    <w:rsid w:val="00AA58E4"/>
    <w:rsid w:val="00AA58F6"/>
    <w:rsid w:val="00AA5A08"/>
    <w:rsid w:val="00AA5BD1"/>
    <w:rsid w:val="00AA5DD2"/>
    <w:rsid w:val="00AA5E80"/>
    <w:rsid w:val="00AA609E"/>
    <w:rsid w:val="00AA618C"/>
    <w:rsid w:val="00AA62D2"/>
    <w:rsid w:val="00AA6609"/>
    <w:rsid w:val="00AA6658"/>
    <w:rsid w:val="00AA677B"/>
    <w:rsid w:val="00AA6867"/>
    <w:rsid w:val="00AA6B6C"/>
    <w:rsid w:val="00AA6E28"/>
    <w:rsid w:val="00AA706B"/>
    <w:rsid w:val="00AA71A9"/>
    <w:rsid w:val="00AA72A0"/>
    <w:rsid w:val="00AA72E1"/>
    <w:rsid w:val="00AA7408"/>
    <w:rsid w:val="00AA7796"/>
    <w:rsid w:val="00AA77DF"/>
    <w:rsid w:val="00AA7AB0"/>
    <w:rsid w:val="00AA7C4B"/>
    <w:rsid w:val="00AA7C80"/>
    <w:rsid w:val="00AB0083"/>
    <w:rsid w:val="00AB0158"/>
    <w:rsid w:val="00AB0226"/>
    <w:rsid w:val="00AB0287"/>
    <w:rsid w:val="00AB03FD"/>
    <w:rsid w:val="00AB0443"/>
    <w:rsid w:val="00AB08B7"/>
    <w:rsid w:val="00AB09FB"/>
    <w:rsid w:val="00AB0DF1"/>
    <w:rsid w:val="00AB0FFB"/>
    <w:rsid w:val="00AB108D"/>
    <w:rsid w:val="00AB1151"/>
    <w:rsid w:val="00AB11C1"/>
    <w:rsid w:val="00AB136D"/>
    <w:rsid w:val="00AB14C2"/>
    <w:rsid w:val="00AB167F"/>
    <w:rsid w:val="00AB1BE5"/>
    <w:rsid w:val="00AB1D2B"/>
    <w:rsid w:val="00AB1D5C"/>
    <w:rsid w:val="00AB1D96"/>
    <w:rsid w:val="00AB1DF6"/>
    <w:rsid w:val="00AB1DF7"/>
    <w:rsid w:val="00AB1E03"/>
    <w:rsid w:val="00AB1E0A"/>
    <w:rsid w:val="00AB22ED"/>
    <w:rsid w:val="00AB233C"/>
    <w:rsid w:val="00AB2444"/>
    <w:rsid w:val="00AB24E7"/>
    <w:rsid w:val="00AB253B"/>
    <w:rsid w:val="00AB275E"/>
    <w:rsid w:val="00AB2D78"/>
    <w:rsid w:val="00AB2F55"/>
    <w:rsid w:val="00AB3002"/>
    <w:rsid w:val="00AB3010"/>
    <w:rsid w:val="00AB3643"/>
    <w:rsid w:val="00AB36A1"/>
    <w:rsid w:val="00AB3856"/>
    <w:rsid w:val="00AB3A40"/>
    <w:rsid w:val="00AB3A86"/>
    <w:rsid w:val="00AB3DBF"/>
    <w:rsid w:val="00AB3DD6"/>
    <w:rsid w:val="00AB3E8A"/>
    <w:rsid w:val="00AB4039"/>
    <w:rsid w:val="00AB40C8"/>
    <w:rsid w:val="00AB4312"/>
    <w:rsid w:val="00AB455C"/>
    <w:rsid w:val="00AB457C"/>
    <w:rsid w:val="00AB49DA"/>
    <w:rsid w:val="00AB4C9F"/>
    <w:rsid w:val="00AB4F04"/>
    <w:rsid w:val="00AB5005"/>
    <w:rsid w:val="00AB5160"/>
    <w:rsid w:val="00AB549A"/>
    <w:rsid w:val="00AB5607"/>
    <w:rsid w:val="00AB5619"/>
    <w:rsid w:val="00AB5834"/>
    <w:rsid w:val="00AB5A22"/>
    <w:rsid w:val="00AB5F0D"/>
    <w:rsid w:val="00AB60BD"/>
    <w:rsid w:val="00AB60DB"/>
    <w:rsid w:val="00AB6244"/>
    <w:rsid w:val="00AB62A8"/>
    <w:rsid w:val="00AB63B2"/>
    <w:rsid w:val="00AB63B9"/>
    <w:rsid w:val="00AB63C7"/>
    <w:rsid w:val="00AB6827"/>
    <w:rsid w:val="00AB6A55"/>
    <w:rsid w:val="00AB6A92"/>
    <w:rsid w:val="00AB6B01"/>
    <w:rsid w:val="00AB6BA2"/>
    <w:rsid w:val="00AB6F0E"/>
    <w:rsid w:val="00AB6F1C"/>
    <w:rsid w:val="00AB6FFD"/>
    <w:rsid w:val="00AB706E"/>
    <w:rsid w:val="00AB7366"/>
    <w:rsid w:val="00AB747A"/>
    <w:rsid w:val="00AB77E1"/>
    <w:rsid w:val="00AB786D"/>
    <w:rsid w:val="00AB79BB"/>
    <w:rsid w:val="00AB7B3A"/>
    <w:rsid w:val="00AB7C92"/>
    <w:rsid w:val="00AB7CA1"/>
    <w:rsid w:val="00AB7DBC"/>
    <w:rsid w:val="00AB7FCF"/>
    <w:rsid w:val="00AC0168"/>
    <w:rsid w:val="00AC0181"/>
    <w:rsid w:val="00AC01E7"/>
    <w:rsid w:val="00AC025C"/>
    <w:rsid w:val="00AC0284"/>
    <w:rsid w:val="00AC042E"/>
    <w:rsid w:val="00AC064A"/>
    <w:rsid w:val="00AC07BD"/>
    <w:rsid w:val="00AC07C6"/>
    <w:rsid w:val="00AC08EC"/>
    <w:rsid w:val="00AC0EBF"/>
    <w:rsid w:val="00AC0F90"/>
    <w:rsid w:val="00AC1020"/>
    <w:rsid w:val="00AC1352"/>
    <w:rsid w:val="00AC1575"/>
    <w:rsid w:val="00AC15E8"/>
    <w:rsid w:val="00AC16DD"/>
    <w:rsid w:val="00AC1705"/>
    <w:rsid w:val="00AC1D31"/>
    <w:rsid w:val="00AC1D6D"/>
    <w:rsid w:val="00AC1D8E"/>
    <w:rsid w:val="00AC1EF4"/>
    <w:rsid w:val="00AC1F95"/>
    <w:rsid w:val="00AC22D0"/>
    <w:rsid w:val="00AC24B7"/>
    <w:rsid w:val="00AC2931"/>
    <w:rsid w:val="00AC297D"/>
    <w:rsid w:val="00AC2BB7"/>
    <w:rsid w:val="00AC2C0D"/>
    <w:rsid w:val="00AC2DA2"/>
    <w:rsid w:val="00AC2E97"/>
    <w:rsid w:val="00AC3085"/>
    <w:rsid w:val="00AC33D9"/>
    <w:rsid w:val="00AC35CA"/>
    <w:rsid w:val="00AC3612"/>
    <w:rsid w:val="00AC36C5"/>
    <w:rsid w:val="00AC407A"/>
    <w:rsid w:val="00AC4159"/>
    <w:rsid w:val="00AC416D"/>
    <w:rsid w:val="00AC41EA"/>
    <w:rsid w:val="00AC420D"/>
    <w:rsid w:val="00AC43A1"/>
    <w:rsid w:val="00AC481E"/>
    <w:rsid w:val="00AC487F"/>
    <w:rsid w:val="00AC498B"/>
    <w:rsid w:val="00AC4B36"/>
    <w:rsid w:val="00AC4D48"/>
    <w:rsid w:val="00AC4E22"/>
    <w:rsid w:val="00AC52CC"/>
    <w:rsid w:val="00AC52EE"/>
    <w:rsid w:val="00AC5403"/>
    <w:rsid w:val="00AC559D"/>
    <w:rsid w:val="00AC5620"/>
    <w:rsid w:val="00AC56CA"/>
    <w:rsid w:val="00AC5736"/>
    <w:rsid w:val="00AC5833"/>
    <w:rsid w:val="00AC58DE"/>
    <w:rsid w:val="00AC5957"/>
    <w:rsid w:val="00AC5B2F"/>
    <w:rsid w:val="00AC5B55"/>
    <w:rsid w:val="00AC5ED5"/>
    <w:rsid w:val="00AC60AC"/>
    <w:rsid w:val="00AC61D1"/>
    <w:rsid w:val="00AC6323"/>
    <w:rsid w:val="00AC632B"/>
    <w:rsid w:val="00AC63CC"/>
    <w:rsid w:val="00AC657E"/>
    <w:rsid w:val="00AC6643"/>
    <w:rsid w:val="00AC6794"/>
    <w:rsid w:val="00AC682B"/>
    <w:rsid w:val="00AC6A91"/>
    <w:rsid w:val="00AC6B73"/>
    <w:rsid w:val="00AC6CDC"/>
    <w:rsid w:val="00AC70F1"/>
    <w:rsid w:val="00AC711F"/>
    <w:rsid w:val="00AC7270"/>
    <w:rsid w:val="00AC732D"/>
    <w:rsid w:val="00AC73A2"/>
    <w:rsid w:val="00AC7418"/>
    <w:rsid w:val="00AC75C2"/>
    <w:rsid w:val="00AC76C7"/>
    <w:rsid w:val="00AC7707"/>
    <w:rsid w:val="00AC7880"/>
    <w:rsid w:val="00AC78DA"/>
    <w:rsid w:val="00AC7C4D"/>
    <w:rsid w:val="00AD0354"/>
    <w:rsid w:val="00AD0410"/>
    <w:rsid w:val="00AD0493"/>
    <w:rsid w:val="00AD07E1"/>
    <w:rsid w:val="00AD0841"/>
    <w:rsid w:val="00AD0897"/>
    <w:rsid w:val="00AD0AD2"/>
    <w:rsid w:val="00AD0CBF"/>
    <w:rsid w:val="00AD0D99"/>
    <w:rsid w:val="00AD0E96"/>
    <w:rsid w:val="00AD1309"/>
    <w:rsid w:val="00AD1571"/>
    <w:rsid w:val="00AD157E"/>
    <w:rsid w:val="00AD1626"/>
    <w:rsid w:val="00AD16DA"/>
    <w:rsid w:val="00AD1722"/>
    <w:rsid w:val="00AD187C"/>
    <w:rsid w:val="00AD19B4"/>
    <w:rsid w:val="00AD19FC"/>
    <w:rsid w:val="00AD1A17"/>
    <w:rsid w:val="00AD1A27"/>
    <w:rsid w:val="00AD1BF2"/>
    <w:rsid w:val="00AD1BF3"/>
    <w:rsid w:val="00AD1DF2"/>
    <w:rsid w:val="00AD218E"/>
    <w:rsid w:val="00AD2242"/>
    <w:rsid w:val="00AD224D"/>
    <w:rsid w:val="00AD2260"/>
    <w:rsid w:val="00AD2335"/>
    <w:rsid w:val="00AD239D"/>
    <w:rsid w:val="00AD2444"/>
    <w:rsid w:val="00AD25C3"/>
    <w:rsid w:val="00AD29C9"/>
    <w:rsid w:val="00AD2ADE"/>
    <w:rsid w:val="00AD2B54"/>
    <w:rsid w:val="00AD2B68"/>
    <w:rsid w:val="00AD2C43"/>
    <w:rsid w:val="00AD2C96"/>
    <w:rsid w:val="00AD2F9F"/>
    <w:rsid w:val="00AD30EA"/>
    <w:rsid w:val="00AD31C8"/>
    <w:rsid w:val="00AD3274"/>
    <w:rsid w:val="00AD3322"/>
    <w:rsid w:val="00AD35BC"/>
    <w:rsid w:val="00AD3663"/>
    <w:rsid w:val="00AD386B"/>
    <w:rsid w:val="00AD39DA"/>
    <w:rsid w:val="00AD39E3"/>
    <w:rsid w:val="00AD3B0E"/>
    <w:rsid w:val="00AD3B7F"/>
    <w:rsid w:val="00AD3BCF"/>
    <w:rsid w:val="00AD3D70"/>
    <w:rsid w:val="00AD3D71"/>
    <w:rsid w:val="00AD3E06"/>
    <w:rsid w:val="00AD3EDC"/>
    <w:rsid w:val="00AD404C"/>
    <w:rsid w:val="00AD40E3"/>
    <w:rsid w:val="00AD41CA"/>
    <w:rsid w:val="00AD4374"/>
    <w:rsid w:val="00AD440D"/>
    <w:rsid w:val="00AD454B"/>
    <w:rsid w:val="00AD46F0"/>
    <w:rsid w:val="00AD476A"/>
    <w:rsid w:val="00AD4781"/>
    <w:rsid w:val="00AD47A7"/>
    <w:rsid w:val="00AD47B6"/>
    <w:rsid w:val="00AD4B3D"/>
    <w:rsid w:val="00AD4BBC"/>
    <w:rsid w:val="00AD4D03"/>
    <w:rsid w:val="00AD4E59"/>
    <w:rsid w:val="00AD4F23"/>
    <w:rsid w:val="00AD4FB8"/>
    <w:rsid w:val="00AD51B1"/>
    <w:rsid w:val="00AD51B8"/>
    <w:rsid w:val="00AD53AD"/>
    <w:rsid w:val="00AD5618"/>
    <w:rsid w:val="00AD5620"/>
    <w:rsid w:val="00AD5851"/>
    <w:rsid w:val="00AD587D"/>
    <w:rsid w:val="00AD5B14"/>
    <w:rsid w:val="00AD5B4D"/>
    <w:rsid w:val="00AD5C29"/>
    <w:rsid w:val="00AD5D58"/>
    <w:rsid w:val="00AD60E1"/>
    <w:rsid w:val="00AD615E"/>
    <w:rsid w:val="00AD627F"/>
    <w:rsid w:val="00AD64BB"/>
    <w:rsid w:val="00AD68DC"/>
    <w:rsid w:val="00AD68F4"/>
    <w:rsid w:val="00AD6940"/>
    <w:rsid w:val="00AD6A71"/>
    <w:rsid w:val="00AD6C99"/>
    <w:rsid w:val="00AD6E14"/>
    <w:rsid w:val="00AD708E"/>
    <w:rsid w:val="00AD712C"/>
    <w:rsid w:val="00AD7272"/>
    <w:rsid w:val="00AD7551"/>
    <w:rsid w:val="00AD7E91"/>
    <w:rsid w:val="00AD7F0D"/>
    <w:rsid w:val="00AD7FA3"/>
    <w:rsid w:val="00AE003B"/>
    <w:rsid w:val="00AE00A6"/>
    <w:rsid w:val="00AE0251"/>
    <w:rsid w:val="00AE0407"/>
    <w:rsid w:val="00AE041A"/>
    <w:rsid w:val="00AE07D6"/>
    <w:rsid w:val="00AE07F2"/>
    <w:rsid w:val="00AE09D0"/>
    <w:rsid w:val="00AE09F6"/>
    <w:rsid w:val="00AE0AF3"/>
    <w:rsid w:val="00AE0C06"/>
    <w:rsid w:val="00AE0C63"/>
    <w:rsid w:val="00AE113E"/>
    <w:rsid w:val="00AE12E7"/>
    <w:rsid w:val="00AE1518"/>
    <w:rsid w:val="00AE1529"/>
    <w:rsid w:val="00AE1550"/>
    <w:rsid w:val="00AE157E"/>
    <w:rsid w:val="00AE16E6"/>
    <w:rsid w:val="00AE1875"/>
    <w:rsid w:val="00AE18EA"/>
    <w:rsid w:val="00AE18F7"/>
    <w:rsid w:val="00AE19C0"/>
    <w:rsid w:val="00AE1B78"/>
    <w:rsid w:val="00AE1BF4"/>
    <w:rsid w:val="00AE1C7F"/>
    <w:rsid w:val="00AE20A6"/>
    <w:rsid w:val="00AE2175"/>
    <w:rsid w:val="00AE229B"/>
    <w:rsid w:val="00AE26C1"/>
    <w:rsid w:val="00AE26CF"/>
    <w:rsid w:val="00AE2967"/>
    <w:rsid w:val="00AE2D1D"/>
    <w:rsid w:val="00AE2D59"/>
    <w:rsid w:val="00AE2DA1"/>
    <w:rsid w:val="00AE309B"/>
    <w:rsid w:val="00AE3272"/>
    <w:rsid w:val="00AE32CB"/>
    <w:rsid w:val="00AE3309"/>
    <w:rsid w:val="00AE332E"/>
    <w:rsid w:val="00AE35EC"/>
    <w:rsid w:val="00AE3607"/>
    <w:rsid w:val="00AE367D"/>
    <w:rsid w:val="00AE38ED"/>
    <w:rsid w:val="00AE3913"/>
    <w:rsid w:val="00AE3AE6"/>
    <w:rsid w:val="00AE3B82"/>
    <w:rsid w:val="00AE3BF6"/>
    <w:rsid w:val="00AE3C12"/>
    <w:rsid w:val="00AE3C34"/>
    <w:rsid w:val="00AE3EAD"/>
    <w:rsid w:val="00AE3F53"/>
    <w:rsid w:val="00AE3FAC"/>
    <w:rsid w:val="00AE42FC"/>
    <w:rsid w:val="00AE45DE"/>
    <w:rsid w:val="00AE45F7"/>
    <w:rsid w:val="00AE4697"/>
    <w:rsid w:val="00AE46E4"/>
    <w:rsid w:val="00AE4803"/>
    <w:rsid w:val="00AE4CB4"/>
    <w:rsid w:val="00AE4CC1"/>
    <w:rsid w:val="00AE4E4D"/>
    <w:rsid w:val="00AE4FC9"/>
    <w:rsid w:val="00AE5233"/>
    <w:rsid w:val="00AE5460"/>
    <w:rsid w:val="00AE5504"/>
    <w:rsid w:val="00AE56A2"/>
    <w:rsid w:val="00AE57A6"/>
    <w:rsid w:val="00AE5B43"/>
    <w:rsid w:val="00AE5C1A"/>
    <w:rsid w:val="00AE5FB6"/>
    <w:rsid w:val="00AE62D3"/>
    <w:rsid w:val="00AE6451"/>
    <w:rsid w:val="00AE64C6"/>
    <w:rsid w:val="00AE64FC"/>
    <w:rsid w:val="00AE6558"/>
    <w:rsid w:val="00AE6780"/>
    <w:rsid w:val="00AE682C"/>
    <w:rsid w:val="00AE692F"/>
    <w:rsid w:val="00AE6B22"/>
    <w:rsid w:val="00AE71A3"/>
    <w:rsid w:val="00AE7260"/>
    <w:rsid w:val="00AE74AB"/>
    <w:rsid w:val="00AE7555"/>
    <w:rsid w:val="00AE77F9"/>
    <w:rsid w:val="00AE78EE"/>
    <w:rsid w:val="00AE7A04"/>
    <w:rsid w:val="00AE7C1C"/>
    <w:rsid w:val="00AE7C56"/>
    <w:rsid w:val="00AE7D0E"/>
    <w:rsid w:val="00AE7D3A"/>
    <w:rsid w:val="00AE7D3E"/>
    <w:rsid w:val="00AF028D"/>
    <w:rsid w:val="00AF0368"/>
    <w:rsid w:val="00AF058C"/>
    <w:rsid w:val="00AF05AB"/>
    <w:rsid w:val="00AF0649"/>
    <w:rsid w:val="00AF06D1"/>
    <w:rsid w:val="00AF0888"/>
    <w:rsid w:val="00AF09E9"/>
    <w:rsid w:val="00AF0B1A"/>
    <w:rsid w:val="00AF0CFD"/>
    <w:rsid w:val="00AF0D74"/>
    <w:rsid w:val="00AF0E91"/>
    <w:rsid w:val="00AF0FE3"/>
    <w:rsid w:val="00AF1345"/>
    <w:rsid w:val="00AF17F7"/>
    <w:rsid w:val="00AF19E5"/>
    <w:rsid w:val="00AF1BCC"/>
    <w:rsid w:val="00AF1EAF"/>
    <w:rsid w:val="00AF1F03"/>
    <w:rsid w:val="00AF20E9"/>
    <w:rsid w:val="00AF2164"/>
    <w:rsid w:val="00AF21BB"/>
    <w:rsid w:val="00AF2213"/>
    <w:rsid w:val="00AF2249"/>
    <w:rsid w:val="00AF229F"/>
    <w:rsid w:val="00AF22DB"/>
    <w:rsid w:val="00AF22EB"/>
    <w:rsid w:val="00AF23A7"/>
    <w:rsid w:val="00AF2413"/>
    <w:rsid w:val="00AF249A"/>
    <w:rsid w:val="00AF25EF"/>
    <w:rsid w:val="00AF2895"/>
    <w:rsid w:val="00AF2944"/>
    <w:rsid w:val="00AF2AF0"/>
    <w:rsid w:val="00AF2B88"/>
    <w:rsid w:val="00AF2BEB"/>
    <w:rsid w:val="00AF2D6C"/>
    <w:rsid w:val="00AF2EA9"/>
    <w:rsid w:val="00AF2F00"/>
    <w:rsid w:val="00AF2F10"/>
    <w:rsid w:val="00AF2FE0"/>
    <w:rsid w:val="00AF312B"/>
    <w:rsid w:val="00AF3164"/>
    <w:rsid w:val="00AF3221"/>
    <w:rsid w:val="00AF32E5"/>
    <w:rsid w:val="00AF3580"/>
    <w:rsid w:val="00AF3668"/>
    <w:rsid w:val="00AF36C1"/>
    <w:rsid w:val="00AF36DE"/>
    <w:rsid w:val="00AF3B7B"/>
    <w:rsid w:val="00AF3E8F"/>
    <w:rsid w:val="00AF3EB1"/>
    <w:rsid w:val="00AF41CC"/>
    <w:rsid w:val="00AF4252"/>
    <w:rsid w:val="00AF437B"/>
    <w:rsid w:val="00AF43FF"/>
    <w:rsid w:val="00AF45E0"/>
    <w:rsid w:val="00AF45E6"/>
    <w:rsid w:val="00AF47C2"/>
    <w:rsid w:val="00AF487E"/>
    <w:rsid w:val="00AF494E"/>
    <w:rsid w:val="00AF496F"/>
    <w:rsid w:val="00AF4970"/>
    <w:rsid w:val="00AF4A80"/>
    <w:rsid w:val="00AF4B33"/>
    <w:rsid w:val="00AF4E02"/>
    <w:rsid w:val="00AF5010"/>
    <w:rsid w:val="00AF5442"/>
    <w:rsid w:val="00AF5567"/>
    <w:rsid w:val="00AF560F"/>
    <w:rsid w:val="00AF568F"/>
    <w:rsid w:val="00AF5DA1"/>
    <w:rsid w:val="00AF5DFC"/>
    <w:rsid w:val="00AF607E"/>
    <w:rsid w:val="00AF643A"/>
    <w:rsid w:val="00AF656B"/>
    <w:rsid w:val="00AF6706"/>
    <w:rsid w:val="00AF67B2"/>
    <w:rsid w:val="00AF6BD0"/>
    <w:rsid w:val="00AF6BFE"/>
    <w:rsid w:val="00AF6C47"/>
    <w:rsid w:val="00AF6D93"/>
    <w:rsid w:val="00AF6DA6"/>
    <w:rsid w:val="00AF6DDD"/>
    <w:rsid w:val="00AF6E8F"/>
    <w:rsid w:val="00AF6F2F"/>
    <w:rsid w:val="00AF6F34"/>
    <w:rsid w:val="00AF7097"/>
    <w:rsid w:val="00AF7100"/>
    <w:rsid w:val="00AF7247"/>
    <w:rsid w:val="00AF7524"/>
    <w:rsid w:val="00AF760E"/>
    <w:rsid w:val="00AF76E5"/>
    <w:rsid w:val="00AF76EB"/>
    <w:rsid w:val="00AF7701"/>
    <w:rsid w:val="00AF7902"/>
    <w:rsid w:val="00AF7B64"/>
    <w:rsid w:val="00AF7C0D"/>
    <w:rsid w:val="00AF7CAE"/>
    <w:rsid w:val="00AF7EAA"/>
    <w:rsid w:val="00AF7EE3"/>
    <w:rsid w:val="00B00010"/>
    <w:rsid w:val="00B00235"/>
    <w:rsid w:val="00B0052D"/>
    <w:rsid w:val="00B00631"/>
    <w:rsid w:val="00B0067A"/>
    <w:rsid w:val="00B00786"/>
    <w:rsid w:val="00B00809"/>
    <w:rsid w:val="00B008FE"/>
    <w:rsid w:val="00B00999"/>
    <w:rsid w:val="00B009C1"/>
    <w:rsid w:val="00B009C9"/>
    <w:rsid w:val="00B00A3D"/>
    <w:rsid w:val="00B00D8A"/>
    <w:rsid w:val="00B00E84"/>
    <w:rsid w:val="00B01037"/>
    <w:rsid w:val="00B01065"/>
    <w:rsid w:val="00B01089"/>
    <w:rsid w:val="00B011F1"/>
    <w:rsid w:val="00B01269"/>
    <w:rsid w:val="00B012D0"/>
    <w:rsid w:val="00B013EB"/>
    <w:rsid w:val="00B01404"/>
    <w:rsid w:val="00B015A1"/>
    <w:rsid w:val="00B016AD"/>
    <w:rsid w:val="00B01906"/>
    <w:rsid w:val="00B0198C"/>
    <w:rsid w:val="00B019B3"/>
    <w:rsid w:val="00B01A5E"/>
    <w:rsid w:val="00B01AC8"/>
    <w:rsid w:val="00B01D6C"/>
    <w:rsid w:val="00B01E14"/>
    <w:rsid w:val="00B01FC5"/>
    <w:rsid w:val="00B02026"/>
    <w:rsid w:val="00B0207F"/>
    <w:rsid w:val="00B0261D"/>
    <w:rsid w:val="00B0262F"/>
    <w:rsid w:val="00B027D4"/>
    <w:rsid w:val="00B0291F"/>
    <w:rsid w:val="00B02A76"/>
    <w:rsid w:val="00B02BB8"/>
    <w:rsid w:val="00B02C94"/>
    <w:rsid w:val="00B02DA8"/>
    <w:rsid w:val="00B02DEB"/>
    <w:rsid w:val="00B02E01"/>
    <w:rsid w:val="00B02F81"/>
    <w:rsid w:val="00B03192"/>
    <w:rsid w:val="00B033F4"/>
    <w:rsid w:val="00B03465"/>
    <w:rsid w:val="00B0366F"/>
    <w:rsid w:val="00B03760"/>
    <w:rsid w:val="00B0388E"/>
    <w:rsid w:val="00B03894"/>
    <w:rsid w:val="00B03897"/>
    <w:rsid w:val="00B03A75"/>
    <w:rsid w:val="00B03C7B"/>
    <w:rsid w:val="00B03DD7"/>
    <w:rsid w:val="00B03E74"/>
    <w:rsid w:val="00B03EEF"/>
    <w:rsid w:val="00B04157"/>
    <w:rsid w:val="00B0457D"/>
    <w:rsid w:val="00B046EC"/>
    <w:rsid w:val="00B04725"/>
    <w:rsid w:val="00B047B1"/>
    <w:rsid w:val="00B04A27"/>
    <w:rsid w:val="00B04AC2"/>
    <w:rsid w:val="00B04B3B"/>
    <w:rsid w:val="00B04D59"/>
    <w:rsid w:val="00B04DC4"/>
    <w:rsid w:val="00B04E34"/>
    <w:rsid w:val="00B04EB2"/>
    <w:rsid w:val="00B05012"/>
    <w:rsid w:val="00B050F4"/>
    <w:rsid w:val="00B053E3"/>
    <w:rsid w:val="00B055E1"/>
    <w:rsid w:val="00B05674"/>
    <w:rsid w:val="00B056AC"/>
    <w:rsid w:val="00B057C1"/>
    <w:rsid w:val="00B057E6"/>
    <w:rsid w:val="00B05B7B"/>
    <w:rsid w:val="00B05B90"/>
    <w:rsid w:val="00B0602E"/>
    <w:rsid w:val="00B0603E"/>
    <w:rsid w:val="00B06230"/>
    <w:rsid w:val="00B064C5"/>
    <w:rsid w:val="00B0656A"/>
    <w:rsid w:val="00B06576"/>
    <w:rsid w:val="00B065F4"/>
    <w:rsid w:val="00B0678E"/>
    <w:rsid w:val="00B06852"/>
    <w:rsid w:val="00B06878"/>
    <w:rsid w:val="00B06917"/>
    <w:rsid w:val="00B06AB1"/>
    <w:rsid w:val="00B06B99"/>
    <w:rsid w:val="00B06BE0"/>
    <w:rsid w:val="00B06EBE"/>
    <w:rsid w:val="00B06F5E"/>
    <w:rsid w:val="00B07017"/>
    <w:rsid w:val="00B07101"/>
    <w:rsid w:val="00B07211"/>
    <w:rsid w:val="00B072BE"/>
    <w:rsid w:val="00B07535"/>
    <w:rsid w:val="00B076DD"/>
    <w:rsid w:val="00B077A4"/>
    <w:rsid w:val="00B077B6"/>
    <w:rsid w:val="00B0795D"/>
    <w:rsid w:val="00B07C28"/>
    <w:rsid w:val="00B07CE9"/>
    <w:rsid w:val="00B07D30"/>
    <w:rsid w:val="00B07DD1"/>
    <w:rsid w:val="00B100FF"/>
    <w:rsid w:val="00B101E7"/>
    <w:rsid w:val="00B102AB"/>
    <w:rsid w:val="00B10414"/>
    <w:rsid w:val="00B1048C"/>
    <w:rsid w:val="00B1049E"/>
    <w:rsid w:val="00B108C4"/>
    <w:rsid w:val="00B10977"/>
    <w:rsid w:val="00B10B1B"/>
    <w:rsid w:val="00B10CB6"/>
    <w:rsid w:val="00B10CC2"/>
    <w:rsid w:val="00B10DD7"/>
    <w:rsid w:val="00B10F16"/>
    <w:rsid w:val="00B110DF"/>
    <w:rsid w:val="00B1129A"/>
    <w:rsid w:val="00B11518"/>
    <w:rsid w:val="00B11585"/>
    <w:rsid w:val="00B1175C"/>
    <w:rsid w:val="00B11761"/>
    <w:rsid w:val="00B118C1"/>
    <w:rsid w:val="00B1199B"/>
    <w:rsid w:val="00B11A69"/>
    <w:rsid w:val="00B11AF0"/>
    <w:rsid w:val="00B11C81"/>
    <w:rsid w:val="00B11D7E"/>
    <w:rsid w:val="00B11F92"/>
    <w:rsid w:val="00B1206D"/>
    <w:rsid w:val="00B120A0"/>
    <w:rsid w:val="00B12120"/>
    <w:rsid w:val="00B1222E"/>
    <w:rsid w:val="00B12C4F"/>
    <w:rsid w:val="00B12F87"/>
    <w:rsid w:val="00B1310F"/>
    <w:rsid w:val="00B132B8"/>
    <w:rsid w:val="00B132FF"/>
    <w:rsid w:val="00B13312"/>
    <w:rsid w:val="00B1345D"/>
    <w:rsid w:val="00B134D1"/>
    <w:rsid w:val="00B1353A"/>
    <w:rsid w:val="00B138FF"/>
    <w:rsid w:val="00B1392D"/>
    <w:rsid w:val="00B13969"/>
    <w:rsid w:val="00B13B01"/>
    <w:rsid w:val="00B13B9E"/>
    <w:rsid w:val="00B13C3A"/>
    <w:rsid w:val="00B13F45"/>
    <w:rsid w:val="00B14054"/>
    <w:rsid w:val="00B14243"/>
    <w:rsid w:val="00B142CD"/>
    <w:rsid w:val="00B142F9"/>
    <w:rsid w:val="00B14393"/>
    <w:rsid w:val="00B14838"/>
    <w:rsid w:val="00B148CB"/>
    <w:rsid w:val="00B14A98"/>
    <w:rsid w:val="00B14B7C"/>
    <w:rsid w:val="00B14D55"/>
    <w:rsid w:val="00B14F51"/>
    <w:rsid w:val="00B1502F"/>
    <w:rsid w:val="00B15051"/>
    <w:rsid w:val="00B15127"/>
    <w:rsid w:val="00B156B7"/>
    <w:rsid w:val="00B15770"/>
    <w:rsid w:val="00B158F7"/>
    <w:rsid w:val="00B15BD9"/>
    <w:rsid w:val="00B15D79"/>
    <w:rsid w:val="00B15DED"/>
    <w:rsid w:val="00B15E66"/>
    <w:rsid w:val="00B15E7E"/>
    <w:rsid w:val="00B15E8C"/>
    <w:rsid w:val="00B16044"/>
    <w:rsid w:val="00B16096"/>
    <w:rsid w:val="00B160A9"/>
    <w:rsid w:val="00B165D6"/>
    <w:rsid w:val="00B167C8"/>
    <w:rsid w:val="00B16A29"/>
    <w:rsid w:val="00B16B96"/>
    <w:rsid w:val="00B16D1B"/>
    <w:rsid w:val="00B16ED5"/>
    <w:rsid w:val="00B17439"/>
    <w:rsid w:val="00B17646"/>
    <w:rsid w:val="00B17671"/>
    <w:rsid w:val="00B177F3"/>
    <w:rsid w:val="00B17966"/>
    <w:rsid w:val="00B17A23"/>
    <w:rsid w:val="00B17C09"/>
    <w:rsid w:val="00B17CA6"/>
    <w:rsid w:val="00B17D2E"/>
    <w:rsid w:val="00B17E2C"/>
    <w:rsid w:val="00B20135"/>
    <w:rsid w:val="00B20277"/>
    <w:rsid w:val="00B206F1"/>
    <w:rsid w:val="00B207C4"/>
    <w:rsid w:val="00B20A13"/>
    <w:rsid w:val="00B20B4D"/>
    <w:rsid w:val="00B20D3E"/>
    <w:rsid w:val="00B20D83"/>
    <w:rsid w:val="00B20FB7"/>
    <w:rsid w:val="00B2104C"/>
    <w:rsid w:val="00B21098"/>
    <w:rsid w:val="00B21237"/>
    <w:rsid w:val="00B21BF6"/>
    <w:rsid w:val="00B21C1E"/>
    <w:rsid w:val="00B21D31"/>
    <w:rsid w:val="00B21E44"/>
    <w:rsid w:val="00B21FBA"/>
    <w:rsid w:val="00B22272"/>
    <w:rsid w:val="00B2228D"/>
    <w:rsid w:val="00B222DA"/>
    <w:rsid w:val="00B222EA"/>
    <w:rsid w:val="00B223C3"/>
    <w:rsid w:val="00B225C3"/>
    <w:rsid w:val="00B2263D"/>
    <w:rsid w:val="00B22A9A"/>
    <w:rsid w:val="00B22A9C"/>
    <w:rsid w:val="00B22AB6"/>
    <w:rsid w:val="00B22B3E"/>
    <w:rsid w:val="00B22C7A"/>
    <w:rsid w:val="00B22C96"/>
    <w:rsid w:val="00B22E4B"/>
    <w:rsid w:val="00B22F48"/>
    <w:rsid w:val="00B2300E"/>
    <w:rsid w:val="00B2302C"/>
    <w:rsid w:val="00B230B9"/>
    <w:rsid w:val="00B232F4"/>
    <w:rsid w:val="00B2333A"/>
    <w:rsid w:val="00B23432"/>
    <w:rsid w:val="00B23453"/>
    <w:rsid w:val="00B2363B"/>
    <w:rsid w:val="00B236B9"/>
    <w:rsid w:val="00B239AA"/>
    <w:rsid w:val="00B24040"/>
    <w:rsid w:val="00B24110"/>
    <w:rsid w:val="00B2444F"/>
    <w:rsid w:val="00B24496"/>
    <w:rsid w:val="00B2454D"/>
    <w:rsid w:val="00B2476F"/>
    <w:rsid w:val="00B2495D"/>
    <w:rsid w:val="00B24AF3"/>
    <w:rsid w:val="00B24C18"/>
    <w:rsid w:val="00B251F4"/>
    <w:rsid w:val="00B25343"/>
    <w:rsid w:val="00B253E9"/>
    <w:rsid w:val="00B2559F"/>
    <w:rsid w:val="00B255B3"/>
    <w:rsid w:val="00B25880"/>
    <w:rsid w:val="00B25A9F"/>
    <w:rsid w:val="00B25B8A"/>
    <w:rsid w:val="00B25D36"/>
    <w:rsid w:val="00B25E6E"/>
    <w:rsid w:val="00B25FEB"/>
    <w:rsid w:val="00B2628B"/>
    <w:rsid w:val="00B2634F"/>
    <w:rsid w:val="00B2637B"/>
    <w:rsid w:val="00B26573"/>
    <w:rsid w:val="00B26770"/>
    <w:rsid w:val="00B267CB"/>
    <w:rsid w:val="00B26825"/>
    <w:rsid w:val="00B2695F"/>
    <w:rsid w:val="00B269FF"/>
    <w:rsid w:val="00B26A00"/>
    <w:rsid w:val="00B26A86"/>
    <w:rsid w:val="00B26DF7"/>
    <w:rsid w:val="00B27042"/>
    <w:rsid w:val="00B27043"/>
    <w:rsid w:val="00B27284"/>
    <w:rsid w:val="00B27360"/>
    <w:rsid w:val="00B275F9"/>
    <w:rsid w:val="00B2769E"/>
    <w:rsid w:val="00B27788"/>
    <w:rsid w:val="00B2797A"/>
    <w:rsid w:val="00B27A41"/>
    <w:rsid w:val="00B27A61"/>
    <w:rsid w:val="00B27C64"/>
    <w:rsid w:val="00B27CA7"/>
    <w:rsid w:val="00B27DCB"/>
    <w:rsid w:val="00B27EA8"/>
    <w:rsid w:val="00B27F99"/>
    <w:rsid w:val="00B30037"/>
    <w:rsid w:val="00B3011B"/>
    <w:rsid w:val="00B30252"/>
    <w:rsid w:val="00B302B9"/>
    <w:rsid w:val="00B30382"/>
    <w:rsid w:val="00B304EB"/>
    <w:rsid w:val="00B3097C"/>
    <w:rsid w:val="00B30D08"/>
    <w:rsid w:val="00B30EE4"/>
    <w:rsid w:val="00B31072"/>
    <w:rsid w:val="00B3122A"/>
    <w:rsid w:val="00B31254"/>
    <w:rsid w:val="00B3127F"/>
    <w:rsid w:val="00B31456"/>
    <w:rsid w:val="00B3168D"/>
    <w:rsid w:val="00B31707"/>
    <w:rsid w:val="00B317D1"/>
    <w:rsid w:val="00B31810"/>
    <w:rsid w:val="00B31835"/>
    <w:rsid w:val="00B31861"/>
    <w:rsid w:val="00B31BAB"/>
    <w:rsid w:val="00B31D8E"/>
    <w:rsid w:val="00B31ED9"/>
    <w:rsid w:val="00B320BF"/>
    <w:rsid w:val="00B3224E"/>
    <w:rsid w:val="00B32290"/>
    <w:rsid w:val="00B322A4"/>
    <w:rsid w:val="00B323B2"/>
    <w:rsid w:val="00B32ACC"/>
    <w:rsid w:val="00B32B0C"/>
    <w:rsid w:val="00B32BAF"/>
    <w:rsid w:val="00B32BDF"/>
    <w:rsid w:val="00B32D1B"/>
    <w:rsid w:val="00B32E9A"/>
    <w:rsid w:val="00B32F12"/>
    <w:rsid w:val="00B32F14"/>
    <w:rsid w:val="00B3316E"/>
    <w:rsid w:val="00B33291"/>
    <w:rsid w:val="00B333B9"/>
    <w:rsid w:val="00B334A8"/>
    <w:rsid w:val="00B334D0"/>
    <w:rsid w:val="00B334F3"/>
    <w:rsid w:val="00B335AA"/>
    <w:rsid w:val="00B33733"/>
    <w:rsid w:val="00B3396D"/>
    <w:rsid w:val="00B33A6A"/>
    <w:rsid w:val="00B33A71"/>
    <w:rsid w:val="00B33A8C"/>
    <w:rsid w:val="00B33BFB"/>
    <w:rsid w:val="00B33CB1"/>
    <w:rsid w:val="00B34072"/>
    <w:rsid w:val="00B34077"/>
    <w:rsid w:val="00B340B8"/>
    <w:rsid w:val="00B341AE"/>
    <w:rsid w:val="00B34238"/>
    <w:rsid w:val="00B342A2"/>
    <w:rsid w:val="00B342D2"/>
    <w:rsid w:val="00B343DD"/>
    <w:rsid w:val="00B345AC"/>
    <w:rsid w:val="00B34735"/>
    <w:rsid w:val="00B3475E"/>
    <w:rsid w:val="00B34829"/>
    <w:rsid w:val="00B349FA"/>
    <w:rsid w:val="00B34A44"/>
    <w:rsid w:val="00B34D42"/>
    <w:rsid w:val="00B34D8C"/>
    <w:rsid w:val="00B34EC2"/>
    <w:rsid w:val="00B35042"/>
    <w:rsid w:val="00B350AB"/>
    <w:rsid w:val="00B35210"/>
    <w:rsid w:val="00B35301"/>
    <w:rsid w:val="00B35344"/>
    <w:rsid w:val="00B35473"/>
    <w:rsid w:val="00B35517"/>
    <w:rsid w:val="00B3557B"/>
    <w:rsid w:val="00B355D4"/>
    <w:rsid w:val="00B35704"/>
    <w:rsid w:val="00B357A0"/>
    <w:rsid w:val="00B35C61"/>
    <w:rsid w:val="00B35C64"/>
    <w:rsid w:val="00B35CDF"/>
    <w:rsid w:val="00B35D3A"/>
    <w:rsid w:val="00B36121"/>
    <w:rsid w:val="00B36224"/>
    <w:rsid w:val="00B362E7"/>
    <w:rsid w:val="00B366DC"/>
    <w:rsid w:val="00B36A1D"/>
    <w:rsid w:val="00B36BD1"/>
    <w:rsid w:val="00B36CDD"/>
    <w:rsid w:val="00B36D1E"/>
    <w:rsid w:val="00B36DB6"/>
    <w:rsid w:val="00B36EBC"/>
    <w:rsid w:val="00B36EFC"/>
    <w:rsid w:val="00B3711F"/>
    <w:rsid w:val="00B372B2"/>
    <w:rsid w:val="00B3732E"/>
    <w:rsid w:val="00B375EA"/>
    <w:rsid w:val="00B37663"/>
    <w:rsid w:val="00B376E4"/>
    <w:rsid w:val="00B37A9C"/>
    <w:rsid w:val="00B37C8A"/>
    <w:rsid w:val="00B37CCC"/>
    <w:rsid w:val="00B37E0D"/>
    <w:rsid w:val="00B37EC6"/>
    <w:rsid w:val="00B37EF4"/>
    <w:rsid w:val="00B37F22"/>
    <w:rsid w:val="00B4013C"/>
    <w:rsid w:val="00B4013E"/>
    <w:rsid w:val="00B40393"/>
    <w:rsid w:val="00B40437"/>
    <w:rsid w:val="00B4043C"/>
    <w:rsid w:val="00B407C6"/>
    <w:rsid w:val="00B408EE"/>
    <w:rsid w:val="00B40921"/>
    <w:rsid w:val="00B40925"/>
    <w:rsid w:val="00B40A26"/>
    <w:rsid w:val="00B40D70"/>
    <w:rsid w:val="00B40D81"/>
    <w:rsid w:val="00B40E88"/>
    <w:rsid w:val="00B41599"/>
    <w:rsid w:val="00B415B5"/>
    <w:rsid w:val="00B415DB"/>
    <w:rsid w:val="00B41731"/>
    <w:rsid w:val="00B4177C"/>
    <w:rsid w:val="00B41850"/>
    <w:rsid w:val="00B41B8B"/>
    <w:rsid w:val="00B41C48"/>
    <w:rsid w:val="00B41CC7"/>
    <w:rsid w:val="00B41D9E"/>
    <w:rsid w:val="00B41F22"/>
    <w:rsid w:val="00B41FC9"/>
    <w:rsid w:val="00B42082"/>
    <w:rsid w:val="00B42137"/>
    <w:rsid w:val="00B42242"/>
    <w:rsid w:val="00B42470"/>
    <w:rsid w:val="00B42549"/>
    <w:rsid w:val="00B42629"/>
    <w:rsid w:val="00B429A8"/>
    <w:rsid w:val="00B42AA9"/>
    <w:rsid w:val="00B42D9D"/>
    <w:rsid w:val="00B42DB8"/>
    <w:rsid w:val="00B42F08"/>
    <w:rsid w:val="00B42F85"/>
    <w:rsid w:val="00B42FEE"/>
    <w:rsid w:val="00B43085"/>
    <w:rsid w:val="00B43183"/>
    <w:rsid w:val="00B4337D"/>
    <w:rsid w:val="00B43644"/>
    <w:rsid w:val="00B436C9"/>
    <w:rsid w:val="00B43E74"/>
    <w:rsid w:val="00B43E80"/>
    <w:rsid w:val="00B43E9E"/>
    <w:rsid w:val="00B43F7C"/>
    <w:rsid w:val="00B43FC3"/>
    <w:rsid w:val="00B441A7"/>
    <w:rsid w:val="00B44220"/>
    <w:rsid w:val="00B442AC"/>
    <w:rsid w:val="00B44312"/>
    <w:rsid w:val="00B44403"/>
    <w:rsid w:val="00B44530"/>
    <w:rsid w:val="00B44743"/>
    <w:rsid w:val="00B447D5"/>
    <w:rsid w:val="00B44830"/>
    <w:rsid w:val="00B449B8"/>
    <w:rsid w:val="00B44A33"/>
    <w:rsid w:val="00B44C1C"/>
    <w:rsid w:val="00B44D96"/>
    <w:rsid w:val="00B44F84"/>
    <w:rsid w:val="00B45075"/>
    <w:rsid w:val="00B45136"/>
    <w:rsid w:val="00B45407"/>
    <w:rsid w:val="00B458C3"/>
    <w:rsid w:val="00B45965"/>
    <w:rsid w:val="00B45ACC"/>
    <w:rsid w:val="00B45B56"/>
    <w:rsid w:val="00B45B7E"/>
    <w:rsid w:val="00B45D25"/>
    <w:rsid w:val="00B45D73"/>
    <w:rsid w:val="00B45F2A"/>
    <w:rsid w:val="00B46059"/>
    <w:rsid w:val="00B461F7"/>
    <w:rsid w:val="00B46243"/>
    <w:rsid w:val="00B462A9"/>
    <w:rsid w:val="00B46390"/>
    <w:rsid w:val="00B46667"/>
    <w:rsid w:val="00B46751"/>
    <w:rsid w:val="00B469C4"/>
    <w:rsid w:val="00B469E6"/>
    <w:rsid w:val="00B46B2F"/>
    <w:rsid w:val="00B46D4E"/>
    <w:rsid w:val="00B46E49"/>
    <w:rsid w:val="00B46FC1"/>
    <w:rsid w:val="00B47065"/>
    <w:rsid w:val="00B47078"/>
    <w:rsid w:val="00B47111"/>
    <w:rsid w:val="00B47416"/>
    <w:rsid w:val="00B4773D"/>
    <w:rsid w:val="00B477CE"/>
    <w:rsid w:val="00B47844"/>
    <w:rsid w:val="00B478DC"/>
    <w:rsid w:val="00B47D28"/>
    <w:rsid w:val="00B47D5C"/>
    <w:rsid w:val="00B47E9C"/>
    <w:rsid w:val="00B5027A"/>
    <w:rsid w:val="00B50281"/>
    <w:rsid w:val="00B502BE"/>
    <w:rsid w:val="00B50783"/>
    <w:rsid w:val="00B50A38"/>
    <w:rsid w:val="00B50CC7"/>
    <w:rsid w:val="00B51102"/>
    <w:rsid w:val="00B511C0"/>
    <w:rsid w:val="00B512B9"/>
    <w:rsid w:val="00B51394"/>
    <w:rsid w:val="00B513B0"/>
    <w:rsid w:val="00B51536"/>
    <w:rsid w:val="00B5171F"/>
    <w:rsid w:val="00B5173D"/>
    <w:rsid w:val="00B51A41"/>
    <w:rsid w:val="00B51BDD"/>
    <w:rsid w:val="00B51CC8"/>
    <w:rsid w:val="00B52021"/>
    <w:rsid w:val="00B5219B"/>
    <w:rsid w:val="00B52518"/>
    <w:rsid w:val="00B52623"/>
    <w:rsid w:val="00B5279E"/>
    <w:rsid w:val="00B5297A"/>
    <w:rsid w:val="00B52AC4"/>
    <w:rsid w:val="00B52EC2"/>
    <w:rsid w:val="00B52FBE"/>
    <w:rsid w:val="00B53104"/>
    <w:rsid w:val="00B531B3"/>
    <w:rsid w:val="00B5320A"/>
    <w:rsid w:val="00B53255"/>
    <w:rsid w:val="00B535B0"/>
    <w:rsid w:val="00B537CE"/>
    <w:rsid w:val="00B539D0"/>
    <w:rsid w:val="00B53AA3"/>
    <w:rsid w:val="00B53C10"/>
    <w:rsid w:val="00B53D2C"/>
    <w:rsid w:val="00B53D45"/>
    <w:rsid w:val="00B53E31"/>
    <w:rsid w:val="00B53FE8"/>
    <w:rsid w:val="00B54086"/>
    <w:rsid w:val="00B54215"/>
    <w:rsid w:val="00B545DD"/>
    <w:rsid w:val="00B545DE"/>
    <w:rsid w:val="00B54600"/>
    <w:rsid w:val="00B54683"/>
    <w:rsid w:val="00B546A1"/>
    <w:rsid w:val="00B5471F"/>
    <w:rsid w:val="00B548A7"/>
    <w:rsid w:val="00B54D09"/>
    <w:rsid w:val="00B54E30"/>
    <w:rsid w:val="00B54EF3"/>
    <w:rsid w:val="00B5508D"/>
    <w:rsid w:val="00B5524A"/>
    <w:rsid w:val="00B552B9"/>
    <w:rsid w:val="00B554E0"/>
    <w:rsid w:val="00B559BF"/>
    <w:rsid w:val="00B559FE"/>
    <w:rsid w:val="00B55A4E"/>
    <w:rsid w:val="00B55B1E"/>
    <w:rsid w:val="00B55B3E"/>
    <w:rsid w:val="00B55CCB"/>
    <w:rsid w:val="00B55E60"/>
    <w:rsid w:val="00B560D8"/>
    <w:rsid w:val="00B5627D"/>
    <w:rsid w:val="00B5639B"/>
    <w:rsid w:val="00B563AE"/>
    <w:rsid w:val="00B5640E"/>
    <w:rsid w:val="00B564AC"/>
    <w:rsid w:val="00B564C6"/>
    <w:rsid w:val="00B56510"/>
    <w:rsid w:val="00B565F2"/>
    <w:rsid w:val="00B56715"/>
    <w:rsid w:val="00B567A7"/>
    <w:rsid w:val="00B567C7"/>
    <w:rsid w:val="00B569FE"/>
    <w:rsid w:val="00B56A84"/>
    <w:rsid w:val="00B56B9B"/>
    <w:rsid w:val="00B56BE2"/>
    <w:rsid w:val="00B56BE6"/>
    <w:rsid w:val="00B56C81"/>
    <w:rsid w:val="00B56E0F"/>
    <w:rsid w:val="00B5733E"/>
    <w:rsid w:val="00B57368"/>
    <w:rsid w:val="00B574E9"/>
    <w:rsid w:val="00B57513"/>
    <w:rsid w:val="00B5778E"/>
    <w:rsid w:val="00B57A92"/>
    <w:rsid w:val="00B57B69"/>
    <w:rsid w:val="00B57CDC"/>
    <w:rsid w:val="00B57D0F"/>
    <w:rsid w:val="00B57E4C"/>
    <w:rsid w:val="00B57E98"/>
    <w:rsid w:val="00B57FD5"/>
    <w:rsid w:val="00B6011E"/>
    <w:rsid w:val="00B60430"/>
    <w:rsid w:val="00B60547"/>
    <w:rsid w:val="00B605AF"/>
    <w:rsid w:val="00B605EF"/>
    <w:rsid w:val="00B60625"/>
    <w:rsid w:val="00B6066D"/>
    <w:rsid w:val="00B60B0E"/>
    <w:rsid w:val="00B60BD8"/>
    <w:rsid w:val="00B60D47"/>
    <w:rsid w:val="00B60D61"/>
    <w:rsid w:val="00B61023"/>
    <w:rsid w:val="00B61258"/>
    <w:rsid w:val="00B613D1"/>
    <w:rsid w:val="00B6148B"/>
    <w:rsid w:val="00B61656"/>
    <w:rsid w:val="00B6172A"/>
    <w:rsid w:val="00B61788"/>
    <w:rsid w:val="00B61A62"/>
    <w:rsid w:val="00B61AD3"/>
    <w:rsid w:val="00B61BB1"/>
    <w:rsid w:val="00B61BE0"/>
    <w:rsid w:val="00B61CE7"/>
    <w:rsid w:val="00B61DED"/>
    <w:rsid w:val="00B62080"/>
    <w:rsid w:val="00B620AF"/>
    <w:rsid w:val="00B62151"/>
    <w:rsid w:val="00B62158"/>
    <w:rsid w:val="00B62221"/>
    <w:rsid w:val="00B623E2"/>
    <w:rsid w:val="00B62619"/>
    <w:rsid w:val="00B627B1"/>
    <w:rsid w:val="00B62922"/>
    <w:rsid w:val="00B62952"/>
    <w:rsid w:val="00B6295A"/>
    <w:rsid w:val="00B62AC9"/>
    <w:rsid w:val="00B62B4D"/>
    <w:rsid w:val="00B62EF3"/>
    <w:rsid w:val="00B62F2D"/>
    <w:rsid w:val="00B63087"/>
    <w:rsid w:val="00B630C0"/>
    <w:rsid w:val="00B63152"/>
    <w:rsid w:val="00B632D7"/>
    <w:rsid w:val="00B633B3"/>
    <w:rsid w:val="00B63529"/>
    <w:rsid w:val="00B63652"/>
    <w:rsid w:val="00B63663"/>
    <w:rsid w:val="00B6370F"/>
    <w:rsid w:val="00B63770"/>
    <w:rsid w:val="00B63A9D"/>
    <w:rsid w:val="00B63B93"/>
    <w:rsid w:val="00B63C56"/>
    <w:rsid w:val="00B63D25"/>
    <w:rsid w:val="00B63D2E"/>
    <w:rsid w:val="00B63EA8"/>
    <w:rsid w:val="00B63F28"/>
    <w:rsid w:val="00B640D5"/>
    <w:rsid w:val="00B641B1"/>
    <w:rsid w:val="00B641B5"/>
    <w:rsid w:val="00B64332"/>
    <w:rsid w:val="00B6455B"/>
    <w:rsid w:val="00B6456F"/>
    <w:rsid w:val="00B645FE"/>
    <w:rsid w:val="00B6468E"/>
    <w:rsid w:val="00B64972"/>
    <w:rsid w:val="00B649C4"/>
    <w:rsid w:val="00B64B02"/>
    <w:rsid w:val="00B64C30"/>
    <w:rsid w:val="00B64F24"/>
    <w:rsid w:val="00B65305"/>
    <w:rsid w:val="00B655DD"/>
    <w:rsid w:val="00B65696"/>
    <w:rsid w:val="00B6579C"/>
    <w:rsid w:val="00B657D2"/>
    <w:rsid w:val="00B6584A"/>
    <w:rsid w:val="00B658C9"/>
    <w:rsid w:val="00B65A12"/>
    <w:rsid w:val="00B65AB4"/>
    <w:rsid w:val="00B66070"/>
    <w:rsid w:val="00B660B2"/>
    <w:rsid w:val="00B6611A"/>
    <w:rsid w:val="00B6633E"/>
    <w:rsid w:val="00B6647A"/>
    <w:rsid w:val="00B66870"/>
    <w:rsid w:val="00B66A27"/>
    <w:rsid w:val="00B66AAC"/>
    <w:rsid w:val="00B66EB9"/>
    <w:rsid w:val="00B66EBF"/>
    <w:rsid w:val="00B66FD3"/>
    <w:rsid w:val="00B67007"/>
    <w:rsid w:val="00B67148"/>
    <w:rsid w:val="00B6722D"/>
    <w:rsid w:val="00B67443"/>
    <w:rsid w:val="00B6745C"/>
    <w:rsid w:val="00B67534"/>
    <w:rsid w:val="00B67553"/>
    <w:rsid w:val="00B6796B"/>
    <w:rsid w:val="00B67B29"/>
    <w:rsid w:val="00B67C3B"/>
    <w:rsid w:val="00B67E16"/>
    <w:rsid w:val="00B67FAF"/>
    <w:rsid w:val="00B7030B"/>
    <w:rsid w:val="00B703CA"/>
    <w:rsid w:val="00B706BB"/>
    <w:rsid w:val="00B70757"/>
    <w:rsid w:val="00B707AD"/>
    <w:rsid w:val="00B70977"/>
    <w:rsid w:val="00B7097E"/>
    <w:rsid w:val="00B70B9F"/>
    <w:rsid w:val="00B7106D"/>
    <w:rsid w:val="00B710DB"/>
    <w:rsid w:val="00B7120E"/>
    <w:rsid w:val="00B7149F"/>
    <w:rsid w:val="00B71583"/>
    <w:rsid w:val="00B716CF"/>
    <w:rsid w:val="00B71739"/>
    <w:rsid w:val="00B7178E"/>
    <w:rsid w:val="00B717FF"/>
    <w:rsid w:val="00B71986"/>
    <w:rsid w:val="00B71A1D"/>
    <w:rsid w:val="00B71B83"/>
    <w:rsid w:val="00B71DBA"/>
    <w:rsid w:val="00B71DFD"/>
    <w:rsid w:val="00B71F2C"/>
    <w:rsid w:val="00B71F55"/>
    <w:rsid w:val="00B71F88"/>
    <w:rsid w:val="00B72126"/>
    <w:rsid w:val="00B72281"/>
    <w:rsid w:val="00B72352"/>
    <w:rsid w:val="00B72755"/>
    <w:rsid w:val="00B729E9"/>
    <w:rsid w:val="00B72B61"/>
    <w:rsid w:val="00B72CE0"/>
    <w:rsid w:val="00B72DB2"/>
    <w:rsid w:val="00B72ECC"/>
    <w:rsid w:val="00B72F32"/>
    <w:rsid w:val="00B7307C"/>
    <w:rsid w:val="00B7321F"/>
    <w:rsid w:val="00B734ED"/>
    <w:rsid w:val="00B73530"/>
    <w:rsid w:val="00B73533"/>
    <w:rsid w:val="00B735C4"/>
    <w:rsid w:val="00B7385B"/>
    <w:rsid w:val="00B73887"/>
    <w:rsid w:val="00B738C3"/>
    <w:rsid w:val="00B738EB"/>
    <w:rsid w:val="00B73A8A"/>
    <w:rsid w:val="00B73BC5"/>
    <w:rsid w:val="00B73BFA"/>
    <w:rsid w:val="00B73C6D"/>
    <w:rsid w:val="00B73E92"/>
    <w:rsid w:val="00B740A4"/>
    <w:rsid w:val="00B740B7"/>
    <w:rsid w:val="00B740DF"/>
    <w:rsid w:val="00B74368"/>
    <w:rsid w:val="00B7438C"/>
    <w:rsid w:val="00B74416"/>
    <w:rsid w:val="00B74475"/>
    <w:rsid w:val="00B74505"/>
    <w:rsid w:val="00B74537"/>
    <w:rsid w:val="00B747AB"/>
    <w:rsid w:val="00B74C16"/>
    <w:rsid w:val="00B74E7A"/>
    <w:rsid w:val="00B750D2"/>
    <w:rsid w:val="00B75523"/>
    <w:rsid w:val="00B75547"/>
    <w:rsid w:val="00B756D1"/>
    <w:rsid w:val="00B7574B"/>
    <w:rsid w:val="00B7587E"/>
    <w:rsid w:val="00B75886"/>
    <w:rsid w:val="00B7594B"/>
    <w:rsid w:val="00B759DF"/>
    <w:rsid w:val="00B75AA8"/>
    <w:rsid w:val="00B75BDF"/>
    <w:rsid w:val="00B75C34"/>
    <w:rsid w:val="00B75DB8"/>
    <w:rsid w:val="00B75E6F"/>
    <w:rsid w:val="00B761A1"/>
    <w:rsid w:val="00B76364"/>
    <w:rsid w:val="00B7660C"/>
    <w:rsid w:val="00B76795"/>
    <w:rsid w:val="00B76862"/>
    <w:rsid w:val="00B76E32"/>
    <w:rsid w:val="00B76E93"/>
    <w:rsid w:val="00B76FDB"/>
    <w:rsid w:val="00B76FEE"/>
    <w:rsid w:val="00B77154"/>
    <w:rsid w:val="00B7767F"/>
    <w:rsid w:val="00B776AF"/>
    <w:rsid w:val="00B77707"/>
    <w:rsid w:val="00B77737"/>
    <w:rsid w:val="00B77DA5"/>
    <w:rsid w:val="00B80008"/>
    <w:rsid w:val="00B8016C"/>
    <w:rsid w:val="00B80241"/>
    <w:rsid w:val="00B80533"/>
    <w:rsid w:val="00B8091A"/>
    <w:rsid w:val="00B80950"/>
    <w:rsid w:val="00B80AB7"/>
    <w:rsid w:val="00B80B34"/>
    <w:rsid w:val="00B80BA0"/>
    <w:rsid w:val="00B80F15"/>
    <w:rsid w:val="00B80F6F"/>
    <w:rsid w:val="00B80FAA"/>
    <w:rsid w:val="00B8129B"/>
    <w:rsid w:val="00B8136D"/>
    <w:rsid w:val="00B81644"/>
    <w:rsid w:val="00B818A7"/>
    <w:rsid w:val="00B819C9"/>
    <w:rsid w:val="00B81A15"/>
    <w:rsid w:val="00B81AE8"/>
    <w:rsid w:val="00B81B48"/>
    <w:rsid w:val="00B81ED8"/>
    <w:rsid w:val="00B8222A"/>
    <w:rsid w:val="00B82537"/>
    <w:rsid w:val="00B826D5"/>
    <w:rsid w:val="00B82753"/>
    <w:rsid w:val="00B82769"/>
    <w:rsid w:val="00B82A3D"/>
    <w:rsid w:val="00B82A44"/>
    <w:rsid w:val="00B82DFA"/>
    <w:rsid w:val="00B830B7"/>
    <w:rsid w:val="00B83359"/>
    <w:rsid w:val="00B833C5"/>
    <w:rsid w:val="00B83412"/>
    <w:rsid w:val="00B835D7"/>
    <w:rsid w:val="00B836A7"/>
    <w:rsid w:val="00B836B9"/>
    <w:rsid w:val="00B836DB"/>
    <w:rsid w:val="00B8374B"/>
    <w:rsid w:val="00B8378D"/>
    <w:rsid w:val="00B83B8D"/>
    <w:rsid w:val="00B83C5B"/>
    <w:rsid w:val="00B83FC1"/>
    <w:rsid w:val="00B842A6"/>
    <w:rsid w:val="00B842CF"/>
    <w:rsid w:val="00B843A6"/>
    <w:rsid w:val="00B8469D"/>
    <w:rsid w:val="00B849B2"/>
    <w:rsid w:val="00B84B1A"/>
    <w:rsid w:val="00B84BBA"/>
    <w:rsid w:val="00B84C15"/>
    <w:rsid w:val="00B84D5E"/>
    <w:rsid w:val="00B84D96"/>
    <w:rsid w:val="00B84E76"/>
    <w:rsid w:val="00B8500A"/>
    <w:rsid w:val="00B8507A"/>
    <w:rsid w:val="00B850B5"/>
    <w:rsid w:val="00B8522C"/>
    <w:rsid w:val="00B852AD"/>
    <w:rsid w:val="00B85553"/>
    <w:rsid w:val="00B85701"/>
    <w:rsid w:val="00B85775"/>
    <w:rsid w:val="00B85879"/>
    <w:rsid w:val="00B85919"/>
    <w:rsid w:val="00B859C0"/>
    <w:rsid w:val="00B85A6F"/>
    <w:rsid w:val="00B85D76"/>
    <w:rsid w:val="00B85E0B"/>
    <w:rsid w:val="00B861A1"/>
    <w:rsid w:val="00B86798"/>
    <w:rsid w:val="00B867C0"/>
    <w:rsid w:val="00B868B1"/>
    <w:rsid w:val="00B869AB"/>
    <w:rsid w:val="00B869FA"/>
    <w:rsid w:val="00B86A70"/>
    <w:rsid w:val="00B86AE0"/>
    <w:rsid w:val="00B86B6B"/>
    <w:rsid w:val="00B86CDF"/>
    <w:rsid w:val="00B86CF6"/>
    <w:rsid w:val="00B86D17"/>
    <w:rsid w:val="00B87268"/>
    <w:rsid w:val="00B87317"/>
    <w:rsid w:val="00B875A8"/>
    <w:rsid w:val="00B8766C"/>
    <w:rsid w:val="00B877F5"/>
    <w:rsid w:val="00B879D8"/>
    <w:rsid w:val="00B87BD1"/>
    <w:rsid w:val="00B87DDA"/>
    <w:rsid w:val="00B87DDE"/>
    <w:rsid w:val="00B87DE1"/>
    <w:rsid w:val="00B90000"/>
    <w:rsid w:val="00B902BD"/>
    <w:rsid w:val="00B90470"/>
    <w:rsid w:val="00B90560"/>
    <w:rsid w:val="00B90595"/>
    <w:rsid w:val="00B90605"/>
    <w:rsid w:val="00B906D5"/>
    <w:rsid w:val="00B908D3"/>
    <w:rsid w:val="00B90A86"/>
    <w:rsid w:val="00B90B0C"/>
    <w:rsid w:val="00B910F2"/>
    <w:rsid w:val="00B9110D"/>
    <w:rsid w:val="00B912B3"/>
    <w:rsid w:val="00B91791"/>
    <w:rsid w:val="00B91911"/>
    <w:rsid w:val="00B91D26"/>
    <w:rsid w:val="00B91F01"/>
    <w:rsid w:val="00B91F3C"/>
    <w:rsid w:val="00B92022"/>
    <w:rsid w:val="00B92165"/>
    <w:rsid w:val="00B922A3"/>
    <w:rsid w:val="00B924B8"/>
    <w:rsid w:val="00B92500"/>
    <w:rsid w:val="00B92907"/>
    <w:rsid w:val="00B92B5B"/>
    <w:rsid w:val="00B92C79"/>
    <w:rsid w:val="00B92CE7"/>
    <w:rsid w:val="00B92D4C"/>
    <w:rsid w:val="00B92F4C"/>
    <w:rsid w:val="00B9322A"/>
    <w:rsid w:val="00B93261"/>
    <w:rsid w:val="00B93342"/>
    <w:rsid w:val="00B9334D"/>
    <w:rsid w:val="00B9343E"/>
    <w:rsid w:val="00B93550"/>
    <w:rsid w:val="00B93551"/>
    <w:rsid w:val="00B93558"/>
    <w:rsid w:val="00B93699"/>
    <w:rsid w:val="00B937E2"/>
    <w:rsid w:val="00B93ADE"/>
    <w:rsid w:val="00B93B7F"/>
    <w:rsid w:val="00B93CB6"/>
    <w:rsid w:val="00B93F6F"/>
    <w:rsid w:val="00B93FFD"/>
    <w:rsid w:val="00B942B6"/>
    <w:rsid w:val="00B94847"/>
    <w:rsid w:val="00B94863"/>
    <w:rsid w:val="00B9489B"/>
    <w:rsid w:val="00B94B4F"/>
    <w:rsid w:val="00B94FC7"/>
    <w:rsid w:val="00B9500D"/>
    <w:rsid w:val="00B95181"/>
    <w:rsid w:val="00B9568E"/>
    <w:rsid w:val="00B95A35"/>
    <w:rsid w:val="00B95E00"/>
    <w:rsid w:val="00B95F62"/>
    <w:rsid w:val="00B95FC8"/>
    <w:rsid w:val="00B9636B"/>
    <w:rsid w:val="00B9647E"/>
    <w:rsid w:val="00B96801"/>
    <w:rsid w:val="00B9696B"/>
    <w:rsid w:val="00B96B5D"/>
    <w:rsid w:val="00B96B9D"/>
    <w:rsid w:val="00B96D27"/>
    <w:rsid w:val="00B96EA1"/>
    <w:rsid w:val="00B96EFD"/>
    <w:rsid w:val="00B96F62"/>
    <w:rsid w:val="00B96FA5"/>
    <w:rsid w:val="00B970D3"/>
    <w:rsid w:val="00B97212"/>
    <w:rsid w:val="00B97258"/>
    <w:rsid w:val="00B973AD"/>
    <w:rsid w:val="00B97784"/>
    <w:rsid w:val="00B977E9"/>
    <w:rsid w:val="00B979BE"/>
    <w:rsid w:val="00B97B43"/>
    <w:rsid w:val="00B97C94"/>
    <w:rsid w:val="00B97D73"/>
    <w:rsid w:val="00B97F8C"/>
    <w:rsid w:val="00B97FDA"/>
    <w:rsid w:val="00BA01F3"/>
    <w:rsid w:val="00BA039A"/>
    <w:rsid w:val="00BA03E1"/>
    <w:rsid w:val="00BA04AF"/>
    <w:rsid w:val="00BA06C3"/>
    <w:rsid w:val="00BA0844"/>
    <w:rsid w:val="00BA08FD"/>
    <w:rsid w:val="00BA0995"/>
    <w:rsid w:val="00BA09BD"/>
    <w:rsid w:val="00BA0DA0"/>
    <w:rsid w:val="00BA120D"/>
    <w:rsid w:val="00BA123D"/>
    <w:rsid w:val="00BA1342"/>
    <w:rsid w:val="00BA15BD"/>
    <w:rsid w:val="00BA15BF"/>
    <w:rsid w:val="00BA1678"/>
    <w:rsid w:val="00BA1B2F"/>
    <w:rsid w:val="00BA1D64"/>
    <w:rsid w:val="00BA1DCC"/>
    <w:rsid w:val="00BA2084"/>
    <w:rsid w:val="00BA2245"/>
    <w:rsid w:val="00BA2504"/>
    <w:rsid w:val="00BA2611"/>
    <w:rsid w:val="00BA2681"/>
    <w:rsid w:val="00BA2702"/>
    <w:rsid w:val="00BA27B0"/>
    <w:rsid w:val="00BA2966"/>
    <w:rsid w:val="00BA2A20"/>
    <w:rsid w:val="00BA2BBF"/>
    <w:rsid w:val="00BA2BE4"/>
    <w:rsid w:val="00BA2D16"/>
    <w:rsid w:val="00BA2DF3"/>
    <w:rsid w:val="00BA3053"/>
    <w:rsid w:val="00BA33C3"/>
    <w:rsid w:val="00BA34C4"/>
    <w:rsid w:val="00BA3612"/>
    <w:rsid w:val="00BA3696"/>
    <w:rsid w:val="00BA3734"/>
    <w:rsid w:val="00BA375A"/>
    <w:rsid w:val="00BA38FF"/>
    <w:rsid w:val="00BA390D"/>
    <w:rsid w:val="00BA3935"/>
    <w:rsid w:val="00BA3A10"/>
    <w:rsid w:val="00BA3A36"/>
    <w:rsid w:val="00BA3C79"/>
    <w:rsid w:val="00BA3C98"/>
    <w:rsid w:val="00BA3E03"/>
    <w:rsid w:val="00BA3EA8"/>
    <w:rsid w:val="00BA3EC3"/>
    <w:rsid w:val="00BA3F3A"/>
    <w:rsid w:val="00BA401F"/>
    <w:rsid w:val="00BA4256"/>
    <w:rsid w:val="00BA43B4"/>
    <w:rsid w:val="00BA4429"/>
    <w:rsid w:val="00BA449F"/>
    <w:rsid w:val="00BA454C"/>
    <w:rsid w:val="00BA4583"/>
    <w:rsid w:val="00BA46F3"/>
    <w:rsid w:val="00BA495B"/>
    <w:rsid w:val="00BA4BAD"/>
    <w:rsid w:val="00BA4C9B"/>
    <w:rsid w:val="00BA4CEC"/>
    <w:rsid w:val="00BA4E1D"/>
    <w:rsid w:val="00BA4EA8"/>
    <w:rsid w:val="00BA4F0C"/>
    <w:rsid w:val="00BA5051"/>
    <w:rsid w:val="00BA51FA"/>
    <w:rsid w:val="00BA5512"/>
    <w:rsid w:val="00BA5528"/>
    <w:rsid w:val="00BA5E7E"/>
    <w:rsid w:val="00BA5FBB"/>
    <w:rsid w:val="00BA60B7"/>
    <w:rsid w:val="00BA614F"/>
    <w:rsid w:val="00BA61B9"/>
    <w:rsid w:val="00BA6278"/>
    <w:rsid w:val="00BA62F9"/>
    <w:rsid w:val="00BA62FA"/>
    <w:rsid w:val="00BA636B"/>
    <w:rsid w:val="00BA6377"/>
    <w:rsid w:val="00BA6417"/>
    <w:rsid w:val="00BA651A"/>
    <w:rsid w:val="00BA6707"/>
    <w:rsid w:val="00BA681A"/>
    <w:rsid w:val="00BA69F0"/>
    <w:rsid w:val="00BA6B41"/>
    <w:rsid w:val="00BA6DCC"/>
    <w:rsid w:val="00BA6EF8"/>
    <w:rsid w:val="00BA6FA9"/>
    <w:rsid w:val="00BA718E"/>
    <w:rsid w:val="00BA7253"/>
    <w:rsid w:val="00BA726D"/>
    <w:rsid w:val="00BA73F9"/>
    <w:rsid w:val="00BA755E"/>
    <w:rsid w:val="00BA78CE"/>
    <w:rsid w:val="00BA7942"/>
    <w:rsid w:val="00BA7BBC"/>
    <w:rsid w:val="00BA7F9E"/>
    <w:rsid w:val="00BB0014"/>
    <w:rsid w:val="00BB009A"/>
    <w:rsid w:val="00BB027C"/>
    <w:rsid w:val="00BB02FE"/>
    <w:rsid w:val="00BB0412"/>
    <w:rsid w:val="00BB0678"/>
    <w:rsid w:val="00BB0978"/>
    <w:rsid w:val="00BB0998"/>
    <w:rsid w:val="00BB0C42"/>
    <w:rsid w:val="00BB0CD4"/>
    <w:rsid w:val="00BB0CF7"/>
    <w:rsid w:val="00BB1058"/>
    <w:rsid w:val="00BB108B"/>
    <w:rsid w:val="00BB116C"/>
    <w:rsid w:val="00BB11A3"/>
    <w:rsid w:val="00BB1589"/>
    <w:rsid w:val="00BB15C8"/>
    <w:rsid w:val="00BB1683"/>
    <w:rsid w:val="00BB1789"/>
    <w:rsid w:val="00BB181A"/>
    <w:rsid w:val="00BB190D"/>
    <w:rsid w:val="00BB1937"/>
    <w:rsid w:val="00BB1DC8"/>
    <w:rsid w:val="00BB1E01"/>
    <w:rsid w:val="00BB1EE0"/>
    <w:rsid w:val="00BB20D7"/>
    <w:rsid w:val="00BB2127"/>
    <w:rsid w:val="00BB21FE"/>
    <w:rsid w:val="00BB220B"/>
    <w:rsid w:val="00BB2329"/>
    <w:rsid w:val="00BB2678"/>
    <w:rsid w:val="00BB278D"/>
    <w:rsid w:val="00BB2845"/>
    <w:rsid w:val="00BB2A3F"/>
    <w:rsid w:val="00BB2AA0"/>
    <w:rsid w:val="00BB2E02"/>
    <w:rsid w:val="00BB2EBC"/>
    <w:rsid w:val="00BB3069"/>
    <w:rsid w:val="00BB307B"/>
    <w:rsid w:val="00BB30D6"/>
    <w:rsid w:val="00BB32BA"/>
    <w:rsid w:val="00BB332F"/>
    <w:rsid w:val="00BB33BC"/>
    <w:rsid w:val="00BB35C7"/>
    <w:rsid w:val="00BB36EF"/>
    <w:rsid w:val="00BB37B5"/>
    <w:rsid w:val="00BB3914"/>
    <w:rsid w:val="00BB3AE5"/>
    <w:rsid w:val="00BB3B8C"/>
    <w:rsid w:val="00BB3BC2"/>
    <w:rsid w:val="00BB3D4F"/>
    <w:rsid w:val="00BB3D98"/>
    <w:rsid w:val="00BB3DAD"/>
    <w:rsid w:val="00BB3E54"/>
    <w:rsid w:val="00BB3E70"/>
    <w:rsid w:val="00BB3EE9"/>
    <w:rsid w:val="00BB3F71"/>
    <w:rsid w:val="00BB3F92"/>
    <w:rsid w:val="00BB3FB4"/>
    <w:rsid w:val="00BB400E"/>
    <w:rsid w:val="00BB40C0"/>
    <w:rsid w:val="00BB4733"/>
    <w:rsid w:val="00BB484B"/>
    <w:rsid w:val="00BB48CD"/>
    <w:rsid w:val="00BB48D1"/>
    <w:rsid w:val="00BB4961"/>
    <w:rsid w:val="00BB4B53"/>
    <w:rsid w:val="00BB4BDB"/>
    <w:rsid w:val="00BB4BFA"/>
    <w:rsid w:val="00BB4FE3"/>
    <w:rsid w:val="00BB50A5"/>
    <w:rsid w:val="00BB5103"/>
    <w:rsid w:val="00BB51B6"/>
    <w:rsid w:val="00BB526C"/>
    <w:rsid w:val="00BB53B2"/>
    <w:rsid w:val="00BB53F9"/>
    <w:rsid w:val="00BB55E5"/>
    <w:rsid w:val="00BB56E5"/>
    <w:rsid w:val="00BB56EB"/>
    <w:rsid w:val="00BB583E"/>
    <w:rsid w:val="00BB5915"/>
    <w:rsid w:val="00BB59E1"/>
    <w:rsid w:val="00BB5A34"/>
    <w:rsid w:val="00BB5A62"/>
    <w:rsid w:val="00BB5A7D"/>
    <w:rsid w:val="00BB5B07"/>
    <w:rsid w:val="00BB5B2F"/>
    <w:rsid w:val="00BB5B98"/>
    <w:rsid w:val="00BB5C2F"/>
    <w:rsid w:val="00BB5D8A"/>
    <w:rsid w:val="00BB5EFF"/>
    <w:rsid w:val="00BB60FA"/>
    <w:rsid w:val="00BB6178"/>
    <w:rsid w:val="00BB6340"/>
    <w:rsid w:val="00BB63B8"/>
    <w:rsid w:val="00BB6576"/>
    <w:rsid w:val="00BB6733"/>
    <w:rsid w:val="00BB696E"/>
    <w:rsid w:val="00BB6B78"/>
    <w:rsid w:val="00BB6C02"/>
    <w:rsid w:val="00BB7126"/>
    <w:rsid w:val="00BB7145"/>
    <w:rsid w:val="00BB71B3"/>
    <w:rsid w:val="00BB727F"/>
    <w:rsid w:val="00BB751E"/>
    <w:rsid w:val="00BB75B1"/>
    <w:rsid w:val="00BB76E6"/>
    <w:rsid w:val="00BB781B"/>
    <w:rsid w:val="00BB7AEB"/>
    <w:rsid w:val="00BB7CA0"/>
    <w:rsid w:val="00BB7CAE"/>
    <w:rsid w:val="00BB7CC9"/>
    <w:rsid w:val="00BB7D54"/>
    <w:rsid w:val="00BC0048"/>
    <w:rsid w:val="00BC00B7"/>
    <w:rsid w:val="00BC013D"/>
    <w:rsid w:val="00BC0376"/>
    <w:rsid w:val="00BC051F"/>
    <w:rsid w:val="00BC06F1"/>
    <w:rsid w:val="00BC0816"/>
    <w:rsid w:val="00BC0A6A"/>
    <w:rsid w:val="00BC0A90"/>
    <w:rsid w:val="00BC0E67"/>
    <w:rsid w:val="00BC0EF2"/>
    <w:rsid w:val="00BC0FA9"/>
    <w:rsid w:val="00BC1252"/>
    <w:rsid w:val="00BC1507"/>
    <w:rsid w:val="00BC19A7"/>
    <w:rsid w:val="00BC1ACD"/>
    <w:rsid w:val="00BC1B4A"/>
    <w:rsid w:val="00BC1C14"/>
    <w:rsid w:val="00BC1F0D"/>
    <w:rsid w:val="00BC201A"/>
    <w:rsid w:val="00BC2189"/>
    <w:rsid w:val="00BC2454"/>
    <w:rsid w:val="00BC24B5"/>
    <w:rsid w:val="00BC272A"/>
    <w:rsid w:val="00BC2936"/>
    <w:rsid w:val="00BC298E"/>
    <w:rsid w:val="00BC2AEE"/>
    <w:rsid w:val="00BC2B05"/>
    <w:rsid w:val="00BC2C7F"/>
    <w:rsid w:val="00BC2D7D"/>
    <w:rsid w:val="00BC2EC8"/>
    <w:rsid w:val="00BC2F64"/>
    <w:rsid w:val="00BC328F"/>
    <w:rsid w:val="00BC3345"/>
    <w:rsid w:val="00BC33CE"/>
    <w:rsid w:val="00BC3663"/>
    <w:rsid w:val="00BC3764"/>
    <w:rsid w:val="00BC37B9"/>
    <w:rsid w:val="00BC38BF"/>
    <w:rsid w:val="00BC3D3E"/>
    <w:rsid w:val="00BC3E6B"/>
    <w:rsid w:val="00BC4064"/>
    <w:rsid w:val="00BC416F"/>
    <w:rsid w:val="00BC4214"/>
    <w:rsid w:val="00BC4318"/>
    <w:rsid w:val="00BC4334"/>
    <w:rsid w:val="00BC452A"/>
    <w:rsid w:val="00BC45A2"/>
    <w:rsid w:val="00BC46A7"/>
    <w:rsid w:val="00BC46EB"/>
    <w:rsid w:val="00BC47E9"/>
    <w:rsid w:val="00BC4B29"/>
    <w:rsid w:val="00BC4CF5"/>
    <w:rsid w:val="00BC4DF7"/>
    <w:rsid w:val="00BC4E7E"/>
    <w:rsid w:val="00BC51FB"/>
    <w:rsid w:val="00BC5451"/>
    <w:rsid w:val="00BC567D"/>
    <w:rsid w:val="00BC58E6"/>
    <w:rsid w:val="00BC59EA"/>
    <w:rsid w:val="00BC5A27"/>
    <w:rsid w:val="00BC5C81"/>
    <w:rsid w:val="00BC5FAD"/>
    <w:rsid w:val="00BC5FCB"/>
    <w:rsid w:val="00BC624A"/>
    <w:rsid w:val="00BC638D"/>
    <w:rsid w:val="00BC63AA"/>
    <w:rsid w:val="00BC64E4"/>
    <w:rsid w:val="00BC6508"/>
    <w:rsid w:val="00BC668B"/>
    <w:rsid w:val="00BC66B6"/>
    <w:rsid w:val="00BC6742"/>
    <w:rsid w:val="00BC6744"/>
    <w:rsid w:val="00BC6966"/>
    <w:rsid w:val="00BC699A"/>
    <w:rsid w:val="00BC69FE"/>
    <w:rsid w:val="00BC6DA0"/>
    <w:rsid w:val="00BC6DB5"/>
    <w:rsid w:val="00BC6E28"/>
    <w:rsid w:val="00BC718C"/>
    <w:rsid w:val="00BC7384"/>
    <w:rsid w:val="00BC7397"/>
    <w:rsid w:val="00BC753C"/>
    <w:rsid w:val="00BC75CE"/>
    <w:rsid w:val="00BC77D4"/>
    <w:rsid w:val="00BC77E7"/>
    <w:rsid w:val="00BC7850"/>
    <w:rsid w:val="00BC7A3F"/>
    <w:rsid w:val="00BC7CB6"/>
    <w:rsid w:val="00BC7E85"/>
    <w:rsid w:val="00BC7EFB"/>
    <w:rsid w:val="00BD0177"/>
    <w:rsid w:val="00BD01EF"/>
    <w:rsid w:val="00BD0437"/>
    <w:rsid w:val="00BD04CF"/>
    <w:rsid w:val="00BD068C"/>
    <w:rsid w:val="00BD06B0"/>
    <w:rsid w:val="00BD0722"/>
    <w:rsid w:val="00BD0808"/>
    <w:rsid w:val="00BD0981"/>
    <w:rsid w:val="00BD0A6B"/>
    <w:rsid w:val="00BD0AFD"/>
    <w:rsid w:val="00BD0B2A"/>
    <w:rsid w:val="00BD0B76"/>
    <w:rsid w:val="00BD0BEE"/>
    <w:rsid w:val="00BD0CF9"/>
    <w:rsid w:val="00BD0D38"/>
    <w:rsid w:val="00BD0D87"/>
    <w:rsid w:val="00BD0F34"/>
    <w:rsid w:val="00BD1042"/>
    <w:rsid w:val="00BD11A2"/>
    <w:rsid w:val="00BD1214"/>
    <w:rsid w:val="00BD1623"/>
    <w:rsid w:val="00BD1715"/>
    <w:rsid w:val="00BD17AF"/>
    <w:rsid w:val="00BD17EA"/>
    <w:rsid w:val="00BD182A"/>
    <w:rsid w:val="00BD19F7"/>
    <w:rsid w:val="00BD1B38"/>
    <w:rsid w:val="00BD1C1E"/>
    <w:rsid w:val="00BD1DD3"/>
    <w:rsid w:val="00BD1E8A"/>
    <w:rsid w:val="00BD1F1B"/>
    <w:rsid w:val="00BD1F49"/>
    <w:rsid w:val="00BD233D"/>
    <w:rsid w:val="00BD2564"/>
    <w:rsid w:val="00BD27DA"/>
    <w:rsid w:val="00BD27F4"/>
    <w:rsid w:val="00BD297F"/>
    <w:rsid w:val="00BD2BDF"/>
    <w:rsid w:val="00BD2C17"/>
    <w:rsid w:val="00BD2F3A"/>
    <w:rsid w:val="00BD2FA7"/>
    <w:rsid w:val="00BD36D7"/>
    <w:rsid w:val="00BD39E4"/>
    <w:rsid w:val="00BD3AF5"/>
    <w:rsid w:val="00BD3C91"/>
    <w:rsid w:val="00BD3DA2"/>
    <w:rsid w:val="00BD3DB4"/>
    <w:rsid w:val="00BD40CF"/>
    <w:rsid w:val="00BD4358"/>
    <w:rsid w:val="00BD438A"/>
    <w:rsid w:val="00BD4519"/>
    <w:rsid w:val="00BD480D"/>
    <w:rsid w:val="00BD49BB"/>
    <w:rsid w:val="00BD4ACD"/>
    <w:rsid w:val="00BD4B51"/>
    <w:rsid w:val="00BD4DFC"/>
    <w:rsid w:val="00BD5210"/>
    <w:rsid w:val="00BD5252"/>
    <w:rsid w:val="00BD5418"/>
    <w:rsid w:val="00BD547B"/>
    <w:rsid w:val="00BD55D5"/>
    <w:rsid w:val="00BD55EA"/>
    <w:rsid w:val="00BD56AF"/>
    <w:rsid w:val="00BD5A43"/>
    <w:rsid w:val="00BD5A66"/>
    <w:rsid w:val="00BD5CB2"/>
    <w:rsid w:val="00BD5F36"/>
    <w:rsid w:val="00BD61D9"/>
    <w:rsid w:val="00BD6266"/>
    <w:rsid w:val="00BD6287"/>
    <w:rsid w:val="00BD63EB"/>
    <w:rsid w:val="00BD63EC"/>
    <w:rsid w:val="00BD6490"/>
    <w:rsid w:val="00BD680A"/>
    <w:rsid w:val="00BD6D69"/>
    <w:rsid w:val="00BD6EB1"/>
    <w:rsid w:val="00BD6ED5"/>
    <w:rsid w:val="00BD6FEC"/>
    <w:rsid w:val="00BD743F"/>
    <w:rsid w:val="00BD74AC"/>
    <w:rsid w:val="00BD751D"/>
    <w:rsid w:val="00BD7578"/>
    <w:rsid w:val="00BD75A5"/>
    <w:rsid w:val="00BD76B4"/>
    <w:rsid w:val="00BD7768"/>
    <w:rsid w:val="00BD78A3"/>
    <w:rsid w:val="00BD7AE3"/>
    <w:rsid w:val="00BD7B71"/>
    <w:rsid w:val="00BD7B83"/>
    <w:rsid w:val="00BD7CFE"/>
    <w:rsid w:val="00BD7E4F"/>
    <w:rsid w:val="00BE000B"/>
    <w:rsid w:val="00BE02A4"/>
    <w:rsid w:val="00BE02EC"/>
    <w:rsid w:val="00BE0304"/>
    <w:rsid w:val="00BE0449"/>
    <w:rsid w:val="00BE0581"/>
    <w:rsid w:val="00BE0727"/>
    <w:rsid w:val="00BE0809"/>
    <w:rsid w:val="00BE080B"/>
    <w:rsid w:val="00BE08B1"/>
    <w:rsid w:val="00BE0DBD"/>
    <w:rsid w:val="00BE0EF1"/>
    <w:rsid w:val="00BE12BD"/>
    <w:rsid w:val="00BE1499"/>
    <w:rsid w:val="00BE166C"/>
    <w:rsid w:val="00BE18DE"/>
    <w:rsid w:val="00BE1914"/>
    <w:rsid w:val="00BE1C5F"/>
    <w:rsid w:val="00BE2120"/>
    <w:rsid w:val="00BE22A9"/>
    <w:rsid w:val="00BE2397"/>
    <w:rsid w:val="00BE24E4"/>
    <w:rsid w:val="00BE262B"/>
    <w:rsid w:val="00BE26D2"/>
    <w:rsid w:val="00BE287C"/>
    <w:rsid w:val="00BE2B71"/>
    <w:rsid w:val="00BE2BC1"/>
    <w:rsid w:val="00BE2DE3"/>
    <w:rsid w:val="00BE2F16"/>
    <w:rsid w:val="00BE2F59"/>
    <w:rsid w:val="00BE3347"/>
    <w:rsid w:val="00BE3355"/>
    <w:rsid w:val="00BE371E"/>
    <w:rsid w:val="00BE3AE8"/>
    <w:rsid w:val="00BE3AEE"/>
    <w:rsid w:val="00BE3C28"/>
    <w:rsid w:val="00BE3CD6"/>
    <w:rsid w:val="00BE3D05"/>
    <w:rsid w:val="00BE3F0F"/>
    <w:rsid w:val="00BE4022"/>
    <w:rsid w:val="00BE4057"/>
    <w:rsid w:val="00BE4123"/>
    <w:rsid w:val="00BE4223"/>
    <w:rsid w:val="00BE44F6"/>
    <w:rsid w:val="00BE48AE"/>
    <w:rsid w:val="00BE4DB6"/>
    <w:rsid w:val="00BE501A"/>
    <w:rsid w:val="00BE505D"/>
    <w:rsid w:val="00BE5105"/>
    <w:rsid w:val="00BE53F9"/>
    <w:rsid w:val="00BE540C"/>
    <w:rsid w:val="00BE56B1"/>
    <w:rsid w:val="00BE56DF"/>
    <w:rsid w:val="00BE5788"/>
    <w:rsid w:val="00BE58B8"/>
    <w:rsid w:val="00BE5A4A"/>
    <w:rsid w:val="00BE5A94"/>
    <w:rsid w:val="00BE5B9A"/>
    <w:rsid w:val="00BE5D44"/>
    <w:rsid w:val="00BE5F1E"/>
    <w:rsid w:val="00BE6275"/>
    <w:rsid w:val="00BE62C7"/>
    <w:rsid w:val="00BE639D"/>
    <w:rsid w:val="00BE6798"/>
    <w:rsid w:val="00BE6894"/>
    <w:rsid w:val="00BE6A0A"/>
    <w:rsid w:val="00BE6AE4"/>
    <w:rsid w:val="00BE6BEB"/>
    <w:rsid w:val="00BE6C37"/>
    <w:rsid w:val="00BE6CF2"/>
    <w:rsid w:val="00BE6D71"/>
    <w:rsid w:val="00BE6E31"/>
    <w:rsid w:val="00BE6F8B"/>
    <w:rsid w:val="00BE7086"/>
    <w:rsid w:val="00BE7253"/>
    <w:rsid w:val="00BE7434"/>
    <w:rsid w:val="00BE747C"/>
    <w:rsid w:val="00BE7580"/>
    <w:rsid w:val="00BE7733"/>
    <w:rsid w:val="00BE774F"/>
    <w:rsid w:val="00BE7866"/>
    <w:rsid w:val="00BE7929"/>
    <w:rsid w:val="00BE7978"/>
    <w:rsid w:val="00BE7BD0"/>
    <w:rsid w:val="00BE7D57"/>
    <w:rsid w:val="00BE7FA7"/>
    <w:rsid w:val="00BF0018"/>
    <w:rsid w:val="00BF02C7"/>
    <w:rsid w:val="00BF02C8"/>
    <w:rsid w:val="00BF03C6"/>
    <w:rsid w:val="00BF055B"/>
    <w:rsid w:val="00BF0607"/>
    <w:rsid w:val="00BF0654"/>
    <w:rsid w:val="00BF0788"/>
    <w:rsid w:val="00BF082F"/>
    <w:rsid w:val="00BF090A"/>
    <w:rsid w:val="00BF0A56"/>
    <w:rsid w:val="00BF0B83"/>
    <w:rsid w:val="00BF0C96"/>
    <w:rsid w:val="00BF0C9A"/>
    <w:rsid w:val="00BF0F46"/>
    <w:rsid w:val="00BF0F50"/>
    <w:rsid w:val="00BF10AF"/>
    <w:rsid w:val="00BF112A"/>
    <w:rsid w:val="00BF131A"/>
    <w:rsid w:val="00BF1504"/>
    <w:rsid w:val="00BF1611"/>
    <w:rsid w:val="00BF16B2"/>
    <w:rsid w:val="00BF1758"/>
    <w:rsid w:val="00BF1B5D"/>
    <w:rsid w:val="00BF1BFE"/>
    <w:rsid w:val="00BF1C04"/>
    <w:rsid w:val="00BF1CD1"/>
    <w:rsid w:val="00BF1D1A"/>
    <w:rsid w:val="00BF20AA"/>
    <w:rsid w:val="00BF2712"/>
    <w:rsid w:val="00BF27BF"/>
    <w:rsid w:val="00BF2A74"/>
    <w:rsid w:val="00BF2DC2"/>
    <w:rsid w:val="00BF303A"/>
    <w:rsid w:val="00BF3266"/>
    <w:rsid w:val="00BF333A"/>
    <w:rsid w:val="00BF3983"/>
    <w:rsid w:val="00BF3A93"/>
    <w:rsid w:val="00BF3D9F"/>
    <w:rsid w:val="00BF407D"/>
    <w:rsid w:val="00BF40BD"/>
    <w:rsid w:val="00BF43E0"/>
    <w:rsid w:val="00BF46D0"/>
    <w:rsid w:val="00BF4C34"/>
    <w:rsid w:val="00BF4E12"/>
    <w:rsid w:val="00BF4E70"/>
    <w:rsid w:val="00BF4EA6"/>
    <w:rsid w:val="00BF4F6C"/>
    <w:rsid w:val="00BF50C3"/>
    <w:rsid w:val="00BF510E"/>
    <w:rsid w:val="00BF5216"/>
    <w:rsid w:val="00BF52A1"/>
    <w:rsid w:val="00BF52F4"/>
    <w:rsid w:val="00BF53E4"/>
    <w:rsid w:val="00BF5403"/>
    <w:rsid w:val="00BF5489"/>
    <w:rsid w:val="00BF550E"/>
    <w:rsid w:val="00BF56B2"/>
    <w:rsid w:val="00BF574E"/>
    <w:rsid w:val="00BF590D"/>
    <w:rsid w:val="00BF5B4F"/>
    <w:rsid w:val="00BF5DAF"/>
    <w:rsid w:val="00BF5EEA"/>
    <w:rsid w:val="00BF5F9B"/>
    <w:rsid w:val="00BF649D"/>
    <w:rsid w:val="00BF65A5"/>
    <w:rsid w:val="00BF65C3"/>
    <w:rsid w:val="00BF66B4"/>
    <w:rsid w:val="00BF6820"/>
    <w:rsid w:val="00BF6B5B"/>
    <w:rsid w:val="00BF6D31"/>
    <w:rsid w:val="00BF6F6F"/>
    <w:rsid w:val="00BF6FAC"/>
    <w:rsid w:val="00BF7132"/>
    <w:rsid w:val="00BF71DE"/>
    <w:rsid w:val="00BF71F8"/>
    <w:rsid w:val="00BF743B"/>
    <w:rsid w:val="00BF7450"/>
    <w:rsid w:val="00BF74B6"/>
    <w:rsid w:val="00BF74F8"/>
    <w:rsid w:val="00BF759B"/>
    <w:rsid w:val="00BF759D"/>
    <w:rsid w:val="00BF79CD"/>
    <w:rsid w:val="00BF7B98"/>
    <w:rsid w:val="00BF7BB6"/>
    <w:rsid w:val="00BF7BE0"/>
    <w:rsid w:val="00BF7C7D"/>
    <w:rsid w:val="00C000CD"/>
    <w:rsid w:val="00C0018E"/>
    <w:rsid w:val="00C002B8"/>
    <w:rsid w:val="00C003C6"/>
    <w:rsid w:val="00C00531"/>
    <w:rsid w:val="00C00709"/>
    <w:rsid w:val="00C00834"/>
    <w:rsid w:val="00C008AA"/>
    <w:rsid w:val="00C009B5"/>
    <w:rsid w:val="00C00C53"/>
    <w:rsid w:val="00C0107D"/>
    <w:rsid w:val="00C010A0"/>
    <w:rsid w:val="00C010A8"/>
    <w:rsid w:val="00C01196"/>
    <w:rsid w:val="00C01A24"/>
    <w:rsid w:val="00C01A7D"/>
    <w:rsid w:val="00C01BCA"/>
    <w:rsid w:val="00C01C47"/>
    <w:rsid w:val="00C01DFF"/>
    <w:rsid w:val="00C02056"/>
    <w:rsid w:val="00C021A2"/>
    <w:rsid w:val="00C0271F"/>
    <w:rsid w:val="00C02A27"/>
    <w:rsid w:val="00C030FF"/>
    <w:rsid w:val="00C0315E"/>
    <w:rsid w:val="00C0317C"/>
    <w:rsid w:val="00C032DE"/>
    <w:rsid w:val="00C032DF"/>
    <w:rsid w:val="00C03324"/>
    <w:rsid w:val="00C0372C"/>
    <w:rsid w:val="00C038D4"/>
    <w:rsid w:val="00C03AF1"/>
    <w:rsid w:val="00C03B8D"/>
    <w:rsid w:val="00C03C0A"/>
    <w:rsid w:val="00C03DCF"/>
    <w:rsid w:val="00C03DE3"/>
    <w:rsid w:val="00C03ECA"/>
    <w:rsid w:val="00C03EF5"/>
    <w:rsid w:val="00C04091"/>
    <w:rsid w:val="00C0417A"/>
    <w:rsid w:val="00C041B2"/>
    <w:rsid w:val="00C04251"/>
    <w:rsid w:val="00C0439F"/>
    <w:rsid w:val="00C04458"/>
    <w:rsid w:val="00C04487"/>
    <w:rsid w:val="00C04529"/>
    <w:rsid w:val="00C04617"/>
    <w:rsid w:val="00C047CE"/>
    <w:rsid w:val="00C048F6"/>
    <w:rsid w:val="00C04B40"/>
    <w:rsid w:val="00C04DA3"/>
    <w:rsid w:val="00C04FB0"/>
    <w:rsid w:val="00C053B5"/>
    <w:rsid w:val="00C05404"/>
    <w:rsid w:val="00C05559"/>
    <w:rsid w:val="00C056A8"/>
    <w:rsid w:val="00C05C01"/>
    <w:rsid w:val="00C05C5B"/>
    <w:rsid w:val="00C05C9E"/>
    <w:rsid w:val="00C05D46"/>
    <w:rsid w:val="00C05D53"/>
    <w:rsid w:val="00C05E30"/>
    <w:rsid w:val="00C05F4C"/>
    <w:rsid w:val="00C062AF"/>
    <w:rsid w:val="00C063E0"/>
    <w:rsid w:val="00C0644A"/>
    <w:rsid w:val="00C065A3"/>
    <w:rsid w:val="00C0669D"/>
    <w:rsid w:val="00C067DF"/>
    <w:rsid w:val="00C06B93"/>
    <w:rsid w:val="00C06BE7"/>
    <w:rsid w:val="00C06C9F"/>
    <w:rsid w:val="00C06D3B"/>
    <w:rsid w:val="00C06E51"/>
    <w:rsid w:val="00C06F97"/>
    <w:rsid w:val="00C0761C"/>
    <w:rsid w:val="00C0763F"/>
    <w:rsid w:val="00C0796A"/>
    <w:rsid w:val="00C07A5E"/>
    <w:rsid w:val="00C07B9A"/>
    <w:rsid w:val="00C07E6B"/>
    <w:rsid w:val="00C1005C"/>
    <w:rsid w:val="00C100B3"/>
    <w:rsid w:val="00C104AF"/>
    <w:rsid w:val="00C1060B"/>
    <w:rsid w:val="00C10926"/>
    <w:rsid w:val="00C10A63"/>
    <w:rsid w:val="00C10E7A"/>
    <w:rsid w:val="00C10F0D"/>
    <w:rsid w:val="00C110C5"/>
    <w:rsid w:val="00C1131F"/>
    <w:rsid w:val="00C113A0"/>
    <w:rsid w:val="00C1156B"/>
    <w:rsid w:val="00C115B4"/>
    <w:rsid w:val="00C11987"/>
    <w:rsid w:val="00C11B3B"/>
    <w:rsid w:val="00C11BC1"/>
    <w:rsid w:val="00C11D1B"/>
    <w:rsid w:val="00C11D48"/>
    <w:rsid w:val="00C11D74"/>
    <w:rsid w:val="00C11E97"/>
    <w:rsid w:val="00C11F04"/>
    <w:rsid w:val="00C11F2F"/>
    <w:rsid w:val="00C11FC2"/>
    <w:rsid w:val="00C124CC"/>
    <w:rsid w:val="00C124E1"/>
    <w:rsid w:val="00C126BA"/>
    <w:rsid w:val="00C127C0"/>
    <w:rsid w:val="00C12AB5"/>
    <w:rsid w:val="00C12AD6"/>
    <w:rsid w:val="00C12B1B"/>
    <w:rsid w:val="00C12C43"/>
    <w:rsid w:val="00C12EED"/>
    <w:rsid w:val="00C12F61"/>
    <w:rsid w:val="00C12F88"/>
    <w:rsid w:val="00C12F9C"/>
    <w:rsid w:val="00C12FE1"/>
    <w:rsid w:val="00C12FEB"/>
    <w:rsid w:val="00C1310A"/>
    <w:rsid w:val="00C134E8"/>
    <w:rsid w:val="00C13714"/>
    <w:rsid w:val="00C13A74"/>
    <w:rsid w:val="00C13D10"/>
    <w:rsid w:val="00C13D72"/>
    <w:rsid w:val="00C13E60"/>
    <w:rsid w:val="00C13E9E"/>
    <w:rsid w:val="00C1412F"/>
    <w:rsid w:val="00C143CC"/>
    <w:rsid w:val="00C14472"/>
    <w:rsid w:val="00C144F0"/>
    <w:rsid w:val="00C14558"/>
    <w:rsid w:val="00C1470D"/>
    <w:rsid w:val="00C1490A"/>
    <w:rsid w:val="00C149A3"/>
    <w:rsid w:val="00C14ACA"/>
    <w:rsid w:val="00C14C67"/>
    <w:rsid w:val="00C14CDF"/>
    <w:rsid w:val="00C14E1C"/>
    <w:rsid w:val="00C14E99"/>
    <w:rsid w:val="00C14F98"/>
    <w:rsid w:val="00C15041"/>
    <w:rsid w:val="00C15076"/>
    <w:rsid w:val="00C150AE"/>
    <w:rsid w:val="00C150B7"/>
    <w:rsid w:val="00C15185"/>
    <w:rsid w:val="00C1532D"/>
    <w:rsid w:val="00C153B5"/>
    <w:rsid w:val="00C154BE"/>
    <w:rsid w:val="00C15505"/>
    <w:rsid w:val="00C15659"/>
    <w:rsid w:val="00C1569E"/>
    <w:rsid w:val="00C15A76"/>
    <w:rsid w:val="00C15AA9"/>
    <w:rsid w:val="00C15ECC"/>
    <w:rsid w:val="00C15F22"/>
    <w:rsid w:val="00C16095"/>
    <w:rsid w:val="00C1614C"/>
    <w:rsid w:val="00C1633D"/>
    <w:rsid w:val="00C166E6"/>
    <w:rsid w:val="00C166EC"/>
    <w:rsid w:val="00C167D3"/>
    <w:rsid w:val="00C1680B"/>
    <w:rsid w:val="00C16816"/>
    <w:rsid w:val="00C168BA"/>
    <w:rsid w:val="00C16A24"/>
    <w:rsid w:val="00C16D6A"/>
    <w:rsid w:val="00C17202"/>
    <w:rsid w:val="00C17212"/>
    <w:rsid w:val="00C17245"/>
    <w:rsid w:val="00C1732D"/>
    <w:rsid w:val="00C17462"/>
    <w:rsid w:val="00C17483"/>
    <w:rsid w:val="00C17554"/>
    <w:rsid w:val="00C1789C"/>
    <w:rsid w:val="00C178E2"/>
    <w:rsid w:val="00C1796B"/>
    <w:rsid w:val="00C17BE6"/>
    <w:rsid w:val="00C17C96"/>
    <w:rsid w:val="00C17D01"/>
    <w:rsid w:val="00C2039F"/>
    <w:rsid w:val="00C203A0"/>
    <w:rsid w:val="00C203A4"/>
    <w:rsid w:val="00C204C7"/>
    <w:rsid w:val="00C206E7"/>
    <w:rsid w:val="00C2097F"/>
    <w:rsid w:val="00C20BCC"/>
    <w:rsid w:val="00C20CA2"/>
    <w:rsid w:val="00C20CC7"/>
    <w:rsid w:val="00C20D55"/>
    <w:rsid w:val="00C20D7E"/>
    <w:rsid w:val="00C20DEE"/>
    <w:rsid w:val="00C20DF8"/>
    <w:rsid w:val="00C21090"/>
    <w:rsid w:val="00C2122C"/>
    <w:rsid w:val="00C2127B"/>
    <w:rsid w:val="00C21309"/>
    <w:rsid w:val="00C213C0"/>
    <w:rsid w:val="00C21573"/>
    <w:rsid w:val="00C2169F"/>
    <w:rsid w:val="00C21877"/>
    <w:rsid w:val="00C2194A"/>
    <w:rsid w:val="00C21962"/>
    <w:rsid w:val="00C21A0B"/>
    <w:rsid w:val="00C21BC8"/>
    <w:rsid w:val="00C21D0A"/>
    <w:rsid w:val="00C21F6B"/>
    <w:rsid w:val="00C220A1"/>
    <w:rsid w:val="00C2219B"/>
    <w:rsid w:val="00C2223F"/>
    <w:rsid w:val="00C2234C"/>
    <w:rsid w:val="00C22350"/>
    <w:rsid w:val="00C2236F"/>
    <w:rsid w:val="00C22399"/>
    <w:rsid w:val="00C228E9"/>
    <w:rsid w:val="00C22AB8"/>
    <w:rsid w:val="00C22B53"/>
    <w:rsid w:val="00C22BBE"/>
    <w:rsid w:val="00C22E5F"/>
    <w:rsid w:val="00C23167"/>
    <w:rsid w:val="00C232AB"/>
    <w:rsid w:val="00C23496"/>
    <w:rsid w:val="00C236DF"/>
    <w:rsid w:val="00C237DB"/>
    <w:rsid w:val="00C23B46"/>
    <w:rsid w:val="00C23BDC"/>
    <w:rsid w:val="00C23C32"/>
    <w:rsid w:val="00C23D91"/>
    <w:rsid w:val="00C23D93"/>
    <w:rsid w:val="00C23F01"/>
    <w:rsid w:val="00C23F59"/>
    <w:rsid w:val="00C24067"/>
    <w:rsid w:val="00C240D5"/>
    <w:rsid w:val="00C24156"/>
    <w:rsid w:val="00C241B5"/>
    <w:rsid w:val="00C24209"/>
    <w:rsid w:val="00C24272"/>
    <w:rsid w:val="00C24352"/>
    <w:rsid w:val="00C24507"/>
    <w:rsid w:val="00C247C3"/>
    <w:rsid w:val="00C2488F"/>
    <w:rsid w:val="00C24977"/>
    <w:rsid w:val="00C24A2F"/>
    <w:rsid w:val="00C24ACB"/>
    <w:rsid w:val="00C24AFD"/>
    <w:rsid w:val="00C24B9F"/>
    <w:rsid w:val="00C24C68"/>
    <w:rsid w:val="00C24D04"/>
    <w:rsid w:val="00C24D65"/>
    <w:rsid w:val="00C24DC1"/>
    <w:rsid w:val="00C2500C"/>
    <w:rsid w:val="00C25023"/>
    <w:rsid w:val="00C25222"/>
    <w:rsid w:val="00C2539E"/>
    <w:rsid w:val="00C25440"/>
    <w:rsid w:val="00C25510"/>
    <w:rsid w:val="00C255E4"/>
    <w:rsid w:val="00C2561A"/>
    <w:rsid w:val="00C258A0"/>
    <w:rsid w:val="00C258CB"/>
    <w:rsid w:val="00C25B21"/>
    <w:rsid w:val="00C25D35"/>
    <w:rsid w:val="00C25E53"/>
    <w:rsid w:val="00C25E6D"/>
    <w:rsid w:val="00C25EB9"/>
    <w:rsid w:val="00C25F48"/>
    <w:rsid w:val="00C2615B"/>
    <w:rsid w:val="00C26309"/>
    <w:rsid w:val="00C26422"/>
    <w:rsid w:val="00C26670"/>
    <w:rsid w:val="00C26711"/>
    <w:rsid w:val="00C267E3"/>
    <w:rsid w:val="00C26893"/>
    <w:rsid w:val="00C2691E"/>
    <w:rsid w:val="00C26943"/>
    <w:rsid w:val="00C269EC"/>
    <w:rsid w:val="00C269FF"/>
    <w:rsid w:val="00C26BAC"/>
    <w:rsid w:val="00C26DEC"/>
    <w:rsid w:val="00C26E06"/>
    <w:rsid w:val="00C26F90"/>
    <w:rsid w:val="00C271AC"/>
    <w:rsid w:val="00C273F7"/>
    <w:rsid w:val="00C275B0"/>
    <w:rsid w:val="00C276C1"/>
    <w:rsid w:val="00C27799"/>
    <w:rsid w:val="00C2783B"/>
    <w:rsid w:val="00C27A2C"/>
    <w:rsid w:val="00C27A47"/>
    <w:rsid w:val="00C27AF5"/>
    <w:rsid w:val="00C27B6B"/>
    <w:rsid w:val="00C27B6F"/>
    <w:rsid w:val="00C27DD9"/>
    <w:rsid w:val="00C27DF8"/>
    <w:rsid w:val="00C27E25"/>
    <w:rsid w:val="00C27E58"/>
    <w:rsid w:val="00C27E90"/>
    <w:rsid w:val="00C3000C"/>
    <w:rsid w:val="00C30032"/>
    <w:rsid w:val="00C300A7"/>
    <w:rsid w:val="00C3052A"/>
    <w:rsid w:val="00C305E9"/>
    <w:rsid w:val="00C30608"/>
    <w:rsid w:val="00C308E7"/>
    <w:rsid w:val="00C308FA"/>
    <w:rsid w:val="00C3092C"/>
    <w:rsid w:val="00C30B33"/>
    <w:rsid w:val="00C30B82"/>
    <w:rsid w:val="00C30C3D"/>
    <w:rsid w:val="00C30EC5"/>
    <w:rsid w:val="00C30FB7"/>
    <w:rsid w:val="00C310E0"/>
    <w:rsid w:val="00C31107"/>
    <w:rsid w:val="00C311E9"/>
    <w:rsid w:val="00C3132D"/>
    <w:rsid w:val="00C3139F"/>
    <w:rsid w:val="00C31543"/>
    <w:rsid w:val="00C315BE"/>
    <w:rsid w:val="00C318D8"/>
    <w:rsid w:val="00C318E0"/>
    <w:rsid w:val="00C31B2D"/>
    <w:rsid w:val="00C31B4B"/>
    <w:rsid w:val="00C31B8E"/>
    <w:rsid w:val="00C31C6C"/>
    <w:rsid w:val="00C31CD8"/>
    <w:rsid w:val="00C326B8"/>
    <w:rsid w:val="00C32AF4"/>
    <w:rsid w:val="00C32AFB"/>
    <w:rsid w:val="00C32CE3"/>
    <w:rsid w:val="00C3339F"/>
    <w:rsid w:val="00C3346D"/>
    <w:rsid w:val="00C336A5"/>
    <w:rsid w:val="00C33A4B"/>
    <w:rsid w:val="00C33A87"/>
    <w:rsid w:val="00C33C29"/>
    <w:rsid w:val="00C33D4B"/>
    <w:rsid w:val="00C33DAE"/>
    <w:rsid w:val="00C33E72"/>
    <w:rsid w:val="00C33F3A"/>
    <w:rsid w:val="00C33F53"/>
    <w:rsid w:val="00C340AA"/>
    <w:rsid w:val="00C3420E"/>
    <w:rsid w:val="00C344E9"/>
    <w:rsid w:val="00C34615"/>
    <w:rsid w:val="00C346BE"/>
    <w:rsid w:val="00C3472C"/>
    <w:rsid w:val="00C34B81"/>
    <w:rsid w:val="00C34CB1"/>
    <w:rsid w:val="00C35188"/>
    <w:rsid w:val="00C35494"/>
    <w:rsid w:val="00C35517"/>
    <w:rsid w:val="00C35534"/>
    <w:rsid w:val="00C35696"/>
    <w:rsid w:val="00C356AD"/>
    <w:rsid w:val="00C356B3"/>
    <w:rsid w:val="00C35973"/>
    <w:rsid w:val="00C35A94"/>
    <w:rsid w:val="00C35B40"/>
    <w:rsid w:val="00C35C2D"/>
    <w:rsid w:val="00C35F24"/>
    <w:rsid w:val="00C362F6"/>
    <w:rsid w:val="00C36A90"/>
    <w:rsid w:val="00C36B8C"/>
    <w:rsid w:val="00C37434"/>
    <w:rsid w:val="00C37581"/>
    <w:rsid w:val="00C37600"/>
    <w:rsid w:val="00C377E9"/>
    <w:rsid w:val="00C37825"/>
    <w:rsid w:val="00C379FE"/>
    <w:rsid w:val="00C37BF2"/>
    <w:rsid w:val="00C37D4E"/>
    <w:rsid w:val="00C37DE0"/>
    <w:rsid w:val="00C37ED0"/>
    <w:rsid w:val="00C37F15"/>
    <w:rsid w:val="00C37FF6"/>
    <w:rsid w:val="00C4015C"/>
    <w:rsid w:val="00C402B8"/>
    <w:rsid w:val="00C40446"/>
    <w:rsid w:val="00C406A5"/>
    <w:rsid w:val="00C406A6"/>
    <w:rsid w:val="00C408EF"/>
    <w:rsid w:val="00C409E9"/>
    <w:rsid w:val="00C40A75"/>
    <w:rsid w:val="00C40AEA"/>
    <w:rsid w:val="00C40C94"/>
    <w:rsid w:val="00C40D1F"/>
    <w:rsid w:val="00C40EAB"/>
    <w:rsid w:val="00C40F47"/>
    <w:rsid w:val="00C41183"/>
    <w:rsid w:val="00C4139C"/>
    <w:rsid w:val="00C41413"/>
    <w:rsid w:val="00C41418"/>
    <w:rsid w:val="00C4148A"/>
    <w:rsid w:val="00C415D5"/>
    <w:rsid w:val="00C4164B"/>
    <w:rsid w:val="00C4169D"/>
    <w:rsid w:val="00C416BB"/>
    <w:rsid w:val="00C41852"/>
    <w:rsid w:val="00C4197B"/>
    <w:rsid w:val="00C41A2B"/>
    <w:rsid w:val="00C41D2A"/>
    <w:rsid w:val="00C41DC5"/>
    <w:rsid w:val="00C41ED1"/>
    <w:rsid w:val="00C42017"/>
    <w:rsid w:val="00C42240"/>
    <w:rsid w:val="00C4227B"/>
    <w:rsid w:val="00C422E8"/>
    <w:rsid w:val="00C42366"/>
    <w:rsid w:val="00C42523"/>
    <w:rsid w:val="00C4259B"/>
    <w:rsid w:val="00C4261B"/>
    <w:rsid w:val="00C4272D"/>
    <w:rsid w:val="00C429F8"/>
    <w:rsid w:val="00C42A17"/>
    <w:rsid w:val="00C42A30"/>
    <w:rsid w:val="00C42C45"/>
    <w:rsid w:val="00C42CFA"/>
    <w:rsid w:val="00C42E0F"/>
    <w:rsid w:val="00C42FDD"/>
    <w:rsid w:val="00C430CE"/>
    <w:rsid w:val="00C431C0"/>
    <w:rsid w:val="00C431CB"/>
    <w:rsid w:val="00C43407"/>
    <w:rsid w:val="00C4349A"/>
    <w:rsid w:val="00C434AD"/>
    <w:rsid w:val="00C434F9"/>
    <w:rsid w:val="00C435BD"/>
    <w:rsid w:val="00C435F8"/>
    <w:rsid w:val="00C43678"/>
    <w:rsid w:val="00C43760"/>
    <w:rsid w:val="00C43A8A"/>
    <w:rsid w:val="00C43BBB"/>
    <w:rsid w:val="00C43FA6"/>
    <w:rsid w:val="00C442B8"/>
    <w:rsid w:val="00C44726"/>
    <w:rsid w:val="00C4479A"/>
    <w:rsid w:val="00C447AB"/>
    <w:rsid w:val="00C448DE"/>
    <w:rsid w:val="00C44ACE"/>
    <w:rsid w:val="00C44B51"/>
    <w:rsid w:val="00C44D18"/>
    <w:rsid w:val="00C44F55"/>
    <w:rsid w:val="00C450C5"/>
    <w:rsid w:val="00C456E6"/>
    <w:rsid w:val="00C45C22"/>
    <w:rsid w:val="00C45CB4"/>
    <w:rsid w:val="00C45F82"/>
    <w:rsid w:val="00C45FA8"/>
    <w:rsid w:val="00C46210"/>
    <w:rsid w:val="00C46337"/>
    <w:rsid w:val="00C463F5"/>
    <w:rsid w:val="00C466C0"/>
    <w:rsid w:val="00C46936"/>
    <w:rsid w:val="00C46AAB"/>
    <w:rsid w:val="00C472C9"/>
    <w:rsid w:val="00C4750E"/>
    <w:rsid w:val="00C4782D"/>
    <w:rsid w:val="00C479A3"/>
    <w:rsid w:val="00C47A0D"/>
    <w:rsid w:val="00C47A41"/>
    <w:rsid w:val="00C47B19"/>
    <w:rsid w:val="00C47B58"/>
    <w:rsid w:val="00C47BA8"/>
    <w:rsid w:val="00C47BD8"/>
    <w:rsid w:val="00C47C77"/>
    <w:rsid w:val="00C47C9D"/>
    <w:rsid w:val="00C47DA5"/>
    <w:rsid w:val="00C50085"/>
    <w:rsid w:val="00C50143"/>
    <w:rsid w:val="00C502E6"/>
    <w:rsid w:val="00C503FD"/>
    <w:rsid w:val="00C50551"/>
    <w:rsid w:val="00C506EB"/>
    <w:rsid w:val="00C50774"/>
    <w:rsid w:val="00C509CD"/>
    <w:rsid w:val="00C50BDF"/>
    <w:rsid w:val="00C50C65"/>
    <w:rsid w:val="00C50C82"/>
    <w:rsid w:val="00C50E75"/>
    <w:rsid w:val="00C51049"/>
    <w:rsid w:val="00C5110F"/>
    <w:rsid w:val="00C5118F"/>
    <w:rsid w:val="00C5126C"/>
    <w:rsid w:val="00C5153A"/>
    <w:rsid w:val="00C51570"/>
    <w:rsid w:val="00C517A7"/>
    <w:rsid w:val="00C51C9B"/>
    <w:rsid w:val="00C51D1D"/>
    <w:rsid w:val="00C51E76"/>
    <w:rsid w:val="00C51EB3"/>
    <w:rsid w:val="00C51F52"/>
    <w:rsid w:val="00C52754"/>
    <w:rsid w:val="00C52851"/>
    <w:rsid w:val="00C5291C"/>
    <w:rsid w:val="00C529BA"/>
    <w:rsid w:val="00C52DDF"/>
    <w:rsid w:val="00C52FAA"/>
    <w:rsid w:val="00C53090"/>
    <w:rsid w:val="00C5314D"/>
    <w:rsid w:val="00C53194"/>
    <w:rsid w:val="00C534A8"/>
    <w:rsid w:val="00C534D3"/>
    <w:rsid w:val="00C53500"/>
    <w:rsid w:val="00C535BF"/>
    <w:rsid w:val="00C53652"/>
    <w:rsid w:val="00C53731"/>
    <w:rsid w:val="00C537FB"/>
    <w:rsid w:val="00C53871"/>
    <w:rsid w:val="00C53963"/>
    <w:rsid w:val="00C53B99"/>
    <w:rsid w:val="00C53C22"/>
    <w:rsid w:val="00C53D55"/>
    <w:rsid w:val="00C53DA5"/>
    <w:rsid w:val="00C54077"/>
    <w:rsid w:val="00C54187"/>
    <w:rsid w:val="00C54321"/>
    <w:rsid w:val="00C54370"/>
    <w:rsid w:val="00C543DE"/>
    <w:rsid w:val="00C547CF"/>
    <w:rsid w:val="00C548DD"/>
    <w:rsid w:val="00C54AF5"/>
    <w:rsid w:val="00C54B4E"/>
    <w:rsid w:val="00C54C9A"/>
    <w:rsid w:val="00C54CA3"/>
    <w:rsid w:val="00C54E52"/>
    <w:rsid w:val="00C5550A"/>
    <w:rsid w:val="00C55807"/>
    <w:rsid w:val="00C5586E"/>
    <w:rsid w:val="00C55B91"/>
    <w:rsid w:val="00C55C58"/>
    <w:rsid w:val="00C55C6A"/>
    <w:rsid w:val="00C55CF6"/>
    <w:rsid w:val="00C55D17"/>
    <w:rsid w:val="00C55D5B"/>
    <w:rsid w:val="00C55DEF"/>
    <w:rsid w:val="00C55E29"/>
    <w:rsid w:val="00C55F10"/>
    <w:rsid w:val="00C55FAC"/>
    <w:rsid w:val="00C55FEE"/>
    <w:rsid w:val="00C56054"/>
    <w:rsid w:val="00C5621C"/>
    <w:rsid w:val="00C563B9"/>
    <w:rsid w:val="00C565BE"/>
    <w:rsid w:val="00C566C3"/>
    <w:rsid w:val="00C56970"/>
    <w:rsid w:val="00C569A0"/>
    <w:rsid w:val="00C56A69"/>
    <w:rsid w:val="00C56B7C"/>
    <w:rsid w:val="00C56BF0"/>
    <w:rsid w:val="00C56FF4"/>
    <w:rsid w:val="00C5746F"/>
    <w:rsid w:val="00C575CF"/>
    <w:rsid w:val="00C576A1"/>
    <w:rsid w:val="00C577AD"/>
    <w:rsid w:val="00C577DB"/>
    <w:rsid w:val="00C577F1"/>
    <w:rsid w:val="00C57AEA"/>
    <w:rsid w:val="00C57B7A"/>
    <w:rsid w:val="00C57E09"/>
    <w:rsid w:val="00C57EBC"/>
    <w:rsid w:val="00C57F4D"/>
    <w:rsid w:val="00C57FF1"/>
    <w:rsid w:val="00C602B1"/>
    <w:rsid w:val="00C60380"/>
    <w:rsid w:val="00C60504"/>
    <w:rsid w:val="00C60587"/>
    <w:rsid w:val="00C60608"/>
    <w:rsid w:val="00C60889"/>
    <w:rsid w:val="00C6098A"/>
    <w:rsid w:val="00C6098B"/>
    <w:rsid w:val="00C60B16"/>
    <w:rsid w:val="00C60BDB"/>
    <w:rsid w:val="00C60C66"/>
    <w:rsid w:val="00C60E11"/>
    <w:rsid w:val="00C612E4"/>
    <w:rsid w:val="00C613F0"/>
    <w:rsid w:val="00C616E9"/>
    <w:rsid w:val="00C61B8C"/>
    <w:rsid w:val="00C61D48"/>
    <w:rsid w:val="00C61D87"/>
    <w:rsid w:val="00C61DBD"/>
    <w:rsid w:val="00C61E6C"/>
    <w:rsid w:val="00C62238"/>
    <w:rsid w:val="00C622B3"/>
    <w:rsid w:val="00C623AA"/>
    <w:rsid w:val="00C623AC"/>
    <w:rsid w:val="00C625A9"/>
    <w:rsid w:val="00C626A0"/>
    <w:rsid w:val="00C626EC"/>
    <w:rsid w:val="00C62A23"/>
    <w:rsid w:val="00C62A9E"/>
    <w:rsid w:val="00C62B8F"/>
    <w:rsid w:val="00C62D40"/>
    <w:rsid w:val="00C62ED5"/>
    <w:rsid w:val="00C62FB5"/>
    <w:rsid w:val="00C630E3"/>
    <w:rsid w:val="00C63322"/>
    <w:rsid w:val="00C634AC"/>
    <w:rsid w:val="00C63802"/>
    <w:rsid w:val="00C63857"/>
    <w:rsid w:val="00C63A95"/>
    <w:rsid w:val="00C63CA9"/>
    <w:rsid w:val="00C63EEC"/>
    <w:rsid w:val="00C6413B"/>
    <w:rsid w:val="00C64186"/>
    <w:rsid w:val="00C642D6"/>
    <w:rsid w:val="00C64534"/>
    <w:rsid w:val="00C6455D"/>
    <w:rsid w:val="00C6471C"/>
    <w:rsid w:val="00C647D8"/>
    <w:rsid w:val="00C6483C"/>
    <w:rsid w:val="00C649ED"/>
    <w:rsid w:val="00C64B44"/>
    <w:rsid w:val="00C64C34"/>
    <w:rsid w:val="00C64DC3"/>
    <w:rsid w:val="00C64ECC"/>
    <w:rsid w:val="00C64FE5"/>
    <w:rsid w:val="00C64FEE"/>
    <w:rsid w:val="00C65024"/>
    <w:rsid w:val="00C6504B"/>
    <w:rsid w:val="00C650E0"/>
    <w:rsid w:val="00C653B0"/>
    <w:rsid w:val="00C65518"/>
    <w:rsid w:val="00C65690"/>
    <w:rsid w:val="00C65895"/>
    <w:rsid w:val="00C65957"/>
    <w:rsid w:val="00C65CBD"/>
    <w:rsid w:val="00C65D21"/>
    <w:rsid w:val="00C65D70"/>
    <w:rsid w:val="00C65DD1"/>
    <w:rsid w:val="00C65DD3"/>
    <w:rsid w:val="00C65E7F"/>
    <w:rsid w:val="00C65FC3"/>
    <w:rsid w:val="00C6610F"/>
    <w:rsid w:val="00C66319"/>
    <w:rsid w:val="00C665C6"/>
    <w:rsid w:val="00C66714"/>
    <w:rsid w:val="00C669B0"/>
    <w:rsid w:val="00C66A27"/>
    <w:rsid w:val="00C66AF7"/>
    <w:rsid w:val="00C66AF8"/>
    <w:rsid w:val="00C66BFA"/>
    <w:rsid w:val="00C66D3B"/>
    <w:rsid w:val="00C66E6B"/>
    <w:rsid w:val="00C66FD6"/>
    <w:rsid w:val="00C672FB"/>
    <w:rsid w:val="00C675BB"/>
    <w:rsid w:val="00C67A2F"/>
    <w:rsid w:val="00C67EFD"/>
    <w:rsid w:val="00C67FC3"/>
    <w:rsid w:val="00C70020"/>
    <w:rsid w:val="00C700FA"/>
    <w:rsid w:val="00C70122"/>
    <w:rsid w:val="00C70533"/>
    <w:rsid w:val="00C70623"/>
    <w:rsid w:val="00C706D5"/>
    <w:rsid w:val="00C7085D"/>
    <w:rsid w:val="00C70979"/>
    <w:rsid w:val="00C70A1E"/>
    <w:rsid w:val="00C70A50"/>
    <w:rsid w:val="00C70B5B"/>
    <w:rsid w:val="00C70B75"/>
    <w:rsid w:val="00C70C29"/>
    <w:rsid w:val="00C70C38"/>
    <w:rsid w:val="00C70E9E"/>
    <w:rsid w:val="00C7111A"/>
    <w:rsid w:val="00C71456"/>
    <w:rsid w:val="00C71747"/>
    <w:rsid w:val="00C718E8"/>
    <w:rsid w:val="00C71929"/>
    <w:rsid w:val="00C7197E"/>
    <w:rsid w:val="00C71BAC"/>
    <w:rsid w:val="00C71C87"/>
    <w:rsid w:val="00C71CC8"/>
    <w:rsid w:val="00C71CF1"/>
    <w:rsid w:val="00C71D12"/>
    <w:rsid w:val="00C7236C"/>
    <w:rsid w:val="00C72565"/>
    <w:rsid w:val="00C72856"/>
    <w:rsid w:val="00C72D32"/>
    <w:rsid w:val="00C72D5F"/>
    <w:rsid w:val="00C730C0"/>
    <w:rsid w:val="00C731C7"/>
    <w:rsid w:val="00C731D0"/>
    <w:rsid w:val="00C731F4"/>
    <w:rsid w:val="00C73274"/>
    <w:rsid w:val="00C7356F"/>
    <w:rsid w:val="00C7359A"/>
    <w:rsid w:val="00C7360E"/>
    <w:rsid w:val="00C7376B"/>
    <w:rsid w:val="00C73AD6"/>
    <w:rsid w:val="00C73AFE"/>
    <w:rsid w:val="00C73C39"/>
    <w:rsid w:val="00C73FBD"/>
    <w:rsid w:val="00C74038"/>
    <w:rsid w:val="00C74049"/>
    <w:rsid w:val="00C741C3"/>
    <w:rsid w:val="00C7423D"/>
    <w:rsid w:val="00C74348"/>
    <w:rsid w:val="00C743BC"/>
    <w:rsid w:val="00C744E2"/>
    <w:rsid w:val="00C7463F"/>
    <w:rsid w:val="00C747D9"/>
    <w:rsid w:val="00C7527C"/>
    <w:rsid w:val="00C75287"/>
    <w:rsid w:val="00C754A8"/>
    <w:rsid w:val="00C7554E"/>
    <w:rsid w:val="00C75751"/>
    <w:rsid w:val="00C75850"/>
    <w:rsid w:val="00C758C3"/>
    <w:rsid w:val="00C758E5"/>
    <w:rsid w:val="00C75A94"/>
    <w:rsid w:val="00C75CD0"/>
    <w:rsid w:val="00C75D5E"/>
    <w:rsid w:val="00C75EE2"/>
    <w:rsid w:val="00C75FA6"/>
    <w:rsid w:val="00C765A5"/>
    <w:rsid w:val="00C76809"/>
    <w:rsid w:val="00C7689A"/>
    <w:rsid w:val="00C76A52"/>
    <w:rsid w:val="00C76CD5"/>
    <w:rsid w:val="00C76DB6"/>
    <w:rsid w:val="00C76E82"/>
    <w:rsid w:val="00C771AE"/>
    <w:rsid w:val="00C771D6"/>
    <w:rsid w:val="00C77888"/>
    <w:rsid w:val="00C778A2"/>
    <w:rsid w:val="00C778E9"/>
    <w:rsid w:val="00C7798E"/>
    <w:rsid w:val="00C77CE2"/>
    <w:rsid w:val="00C77ED8"/>
    <w:rsid w:val="00C804E3"/>
    <w:rsid w:val="00C80525"/>
    <w:rsid w:val="00C8064A"/>
    <w:rsid w:val="00C80764"/>
    <w:rsid w:val="00C807D5"/>
    <w:rsid w:val="00C8086A"/>
    <w:rsid w:val="00C80A48"/>
    <w:rsid w:val="00C80AEF"/>
    <w:rsid w:val="00C80C29"/>
    <w:rsid w:val="00C80E13"/>
    <w:rsid w:val="00C8103C"/>
    <w:rsid w:val="00C81057"/>
    <w:rsid w:val="00C81196"/>
    <w:rsid w:val="00C81429"/>
    <w:rsid w:val="00C8148F"/>
    <w:rsid w:val="00C816D3"/>
    <w:rsid w:val="00C818C9"/>
    <w:rsid w:val="00C81978"/>
    <w:rsid w:val="00C81ABA"/>
    <w:rsid w:val="00C81D9D"/>
    <w:rsid w:val="00C8205C"/>
    <w:rsid w:val="00C82096"/>
    <w:rsid w:val="00C822E6"/>
    <w:rsid w:val="00C824A2"/>
    <w:rsid w:val="00C8296C"/>
    <w:rsid w:val="00C82D8A"/>
    <w:rsid w:val="00C82E68"/>
    <w:rsid w:val="00C82E70"/>
    <w:rsid w:val="00C82F02"/>
    <w:rsid w:val="00C83193"/>
    <w:rsid w:val="00C8329C"/>
    <w:rsid w:val="00C8330D"/>
    <w:rsid w:val="00C83386"/>
    <w:rsid w:val="00C83681"/>
    <w:rsid w:val="00C836B4"/>
    <w:rsid w:val="00C83899"/>
    <w:rsid w:val="00C83B8E"/>
    <w:rsid w:val="00C83F73"/>
    <w:rsid w:val="00C83FAF"/>
    <w:rsid w:val="00C83FFB"/>
    <w:rsid w:val="00C8423C"/>
    <w:rsid w:val="00C8431C"/>
    <w:rsid w:val="00C843B5"/>
    <w:rsid w:val="00C8447E"/>
    <w:rsid w:val="00C844AB"/>
    <w:rsid w:val="00C8458A"/>
    <w:rsid w:val="00C84B70"/>
    <w:rsid w:val="00C84CAC"/>
    <w:rsid w:val="00C84CE7"/>
    <w:rsid w:val="00C84F74"/>
    <w:rsid w:val="00C84FFA"/>
    <w:rsid w:val="00C85130"/>
    <w:rsid w:val="00C8539F"/>
    <w:rsid w:val="00C85694"/>
    <w:rsid w:val="00C857A1"/>
    <w:rsid w:val="00C85849"/>
    <w:rsid w:val="00C85926"/>
    <w:rsid w:val="00C85DC6"/>
    <w:rsid w:val="00C85E0A"/>
    <w:rsid w:val="00C85E40"/>
    <w:rsid w:val="00C8601C"/>
    <w:rsid w:val="00C862DE"/>
    <w:rsid w:val="00C86517"/>
    <w:rsid w:val="00C86602"/>
    <w:rsid w:val="00C86712"/>
    <w:rsid w:val="00C867A5"/>
    <w:rsid w:val="00C867EB"/>
    <w:rsid w:val="00C86A7C"/>
    <w:rsid w:val="00C86DAA"/>
    <w:rsid w:val="00C86F38"/>
    <w:rsid w:val="00C86FBE"/>
    <w:rsid w:val="00C87621"/>
    <w:rsid w:val="00C87630"/>
    <w:rsid w:val="00C87669"/>
    <w:rsid w:val="00C87A53"/>
    <w:rsid w:val="00C87A68"/>
    <w:rsid w:val="00C87A74"/>
    <w:rsid w:val="00C87AF0"/>
    <w:rsid w:val="00C87B74"/>
    <w:rsid w:val="00C87BED"/>
    <w:rsid w:val="00C87CCC"/>
    <w:rsid w:val="00C90375"/>
    <w:rsid w:val="00C905A7"/>
    <w:rsid w:val="00C9063B"/>
    <w:rsid w:val="00C90646"/>
    <w:rsid w:val="00C90698"/>
    <w:rsid w:val="00C90802"/>
    <w:rsid w:val="00C90821"/>
    <w:rsid w:val="00C90B38"/>
    <w:rsid w:val="00C90D78"/>
    <w:rsid w:val="00C90D99"/>
    <w:rsid w:val="00C90DB4"/>
    <w:rsid w:val="00C90ED7"/>
    <w:rsid w:val="00C91231"/>
    <w:rsid w:val="00C91313"/>
    <w:rsid w:val="00C91535"/>
    <w:rsid w:val="00C91636"/>
    <w:rsid w:val="00C916B4"/>
    <w:rsid w:val="00C919BF"/>
    <w:rsid w:val="00C91AD1"/>
    <w:rsid w:val="00C91B7F"/>
    <w:rsid w:val="00C91B88"/>
    <w:rsid w:val="00C91D35"/>
    <w:rsid w:val="00C91E74"/>
    <w:rsid w:val="00C9205E"/>
    <w:rsid w:val="00C92127"/>
    <w:rsid w:val="00C9228C"/>
    <w:rsid w:val="00C9230D"/>
    <w:rsid w:val="00C924FE"/>
    <w:rsid w:val="00C9255D"/>
    <w:rsid w:val="00C925B5"/>
    <w:rsid w:val="00C92699"/>
    <w:rsid w:val="00C92775"/>
    <w:rsid w:val="00C9280E"/>
    <w:rsid w:val="00C92995"/>
    <w:rsid w:val="00C92C81"/>
    <w:rsid w:val="00C92CA5"/>
    <w:rsid w:val="00C92CCA"/>
    <w:rsid w:val="00C92CFF"/>
    <w:rsid w:val="00C930C3"/>
    <w:rsid w:val="00C93103"/>
    <w:rsid w:val="00C931E1"/>
    <w:rsid w:val="00C93251"/>
    <w:rsid w:val="00C9330C"/>
    <w:rsid w:val="00C9335B"/>
    <w:rsid w:val="00C933E9"/>
    <w:rsid w:val="00C93460"/>
    <w:rsid w:val="00C9364C"/>
    <w:rsid w:val="00C9379C"/>
    <w:rsid w:val="00C937BD"/>
    <w:rsid w:val="00C93B70"/>
    <w:rsid w:val="00C940F7"/>
    <w:rsid w:val="00C943AA"/>
    <w:rsid w:val="00C94559"/>
    <w:rsid w:val="00C94564"/>
    <w:rsid w:val="00C945AB"/>
    <w:rsid w:val="00C945B5"/>
    <w:rsid w:val="00C946F1"/>
    <w:rsid w:val="00C947F4"/>
    <w:rsid w:val="00C9499C"/>
    <w:rsid w:val="00C94B48"/>
    <w:rsid w:val="00C94BFF"/>
    <w:rsid w:val="00C94FC1"/>
    <w:rsid w:val="00C95009"/>
    <w:rsid w:val="00C95228"/>
    <w:rsid w:val="00C952F6"/>
    <w:rsid w:val="00C95373"/>
    <w:rsid w:val="00C95463"/>
    <w:rsid w:val="00C954C6"/>
    <w:rsid w:val="00C9569B"/>
    <w:rsid w:val="00C9575A"/>
    <w:rsid w:val="00C9597E"/>
    <w:rsid w:val="00C95A00"/>
    <w:rsid w:val="00C95BF9"/>
    <w:rsid w:val="00C95F60"/>
    <w:rsid w:val="00C9608D"/>
    <w:rsid w:val="00C960C3"/>
    <w:rsid w:val="00C9625E"/>
    <w:rsid w:val="00C962B7"/>
    <w:rsid w:val="00C96493"/>
    <w:rsid w:val="00C96622"/>
    <w:rsid w:val="00C967FE"/>
    <w:rsid w:val="00C96913"/>
    <w:rsid w:val="00C96916"/>
    <w:rsid w:val="00C9699A"/>
    <w:rsid w:val="00C96DB0"/>
    <w:rsid w:val="00C96DC4"/>
    <w:rsid w:val="00C9709B"/>
    <w:rsid w:val="00C97227"/>
    <w:rsid w:val="00C97876"/>
    <w:rsid w:val="00C97A20"/>
    <w:rsid w:val="00C97C48"/>
    <w:rsid w:val="00C97D35"/>
    <w:rsid w:val="00C97D37"/>
    <w:rsid w:val="00C97EBC"/>
    <w:rsid w:val="00CA026C"/>
    <w:rsid w:val="00CA0356"/>
    <w:rsid w:val="00CA0476"/>
    <w:rsid w:val="00CA06AD"/>
    <w:rsid w:val="00CA095A"/>
    <w:rsid w:val="00CA0D80"/>
    <w:rsid w:val="00CA0F11"/>
    <w:rsid w:val="00CA0F90"/>
    <w:rsid w:val="00CA1066"/>
    <w:rsid w:val="00CA1379"/>
    <w:rsid w:val="00CA1961"/>
    <w:rsid w:val="00CA1AB2"/>
    <w:rsid w:val="00CA1AC6"/>
    <w:rsid w:val="00CA1B79"/>
    <w:rsid w:val="00CA1BEF"/>
    <w:rsid w:val="00CA1FA1"/>
    <w:rsid w:val="00CA201D"/>
    <w:rsid w:val="00CA23AB"/>
    <w:rsid w:val="00CA2460"/>
    <w:rsid w:val="00CA269A"/>
    <w:rsid w:val="00CA26AA"/>
    <w:rsid w:val="00CA2767"/>
    <w:rsid w:val="00CA2939"/>
    <w:rsid w:val="00CA2B28"/>
    <w:rsid w:val="00CA2DB0"/>
    <w:rsid w:val="00CA2DFD"/>
    <w:rsid w:val="00CA2F9A"/>
    <w:rsid w:val="00CA32C5"/>
    <w:rsid w:val="00CA32DE"/>
    <w:rsid w:val="00CA32EE"/>
    <w:rsid w:val="00CA3402"/>
    <w:rsid w:val="00CA3415"/>
    <w:rsid w:val="00CA35B3"/>
    <w:rsid w:val="00CA35C1"/>
    <w:rsid w:val="00CA36C8"/>
    <w:rsid w:val="00CA3F5C"/>
    <w:rsid w:val="00CA4008"/>
    <w:rsid w:val="00CA4245"/>
    <w:rsid w:val="00CA4569"/>
    <w:rsid w:val="00CA4763"/>
    <w:rsid w:val="00CA4885"/>
    <w:rsid w:val="00CA4BC8"/>
    <w:rsid w:val="00CA4DF6"/>
    <w:rsid w:val="00CA4E77"/>
    <w:rsid w:val="00CA4F93"/>
    <w:rsid w:val="00CA4FB5"/>
    <w:rsid w:val="00CA5011"/>
    <w:rsid w:val="00CA5060"/>
    <w:rsid w:val="00CA5224"/>
    <w:rsid w:val="00CA5489"/>
    <w:rsid w:val="00CA57F2"/>
    <w:rsid w:val="00CA5914"/>
    <w:rsid w:val="00CA5CC0"/>
    <w:rsid w:val="00CA5DAA"/>
    <w:rsid w:val="00CA5E2D"/>
    <w:rsid w:val="00CA5F9D"/>
    <w:rsid w:val="00CA603B"/>
    <w:rsid w:val="00CA60AF"/>
    <w:rsid w:val="00CA60F0"/>
    <w:rsid w:val="00CA6294"/>
    <w:rsid w:val="00CA6358"/>
    <w:rsid w:val="00CA63D6"/>
    <w:rsid w:val="00CA65D2"/>
    <w:rsid w:val="00CA66EB"/>
    <w:rsid w:val="00CA68BF"/>
    <w:rsid w:val="00CA68D7"/>
    <w:rsid w:val="00CA6CC1"/>
    <w:rsid w:val="00CA6CD0"/>
    <w:rsid w:val="00CA6DDD"/>
    <w:rsid w:val="00CA6E8E"/>
    <w:rsid w:val="00CA6F84"/>
    <w:rsid w:val="00CA7133"/>
    <w:rsid w:val="00CA7722"/>
    <w:rsid w:val="00CA77AD"/>
    <w:rsid w:val="00CA7AE7"/>
    <w:rsid w:val="00CA7C33"/>
    <w:rsid w:val="00CA7C3C"/>
    <w:rsid w:val="00CA7D3D"/>
    <w:rsid w:val="00CB0040"/>
    <w:rsid w:val="00CB015D"/>
    <w:rsid w:val="00CB037D"/>
    <w:rsid w:val="00CB0396"/>
    <w:rsid w:val="00CB0547"/>
    <w:rsid w:val="00CB05D5"/>
    <w:rsid w:val="00CB063F"/>
    <w:rsid w:val="00CB084C"/>
    <w:rsid w:val="00CB0A7C"/>
    <w:rsid w:val="00CB0BCA"/>
    <w:rsid w:val="00CB0E62"/>
    <w:rsid w:val="00CB1122"/>
    <w:rsid w:val="00CB1158"/>
    <w:rsid w:val="00CB16D9"/>
    <w:rsid w:val="00CB1A8E"/>
    <w:rsid w:val="00CB1D02"/>
    <w:rsid w:val="00CB205D"/>
    <w:rsid w:val="00CB20A7"/>
    <w:rsid w:val="00CB212A"/>
    <w:rsid w:val="00CB2223"/>
    <w:rsid w:val="00CB2250"/>
    <w:rsid w:val="00CB2348"/>
    <w:rsid w:val="00CB23D6"/>
    <w:rsid w:val="00CB2550"/>
    <w:rsid w:val="00CB25BF"/>
    <w:rsid w:val="00CB260D"/>
    <w:rsid w:val="00CB273F"/>
    <w:rsid w:val="00CB2847"/>
    <w:rsid w:val="00CB2850"/>
    <w:rsid w:val="00CB2981"/>
    <w:rsid w:val="00CB2AA6"/>
    <w:rsid w:val="00CB2F88"/>
    <w:rsid w:val="00CB3034"/>
    <w:rsid w:val="00CB31F6"/>
    <w:rsid w:val="00CB323F"/>
    <w:rsid w:val="00CB33AE"/>
    <w:rsid w:val="00CB3435"/>
    <w:rsid w:val="00CB34B6"/>
    <w:rsid w:val="00CB34F0"/>
    <w:rsid w:val="00CB359C"/>
    <w:rsid w:val="00CB35C6"/>
    <w:rsid w:val="00CB35F1"/>
    <w:rsid w:val="00CB3780"/>
    <w:rsid w:val="00CB3803"/>
    <w:rsid w:val="00CB39DF"/>
    <w:rsid w:val="00CB3EE1"/>
    <w:rsid w:val="00CB3F14"/>
    <w:rsid w:val="00CB3F97"/>
    <w:rsid w:val="00CB4167"/>
    <w:rsid w:val="00CB4366"/>
    <w:rsid w:val="00CB4618"/>
    <w:rsid w:val="00CB474C"/>
    <w:rsid w:val="00CB47B2"/>
    <w:rsid w:val="00CB48CB"/>
    <w:rsid w:val="00CB48D0"/>
    <w:rsid w:val="00CB4940"/>
    <w:rsid w:val="00CB4964"/>
    <w:rsid w:val="00CB4A73"/>
    <w:rsid w:val="00CB4B60"/>
    <w:rsid w:val="00CB4F98"/>
    <w:rsid w:val="00CB5467"/>
    <w:rsid w:val="00CB54C0"/>
    <w:rsid w:val="00CB558E"/>
    <w:rsid w:val="00CB56EE"/>
    <w:rsid w:val="00CB5927"/>
    <w:rsid w:val="00CB5F51"/>
    <w:rsid w:val="00CB5FDA"/>
    <w:rsid w:val="00CB610E"/>
    <w:rsid w:val="00CB6134"/>
    <w:rsid w:val="00CB6191"/>
    <w:rsid w:val="00CB61E0"/>
    <w:rsid w:val="00CB625B"/>
    <w:rsid w:val="00CB632A"/>
    <w:rsid w:val="00CB6348"/>
    <w:rsid w:val="00CB643C"/>
    <w:rsid w:val="00CB6842"/>
    <w:rsid w:val="00CB6A60"/>
    <w:rsid w:val="00CB6C91"/>
    <w:rsid w:val="00CB6DAF"/>
    <w:rsid w:val="00CB6E8D"/>
    <w:rsid w:val="00CB6EDA"/>
    <w:rsid w:val="00CB7295"/>
    <w:rsid w:val="00CB739F"/>
    <w:rsid w:val="00CB7422"/>
    <w:rsid w:val="00CB77F4"/>
    <w:rsid w:val="00CB783E"/>
    <w:rsid w:val="00CB794B"/>
    <w:rsid w:val="00CB7A63"/>
    <w:rsid w:val="00CB7EAD"/>
    <w:rsid w:val="00CC00F2"/>
    <w:rsid w:val="00CC023A"/>
    <w:rsid w:val="00CC0379"/>
    <w:rsid w:val="00CC0536"/>
    <w:rsid w:val="00CC0540"/>
    <w:rsid w:val="00CC05B1"/>
    <w:rsid w:val="00CC05DE"/>
    <w:rsid w:val="00CC05F3"/>
    <w:rsid w:val="00CC071C"/>
    <w:rsid w:val="00CC0873"/>
    <w:rsid w:val="00CC0B4F"/>
    <w:rsid w:val="00CC0BA7"/>
    <w:rsid w:val="00CC0D0E"/>
    <w:rsid w:val="00CC0D87"/>
    <w:rsid w:val="00CC0E42"/>
    <w:rsid w:val="00CC0ED9"/>
    <w:rsid w:val="00CC0F29"/>
    <w:rsid w:val="00CC0F66"/>
    <w:rsid w:val="00CC1035"/>
    <w:rsid w:val="00CC11C2"/>
    <w:rsid w:val="00CC15A7"/>
    <w:rsid w:val="00CC15AA"/>
    <w:rsid w:val="00CC19EF"/>
    <w:rsid w:val="00CC1A2A"/>
    <w:rsid w:val="00CC1AF0"/>
    <w:rsid w:val="00CC1B12"/>
    <w:rsid w:val="00CC1BFE"/>
    <w:rsid w:val="00CC1C9F"/>
    <w:rsid w:val="00CC1D10"/>
    <w:rsid w:val="00CC1F69"/>
    <w:rsid w:val="00CC1FC0"/>
    <w:rsid w:val="00CC2079"/>
    <w:rsid w:val="00CC2187"/>
    <w:rsid w:val="00CC2316"/>
    <w:rsid w:val="00CC24DC"/>
    <w:rsid w:val="00CC252B"/>
    <w:rsid w:val="00CC29CD"/>
    <w:rsid w:val="00CC2D42"/>
    <w:rsid w:val="00CC2F31"/>
    <w:rsid w:val="00CC330F"/>
    <w:rsid w:val="00CC343F"/>
    <w:rsid w:val="00CC36D8"/>
    <w:rsid w:val="00CC373D"/>
    <w:rsid w:val="00CC3843"/>
    <w:rsid w:val="00CC3B5F"/>
    <w:rsid w:val="00CC3DCE"/>
    <w:rsid w:val="00CC3E0B"/>
    <w:rsid w:val="00CC439E"/>
    <w:rsid w:val="00CC45CA"/>
    <w:rsid w:val="00CC45E5"/>
    <w:rsid w:val="00CC48F5"/>
    <w:rsid w:val="00CC4AF8"/>
    <w:rsid w:val="00CC4B4D"/>
    <w:rsid w:val="00CC4BD4"/>
    <w:rsid w:val="00CC4D67"/>
    <w:rsid w:val="00CC4DB8"/>
    <w:rsid w:val="00CC4EC1"/>
    <w:rsid w:val="00CC5007"/>
    <w:rsid w:val="00CC5099"/>
    <w:rsid w:val="00CC5257"/>
    <w:rsid w:val="00CC53D4"/>
    <w:rsid w:val="00CC54C0"/>
    <w:rsid w:val="00CC5576"/>
    <w:rsid w:val="00CC55B6"/>
    <w:rsid w:val="00CC56E7"/>
    <w:rsid w:val="00CC59B8"/>
    <w:rsid w:val="00CC59DB"/>
    <w:rsid w:val="00CC5CA4"/>
    <w:rsid w:val="00CC5D3D"/>
    <w:rsid w:val="00CC5D56"/>
    <w:rsid w:val="00CC5E12"/>
    <w:rsid w:val="00CC5F31"/>
    <w:rsid w:val="00CC61BE"/>
    <w:rsid w:val="00CC6268"/>
    <w:rsid w:val="00CC6287"/>
    <w:rsid w:val="00CC6294"/>
    <w:rsid w:val="00CC6390"/>
    <w:rsid w:val="00CC6462"/>
    <w:rsid w:val="00CC66E5"/>
    <w:rsid w:val="00CC6760"/>
    <w:rsid w:val="00CC6769"/>
    <w:rsid w:val="00CC6932"/>
    <w:rsid w:val="00CC6971"/>
    <w:rsid w:val="00CC6AED"/>
    <w:rsid w:val="00CC6B0E"/>
    <w:rsid w:val="00CC6B93"/>
    <w:rsid w:val="00CC6C78"/>
    <w:rsid w:val="00CC6E3A"/>
    <w:rsid w:val="00CC7107"/>
    <w:rsid w:val="00CC7176"/>
    <w:rsid w:val="00CC722C"/>
    <w:rsid w:val="00CC72B9"/>
    <w:rsid w:val="00CC7485"/>
    <w:rsid w:val="00CC74A7"/>
    <w:rsid w:val="00CC75B8"/>
    <w:rsid w:val="00CC75CF"/>
    <w:rsid w:val="00CC7683"/>
    <w:rsid w:val="00CC7806"/>
    <w:rsid w:val="00CC784E"/>
    <w:rsid w:val="00CC7871"/>
    <w:rsid w:val="00CC7881"/>
    <w:rsid w:val="00CC78AA"/>
    <w:rsid w:val="00CC7B85"/>
    <w:rsid w:val="00CC7BE4"/>
    <w:rsid w:val="00CC7E09"/>
    <w:rsid w:val="00CD0271"/>
    <w:rsid w:val="00CD078E"/>
    <w:rsid w:val="00CD0C2E"/>
    <w:rsid w:val="00CD0CD1"/>
    <w:rsid w:val="00CD0DD8"/>
    <w:rsid w:val="00CD0E00"/>
    <w:rsid w:val="00CD0E53"/>
    <w:rsid w:val="00CD0E7C"/>
    <w:rsid w:val="00CD0EF3"/>
    <w:rsid w:val="00CD107E"/>
    <w:rsid w:val="00CD1482"/>
    <w:rsid w:val="00CD14DD"/>
    <w:rsid w:val="00CD1880"/>
    <w:rsid w:val="00CD1A7A"/>
    <w:rsid w:val="00CD1DA4"/>
    <w:rsid w:val="00CD1DBE"/>
    <w:rsid w:val="00CD1F05"/>
    <w:rsid w:val="00CD1F71"/>
    <w:rsid w:val="00CD202D"/>
    <w:rsid w:val="00CD23F1"/>
    <w:rsid w:val="00CD259B"/>
    <w:rsid w:val="00CD2635"/>
    <w:rsid w:val="00CD26A0"/>
    <w:rsid w:val="00CD2863"/>
    <w:rsid w:val="00CD2D0A"/>
    <w:rsid w:val="00CD2D40"/>
    <w:rsid w:val="00CD2E27"/>
    <w:rsid w:val="00CD301D"/>
    <w:rsid w:val="00CD32F6"/>
    <w:rsid w:val="00CD35D6"/>
    <w:rsid w:val="00CD38A0"/>
    <w:rsid w:val="00CD38FF"/>
    <w:rsid w:val="00CD39BF"/>
    <w:rsid w:val="00CD3BD0"/>
    <w:rsid w:val="00CD3F9E"/>
    <w:rsid w:val="00CD3FD6"/>
    <w:rsid w:val="00CD4189"/>
    <w:rsid w:val="00CD4406"/>
    <w:rsid w:val="00CD4773"/>
    <w:rsid w:val="00CD4779"/>
    <w:rsid w:val="00CD4958"/>
    <w:rsid w:val="00CD4986"/>
    <w:rsid w:val="00CD4BF0"/>
    <w:rsid w:val="00CD4D55"/>
    <w:rsid w:val="00CD4D68"/>
    <w:rsid w:val="00CD4E4E"/>
    <w:rsid w:val="00CD4F17"/>
    <w:rsid w:val="00CD5388"/>
    <w:rsid w:val="00CD53F2"/>
    <w:rsid w:val="00CD5557"/>
    <w:rsid w:val="00CD56F1"/>
    <w:rsid w:val="00CD58FF"/>
    <w:rsid w:val="00CD5AAD"/>
    <w:rsid w:val="00CD5B0B"/>
    <w:rsid w:val="00CD5B69"/>
    <w:rsid w:val="00CD5D9F"/>
    <w:rsid w:val="00CD5DE1"/>
    <w:rsid w:val="00CD5E6C"/>
    <w:rsid w:val="00CD5F9A"/>
    <w:rsid w:val="00CD6033"/>
    <w:rsid w:val="00CD60A6"/>
    <w:rsid w:val="00CD639A"/>
    <w:rsid w:val="00CD6475"/>
    <w:rsid w:val="00CD66AF"/>
    <w:rsid w:val="00CD6DBD"/>
    <w:rsid w:val="00CD731D"/>
    <w:rsid w:val="00CD731E"/>
    <w:rsid w:val="00CD76A7"/>
    <w:rsid w:val="00CD77C7"/>
    <w:rsid w:val="00CD7874"/>
    <w:rsid w:val="00CD78CE"/>
    <w:rsid w:val="00CD7CEA"/>
    <w:rsid w:val="00CD7E23"/>
    <w:rsid w:val="00CD7EAA"/>
    <w:rsid w:val="00CE03A0"/>
    <w:rsid w:val="00CE03B1"/>
    <w:rsid w:val="00CE0676"/>
    <w:rsid w:val="00CE085A"/>
    <w:rsid w:val="00CE0873"/>
    <w:rsid w:val="00CE0AC4"/>
    <w:rsid w:val="00CE0AC8"/>
    <w:rsid w:val="00CE0ACE"/>
    <w:rsid w:val="00CE0AD1"/>
    <w:rsid w:val="00CE0E2C"/>
    <w:rsid w:val="00CE1094"/>
    <w:rsid w:val="00CE1095"/>
    <w:rsid w:val="00CE1222"/>
    <w:rsid w:val="00CE124A"/>
    <w:rsid w:val="00CE1252"/>
    <w:rsid w:val="00CE129C"/>
    <w:rsid w:val="00CE1338"/>
    <w:rsid w:val="00CE13CB"/>
    <w:rsid w:val="00CE1616"/>
    <w:rsid w:val="00CE16ED"/>
    <w:rsid w:val="00CE1A8F"/>
    <w:rsid w:val="00CE1B67"/>
    <w:rsid w:val="00CE1CD9"/>
    <w:rsid w:val="00CE1DF4"/>
    <w:rsid w:val="00CE1F31"/>
    <w:rsid w:val="00CE1F6B"/>
    <w:rsid w:val="00CE2076"/>
    <w:rsid w:val="00CE2240"/>
    <w:rsid w:val="00CE23E8"/>
    <w:rsid w:val="00CE24D1"/>
    <w:rsid w:val="00CE26C1"/>
    <w:rsid w:val="00CE2B50"/>
    <w:rsid w:val="00CE2CD6"/>
    <w:rsid w:val="00CE2F58"/>
    <w:rsid w:val="00CE2FB3"/>
    <w:rsid w:val="00CE2FB4"/>
    <w:rsid w:val="00CE2FD4"/>
    <w:rsid w:val="00CE30C7"/>
    <w:rsid w:val="00CE325B"/>
    <w:rsid w:val="00CE32F9"/>
    <w:rsid w:val="00CE3433"/>
    <w:rsid w:val="00CE3464"/>
    <w:rsid w:val="00CE3A0C"/>
    <w:rsid w:val="00CE3B40"/>
    <w:rsid w:val="00CE3B43"/>
    <w:rsid w:val="00CE3B5E"/>
    <w:rsid w:val="00CE3BF1"/>
    <w:rsid w:val="00CE3E98"/>
    <w:rsid w:val="00CE474B"/>
    <w:rsid w:val="00CE4859"/>
    <w:rsid w:val="00CE4A0E"/>
    <w:rsid w:val="00CE4BDE"/>
    <w:rsid w:val="00CE4EA2"/>
    <w:rsid w:val="00CE5100"/>
    <w:rsid w:val="00CE535D"/>
    <w:rsid w:val="00CE53C2"/>
    <w:rsid w:val="00CE5478"/>
    <w:rsid w:val="00CE583D"/>
    <w:rsid w:val="00CE58B0"/>
    <w:rsid w:val="00CE5BD9"/>
    <w:rsid w:val="00CE5C8E"/>
    <w:rsid w:val="00CE5E73"/>
    <w:rsid w:val="00CE610B"/>
    <w:rsid w:val="00CE6195"/>
    <w:rsid w:val="00CE63A2"/>
    <w:rsid w:val="00CE6540"/>
    <w:rsid w:val="00CE66F9"/>
    <w:rsid w:val="00CE67D1"/>
    <w:rsid w:val="00CE67EE"/>
    <w:rsid w:val="00CE6AA9"/>
    <w:rsid w:val="00CE6B3D"/>
    <w:rsid w:val="00CE6D34"/>
    <w:rsid w:val="00CE71C7"/>
    <w:rsid w:val="00CE7564"/>
    <w:rsid w:val="00CE7631"/>
    <w:rsid w:val="00CE77F4"/>
    <w:rsid w:val="00CE78C0"/>
    <w:rsid w:val="00CE7935"/>
    <w:rsid w:val="00CE7980"/>
    <w:rsid w:val="00CE79D3"/>
    <w:rsid w:val="00CE7AD0"/>
    <w:rsid w:val="00CE7BD1"/>
    <w:rsid w:val="00CE7BF4"/>
    <w:rsid w:val="00CE7F7E"/>
    <w:rsid w:val="00CF0135"/>
    <w:rsid w:val="00CF02CB"/>
    <w:rsid w:val="00CF0477"/>
    <w:rsid w:val="00CF0487"/>
    <w:rsid w:val="00CF04B9"/>
    <w:rsid w:val="00CF04F3"/>
    <w:rsid w:val="00CF0557"/>
    <w:rsid w:val="00CF056E"/>
    <w:rsid w:val="00CF0576"/>
    <w:rsid w:val="00CF05D8"/>
    <w:rsid w:val="00CF0719"/>
    <w:rsid w:val="00CF0835"/>
    <w:rsid w:val="00CF08C2"/>
    <w:rsid w:val="00CF0DF7"/>
    <w:rsid w:val="00CF10D9"/>
    <w:rsid w:val="00CF10E6"/>
    <w:rsid w:val="00CF11DC"/>
    <w:rsid w:val="00CF124F"/>
    <w:rsid w:val="00CF13DB"/>
    <w:rsid w:val="00CF13FB"/>
    <w:rsid w:val="00CF16D4"/>
    <w:rsid w:val="00CF177E"/>
    <w:rsid w:val="00CF1810"/>
    <w:rsid w:val="00CF1B56"/>
    <w:rsid w:val="00CF1DB7"/>
    <w:rsid w:val="00CF1E52"/>
    <w:rsid w:val="00CF1E53"/>
    <w:rsid w:val="00CF1FA4"/>
    <w:rsid w:val="00CF219E"/>
    <w:rsid w:val="00CF22EA"/>
    <w:rsid w:val="00CF2542"/>
    <w:rsid w:val="00CF2619"/>
    <w:rsid w:val="00CF262B"/>
    <w:rsid w:val="00CF262D"/>
    <w:rsid w:val="00CF2794"/>
    <w:rsid w:val="00CF2922"/>
    <w:rsid w:val="00CF2A6B"/>
    <w:rsid w:val="00CF2AFC"/>
    <w:rsid w:val="00CF2BBF"/>
    <w:rsid w:val="00CF2C4A"/>
    <w:rsid w:val="00CF2C65"/>
    <w:rsid w:val="00CF2E20"/>
    <w:rsid w:val="00CF2EED"/>
    <w:rsid w:val="00CF2F5B"/>
    <w:rsid w:val="00CF2F9A"/>
    <w:rsid w:val="00CF3137"/>
    <w:rsid w:val="00CF316D"/>
    <w:rsid w:val="00CF3180"/>
    <w:rsid w:val="00CF3253"/>
    <w:rsid w:val="00CF32F7"/>
    <w:rsid w:val="00CF32FB"/>
    <w:rsid w:val="00CF33A2"/>
    <w:rsid w:val="00CF33C5"/>
    <w:rsid w:val="00CF35CB"/>
    <w:rsid w:val="00CF3B31"/>
    <w:rsid w:val="00CF3BF0"/>
    <w:rsid w:val="00CF3D0D"/>
    <w:rsid w:val="00CF3F96"/>
    <w:rsid w:val="00CF4252"/>
    <w:rsid w:val="00CF4636"/>
    <w:rsid w:val="00CF479E"/>
    <w:rsid w:val="00CF4D15"/>
    <w:rsid w:val="00CF4D63"/>
    <w:rsid w:val="00CF4DF1"/>
    <w:rsid w:val="00CF4DF8"/>
    <w:rsid w:val="00CF527A"/>
    <w:rsid w:val="00CF52D7"/>
    <w:rsid w:val="00CF53AA"/>
    <w:rsid w:val="00CF54FB"/>
    <w:rsid w:val="00CF56C8"/>
    <w:rsid w:val="00CF5946"/>
    <w:rsid w:val="00CF594E"/>
    <w:rsid w:val="00CF59B7"/>
    <w:rsid w:val="00CF5F5C"/>
    <w:rsid w:val="00CF607E"/>
    <w:rsid w:val="00CF60FE"/>
    <w:rsid w:val="00CF635B"/>
    <w:rsid w:val="00CF63A6"/>
    <w:rsid w:val="00CF63EC"/>
    <w:rsid w:val="00CF645C"/>
    <w:rsid w:val="00CF64AA"/>
    <w:rsid w:val="00CF65A7"/>
    <w:rsid w:val="00CF67AB"/>
    <w:rsid w:val="00CF6858"/>
    <w:rsid w:val="00CF68B5"/>
    <w:rsid w:val="00CF68EB"/>
    <w:rsid w:val="00CF69FB"/>
    <w:rsid w:val="00CF6A64"/>
    <w:rsid w:val="00CF6C2F"/>
    <w:rsid w:val="00CF6CB3"/>
    <w:rsid w:val="00CF6D79"/>
    <w:rsid w:val="00CF6DCB"/>
    <w:rsid w:val="00CF6F1F"/>
    <w:rsid w:val="00CF700C"/>
    <w:rsid w:val="00CF71D6"/>
    <w:rsid w:val="00CF7452"/>
    <w:rsid w:val="00CF7868"/>
    <w:rsid w:val="00CF7ECA"/>
    <w:rsid w:val="00CF7FDE"/>
    <w:rsid w:val="00D001F4"/>
    <w:rsid w:val="00D0042A"/>
    <w:rsid w:val="00D0066D"/>
    <w:rsid w:val="00D00676"/>
    <w:rsid w:val="00D00707"/>
    <w:rsid w:val="00D007A5"/>
    <w:rsid w:val="00D0092D"/>
    <w:rsid w:val="00D00AB5"/>
    <w:rsid w:val="00D00CB2"/>
    <w:rsid w:val="00D00F23"/>
    <w:rsid w:val="00D00F8F"/>
    <w:rsid w:val="00D0105B"/>
    <w:rsid w:val="00D010F4"/>
    <w:rsid w:val="00D01496"/>
    <w:rsid w:val="00D017C5"/>
    <w:rsid w:val="00D01B59"/>
    <w:rsid w:val="00D0212D"/>
    <w:rsid w:val="00D02134"/>
    <w:rsid w:val="00D021F1"/>
    <w:rsid w:val="00D022CA"/>
    <w:rsid w:val="00D02319"/>
    <w:rsid w:val="00D023BD"/>
    <w:rsid w:val="00D02477"/>
    <w:rsid w:val="00D025E1"/>
    <w:rsid w:val="00D0269A"/>
    <w:rsid w:val="00D02A91"/>
    <w:rsid w:val="00D02D0C"/>
    <w:rsid w:val="00D02E5D"/>
    <w:rsid w:val="00D02F17"/>
    <w:rsid w:val="00D0319E"/>
    <w:rsid w:val="00D031D9"/>
    <w:rsid w:val="00D033F2"/>
    <w:rsid w:val="00D03490"/>
    <w:rsid w:val="00D035F0"/>
    <w:rsid w:val="00D03657"/>
    <w:rsid w:val="00D03785"/>
    <w:rsid w:val="00D0379D"/>
    <w:rsid w:val="00D03878"/>
    <w:rsid w:val="00D03887"/>
    <w:rsid w:val="00D0396C"/>
    <w:rsid w:val="00D0396E"/>
    <w:rsid w:val="00D03ADD"/>
    <w:rsid w:val="00D03DB5"/>
    <w:rsid w:val="00D03DBE"/>
    <w:rsid w:val="00D03E1B"/>
    <w:rsid w:val="00D0415F"/>
    <w:rsid w:val="00D0421A"/>
    <w:rsid w:val="00D0431D"/>
    <w:rsid w:val="00D04321"/>
    <w:rsid w:val="00D04450"/>
    <w:rsid w:val="00D04706"/>
    <w:rsid w:val="00D0486F"/>
    <w:rsid w:val="00D04952"/>
    <w:rsid w:val="00D04B77"/>
    <w:rsid w:val="00D04BF8"/>
    <w:rsid w:val="00D04CF0"/>
    <w:rsid w:val="00D04EB2"/>
    <w:rsid w:val="00D04F49"/>
    <w:rsid w:val="00D04F63"/>
    <w:rsid w:val="00D04FB8"/>
    <w:rsid w:val="00D05080"/>
    <w:rsid w:val="00D05233"/>
    <w:rsid w:val="00D0535E"/>
    <w:rsid w:val="00D055FB"/>
    <w:rsid w:val="00D0561C"/>
    <w:rsid w:val="00D0562C"/>
    <w:rsid w:val="00D0576C"/>
    <w:rsid w:val="00D058D4"/>
    <w:rsid w:val="00D058E5"/>
    <w:rsid w:val="00D05E2D"/>
    <w:rsid w:val="00D05E66"/>
    <w:rsid w:val="00D05EEF"/>
    <w:rsid w:val="00D05F7F"/>
    <w:rsid w:val="00D063B1"/>
    <w:rsid w:val="00D063F8"/>
    <w:rsid w:val="00D0647C"/>
    <w:rsid w:val="00D0657A"/>
    <w:rsid w:val="00D06639"/>
    <w:rsid w:val="00D066C7"/>
    <w:rsid w:val="00D06AC1"/>
    <w:rsid w:val="00D06AE5"/>
    <w:rsid w:val="00D06EAA"/>
    <w:rsid w:val="00D0709B"/>
    <w:rsid w:val="00D070C4"/>
    <w:rsid w:val="00D07284"/>
    <w:rsid w:val="00D074C7"/>
    <w:rsid w:val="00D07520"/>
    <w:rsid w:val="00D0752E"/>
    <w:rsid w:val="00D07622"/>
    <w:rsid w:val="00D077B5"/>
    <w:rsid w:val="00D0785B"/>
    <w:rsid w:val="00D07874"/>
    <w:rsid w:val="00D078F0"/>
    <w:rsid w:val="00D07976"/>
    <w:rsid w:val="00D07C39"/>
    <w:rsid w:val="00D100A9"/>
    <w:rsid w:val="00D10430"/>
    <w:rsid w:val="00D104C0"/>
    <w:rsid w:val="00D106A1"/>
    <w:rsid w:val="00D10739"/>
    <w:rsid w:val="00D107D7"/>
    <w:rsid w:val="00D1084C"/>
    <w:rsid w:val="00D108CF"/>
    <w:rsid w:val="00D10959"/>
    <w:rsid w:val="00D10CFA"/>
    <w:rsid w:val="00D10D54"/>
    <w:rsid w:val="00D10D66"/>
    <w:rsid w:val="00D10F54"/>
    <w:rsid w:val="00D10F86"/>
    <w:rsid w:val="00D10FBE"/>
    <w:rsid w:val="00D11393"/>
    <w:rsid w:val="00D1153C"/>
    <w:rsid w:val="00D115DC"/>
    <w:rsid w:val="00D118AC"/>
    <w:rsid w:val="00D11996"/>
    <w:rsid w:val="00D11B6A"/>
    <w:rsid w:val="00D11BAC"/>
    <w:rsid w:val="00D120B9"/>
    <w:rsid w:val="00D12113"/>
    <w:rsid w:val="00D1217E"/>
    <w:rsid w:val="00D122F9"/>
    <w:rsid w:val="00D1253D"/>
    <w:rsid w:val="00D126C9"/>
    <w:rsid w:val="00D128BA"/>
    <w:rsid w:val="00D1297D"/>
    <w:rsid w:val="00D12BDC"/>
    <w:rsid w:val="00D12C2B"/>
    <w:rsid w:val="00D12EDF"/>
    <w:rsid w:val="00D12FC5"/>
    <w:rsid w:val="00D130DA"/>
    <w:rsid w:val="00D13A11"/>
    <w:rsid w:val="00D13CA3"/>
    <w:rsid w:val="00D14015"/>
    <w:rsid w:val="00D142EA"/>
    <w:rsid w:val="00D14317"/>
    <w:rsid w:val="00D1443C"/>
    <w:rsid w:val="00D145E2"/>
    <w:rsid w:val="00D14682"/>
    <w:rsid w:val="00D147E5"/>
    <w:rsid w:val="00D14B7F"/>
    <w:rsid w:val="00D14CFF"/>
    <w:rsid w:val="00D14D02"/>
    <w:rsid w:val="00D14EB5"/>
    <w:rsid w:val="00D14EB8"/>
    <w:rsid w:val="00D14FBE"/>
    <w:rsid w:val="00D14FFC"/>
    <w:rsid w:val="00D1511D"/>
    <w:rsid w:val="00D15148"/>
    <w:rsid w:val="00D15202"/>
    <w:rsid w:val="00D15482"/>
    <w:rsid w:val="00D154A2"/>
    <w:rsid w:val="00D1552D"/>
    <w:rsid w:val="00D1559B"/>
    <w:rsid w:val="00D155CD"/>
    <w:rsid w:val="00D15710"/>
    <w:rsid w:val="00D1573D"/>
    <w:rsid w:val="00D157DD"/>
    <w:rsid w:val="00D15933"/>
    <w:rsid w:val="00D15A2B"/>
    <w:rsid w:val="00D15B6C"/>
    <w:rsid w:val="00D15B8E"/>
    <w:rsid w:val="00D15BF1"/>
    <w:rsid w:val="00D15C5F"/>
    <w:rsid w:val="00D15D7B"/>
    <w:rsid w:val="00D15DD6"/>
    <w:rsid w:val="00D15E13"/>
    <w:rsid w:val="00D15E9A"/>
    <w:rsid w:val="00D1616C"/>
    <w:rsid w:val="00D161A8"/>
    <w:rsid w:val="00D16333"/>
    <w:rsid w:val="00D1649D"/>
    <w:rsid w:val="00D165B1"/>
    <w:rsid w:val="00D16794"/>
    <w:rsid w:val="00D1680E"/>
    <w:rsid w:val="00D16C9E"/>
    <w:rsid w:val="00D16DCB"/>
    <w:rsid w:val="00D1732E"/>
    <w:rsid w:val="00D17334"/>
    <w:rsid w:val="00D1747F"/>
    <w:rsid w:val="00D17494"/>
    <w:rsid w:val="00D174C1"/>
    <w:rsid w:val="00D176F0"/>
    <w:rsid w:val="00D1772A"/>
    <w:rsid w:val="00D1789D"/>
    <w:rsid w:val="00D17A47"/>
    <w:rsid w:val="00D17B3B"/>
    <w:rsid w:val="00D17C64"/>
    <w:rsid w:val="00D17D83"/>
    <w:rsid w:val="00D17DAF"/>
    <w:rsid w:val="00D17F2A"/>
    <w:rsid w:val="00D17F78"/>
    <w:rsid w:val="00D201F0"/>
    <w:rsid w:val="00D20267"/>
    <w:rsid w:val="00D20430"/>
    <w:rsid w:val="00D204C2"/>
    <w:rsid w:val="00D2063C"/>
    <w:rsid w:val="00D2083D"/>
    <w:rsid w:val="00D20BFC"/>
    <w:rsid w:val="00D20C7E"/>
    <w:rsid w:val="00D20CD4"/>
    <w:rsid w:val="00D20DBB"/>
    <w:rsid w:val="00D2116D"/>
    <w:rsid w:val="00D211C1"/>
    <w:rsid w:val="00D212BA"/>
    <w:rsid w:val="00D214DF"/>
    <w:rsid w:val="00D2177B"/>
    <w:rsid w:val="00D2181F"/>
    <w:rsid w:val="00D21849"/>
    <w:rsid w:val="00D2197E"/>
    <w:rsid w:val="00D21C25"/>
    <w:rsid w:val="00D21E88"/>
    <w:rsid w:val="00D21F38"/>
    <w:rsid w:val="00D221AA"/>
    <w:rsid w:val="00D223D1"/>
    <w:rsid w:val="00D224B4"/>
    <w:rsid w:val="00D22553"/>
    <w:rsid w:val="00D226F4"/>
    <w:rsid w:val="00D22B0D"/>
    <w:rsid w:val="00D22C65"/>
    <w:rsid w:val="00D22D24"/>
    <w:rsid w:val="00D22EDE"/>
    <w:rsid w:val="00D22F16"/>
    <w:rsid w:val="00D22FDE"/>
    <w:rsid w:val="00D2301D"/>
    <w:rsid w:val="00D232C1"/>
    <w:rsid w:val="00D23416"/>
    <w:rsid w:val="00D234B6"/>
    <w:rsid w:val="00D23691"/>
    <w:rsid w:val="00D237A4"/>
    <w:rsid w:val="00D2387E"/>
    <w:rsid w:val="00D2395F"/>
    <w:rsid w:val="00D23A28"/>
    <w:rsid w:val="00D23BC8"/>
    <w:rsid w:val="00D23BF0"/>
    <w:rsid w:val="00D23E48"/>
    <w:rsid w:val="00D23E73"/>
    <w:rsid w:val="00D241E2"/>
    <w:rsid w:val="00D24279"/>
    <w:rsid w:val="00D24376"/>
    <w:rsid w:val="00D24404"/>
    <w:rsid w:val="00D2444B"/>
    <w:rsid w:val="00D24636"/>
    <w:rsid w:val="00D2475B"/>
    <w:rsid w:val="00D247F2"/>
    <w:rsid w:val="00D2482D"/>
    <w:rsid w:val="00D2488A"/>
    <w:rsid w:val="00D24A16"/>
    <w:rsid w:val="00D24AE5"/>
    <w:rsid w:val="00D24C4E"/>
    <w:rsid w:val="00D24D2F"/>
    <w:rsid w:val="00D24DA6"/>
    <w:rsid w:val="00D24F5B"/>
    <w:rsid w:val="00D24FBE"/>
    <w:rsid w:val="00D24FD1"/>
    <w:rsid w:val="00D251FE"/>
    <w:rsid w:val="00D2550A"/>
    <w:rsid w:val="00D25558"/>
    <w:rsid w:val="00D2561E"/>
    <w:rsid w:val="00D2598B"/>
    <w:rsid w:val="00D25A42"/>
    <w:rsid w:val="00D25F27"/>
    <w:rsid w:val="00D260C1"/>
    <w:rsid w:val="00D260ED"/>
    <w:rsid w:val="00D26198"/>
    <w:rsid w:val="00D26296"/>
    <w:rsid w:val="00D2647A"/>
    <w:rsid w:val="00D264BC"/>
    <w:rsid w:val="00D265F6"/>
    <w:rsid w:val="00D2661C"/>
    <w:rsid w:val="00D267C6"/>
    <w:rsid w:val="00D268E2"/>
    <w:rsid w:val="00D26992"/>
    <w:rsid w:val="00D26AC2"/>
    <w:rsid w:val="00D26E0D"/>
    <w:rsid w:val="00D26E2C"/>
    <w:rsid w:val="00D26EB2"/>
    <w:rsid w:val="00D26EBB"/>
    <w:rsid w:val="00D26FFA"/>
    <w:rsid w:val="00D270CE"/>
    <w:rsid w:val="00D276D7"/>
    <w:rsid w:val="00D276E9"/>
    <w:rsid w:val="00D277F4"/>
    <w:rsid w:val="00D27812"/>
    <w:rsid w:val="00D278C5"/>
    <w:rsid w:val="00D27993"/>
    <w:rsid w:val="00D27AD6"/>
    <w:rsid w:val="00D27B9A"/>
    <w:rsid w:val="00D27DEB"/>
    <w:rsid w:val="00D30379"/>
    <w:rsid w:val="00D30514"/>
    <w:rsid w:val="00D308BD"/>
    <w:rsid w:val="00D30B69"/>
    <w:rsid w:val="00D30D39"/>
    <w:rsid w:val="00D30E33"/>
    <w:rsid w:val="00D3118F"/>
    <w:rsid w:val="00D31250"/>
    <w:rsid w:val="00D31376"/>
    <w:rsid w:val="00D314C5"/>
    <w:rsid w:val="00D31586"/>
    <w:rsid w:val="00D31753"/>
    <w:rsid w:val="00D317A9"/>
    <w:rsid w:val="00D317DB"/>
    <w:rsid w:val="00D3199B"/>
    <w:rsid w:val="00D31A74"/>
    <w:rsid w:val="00D31AEF"/>
    <w:rsid w:val="00D31FBF"/>
    <w:rsid w:val="00D321EB"/>
    <w:rsid w:val="00D323BD"/>
    <w:rsid w:val="00D326EE"/>
    <w:rsid w:val="00D3277F"/>
    <w:rsid w:val="00D32A69"/>
    <w:rsid w:val="00D32B95"/>
    <w:rsid w:val="00D32E46"/>
    <w:rsid w:val="00D32E54"/>
    <w:rsid w:val="00D32EBC"/>
    <w:rsid w:val="00D32F00"/>
    <w:rsid w:val="00D32FDB"/>
    <w:rsid w:val="00D3316D"/>
    <w:rsid w:val="00D331D9"/>
    <w:rsid w:val="00D33211"/>
    <w:rsid w:val="00D335D0"/>
    <w:rsid w:val="00D337F5"/>
    <w:rsid w:val="00D33967"/>
    <w:rsid w:val="00D33A3C"/>
    <w:rsid w:val="00D33AAA"/>
    <w:rsid w:val="00D33B76"/>
    <w:rsid w:val="00D33B9A"/>
    <w:rsid w:val="00D33CDF"/>
    <w:rsid w:val="00D33D4B"/>
    <w:rsid w:val="00D33D95"/>
    <w:rsid w:val="00D33E97"/>
    <w:rsid w:val="00D33EA0"/>
    <w:rsid w:val="00D33EF7"/>
    <w:rsid w:val="00D33F4E"/>
    <w:rsid w:val="00D3402A"/>
    <w:rsid w:val="00D34059"/>
    <w:rsid w:val="00D341F1"/>
    <w:rsid w:val="00D343AA"/>
    <w:rsid w:val="00D344EB"/>
    <w:rsid w:val="00D345FB"/>
    <w:rsid w:val="00D34603"/>
    <w:rsid w:val="00D3477C"/>
    <w:rsid w:val="00D34850"/>
    <w:rsid w:val="00D349A1"/>
    <w:rsid w:val="00D34B17"/>
    <w:rsid w:val="00D34D16"/>
    <w:rsid w:val="00D34DBD"/>
    <w:rsid w:val="00D34EF7"/>
    <w:rsid w:val="00D3512B"/>
    <w:rsid w:val="00D35329"/>
    <w:rsid w:val="00D35395"/>
    <w:rsid w:val="00D3542F"/>
    <w:rsid w:val="00D35436"/>
    <w:rsid w:val="00D3560D"/>
    <w:rsid w:val="00D3582D"/>
    <w:rsid w:val="00D358EE"/>
    <w:rsid w:val="00D35A5B"/>
    <w:rsid w:val="00D35AC4"/>
    <w:rsid w:val="00D35C2B"/>
    <w:rsid w:val="00D35E25"/>
    <w:rsid w:val="00D35E26"/>
    <w:rsid w:val="00D35E54"/>
    <w:rsid w:val="00D35EC0"/>
    <w:rsid w:val="00D361E8"/>
    <w:rsid w:val="00D362AF"/>
    <w:rsid w:val="00D363A0"/>
    <w:rsid w:val="00D36449"/>
    <w:rsid w:val="00D36606"/>
    <w:rsid w:val="00D3679E"/>
    <w:rsid w:val="00D367F4"/>
    <w:rsid w:val="00D36899"/>
    <w:rsid w:val="00D36A61"/>
    <w:rsid w:val="00D36AF8"/>
    <w:rsid w:val="00D36D7E"/>
    <w:rsid w:val="00D36FBF"/>
    <w:rsid w:val="00D37018"/>
    <w:rsid w:val="00D370DA"/>
    <w:rsid w:val="00D370E0"/>
    <w:rsid w:val="00D3732D"/>
    <w:rsid w:val="00D373BD"/>
    <w:rsid w:val="00D375C7"/>
    <w:rsid w:val="00D376C0"/>
    <w:rsid w:val="00D37722"/>
    <w:rsid w:val="00D37874"/>
    <w:rsid w:val="00D37DD0"/>
    <w:rsid w:val="00D37E1B"/>
    <w:rsid w:val="00D37E7B"/>
    <w:rsid w:val="00D37EFE"/>
    <w:rsid w:val="00D37F2D"/>
    <w:rsid w:val="00D40018"/>
    <w:rsid w:val="00D40422"/>
    <w:rsid w:val="00D4056C"/>
    <w:rsid w:val="00D40591"/>
    <w:rsid w:val="00D40615"/>
    <w:rsid w:val="00D407A3"/>
    <w:rsid w:val="00D40B0D"/>
    <w:rsid w:val="00D4106B"/>
    <w:rsid w:val="00D41244"/>
    <w:rsid w:val="00D412B9"/>
    <w:rsid w:val="00D41417"/>
    <w:rsid w:val="00D41430"/>
    <w:rsid w:val="00D414CD"/>
    <w:rsid w:val="00D41603"/>
    <w:rsid w:val="00D419B4"/>
    <w:rsid w:val="00D41A0F"/>
    <w:rsid w:val="00D41B6B"/>
    <w:rsid w:val="00D41C78"/>
    <w:rsid w:val="00D41D3A"/>
    <w:rsid w:val="00D41D9A"/>
    <w:rsid w:val="00D41E39"/>
    <w:rsid w:val="00D41F05"/>
    <w:rsid w:val="00D41F08"/>
    <w:rsid w:val="00D41FFA"/>
    <w:rsid w:val="00D4208E"/>
    <w:rsid w:val="00D4224C"/>
    <w:rsid w:val="00D42262"/>
    <w:rsid w:val="00D4236E"/>
    <w:rsid w:val="00D4253F"/>
    <w:rsid w:val="00D427C8"/>
    <w:rsid w:val="00D42B14"/>
    <w:rsid w:val="00D42BC0"/>
    <w:rsid w:val="00D42CAE"/>
    <w:rsid w:val="00D42DCB"/>
    <w:rsid w:val="00D42DED"/>
    <w:rsid w:val="00D42E03"/>
    <w:rsid w:val="00D42FA7"/>
    <w:rsid w:val="00D43128"/>
    <w:rsid w:val="00D431CF"/>
    <w:rsid w:val="00D4352F"/>
    <w:rsid w:val="00D4357B"/>
    <w:rsid w:val="00D43843"/>
    <w:rsid w:val="00D4386D"/>
    <w:rsid w:val="00D43977"/>
    <w:rsid w:val="00D43C05"/>
    <w:rsid w:val="00D43D34"/>
    <w:rsid w:val="00D43D3C"/>
    <w:rsid w:val="00D43D74"/>
    <w:rsid w:val="00D43DC2"/>
    <w:rsid w:val="00D43DD5"/>
    <w:rsid w:val="00D43EBB"/>
    <w:rsid w:val="00D43FA0"/>
    <w:rsid w:val="00D442AD"/>
    <w:rsid w:val="00D442B6"/>
    <w:rsid w:val="00D443F2"/>
    <w:rsid w:val="00D44420"/>
    <w:rsid w:val="00D44555"/>
    <w:rsid w:val="00D447B7"/>
    <w:rsid w:val="00D44961"/>
    <w:rsid w:val="00D44B00"/>
    <w:rsid w:val="00D44B1B"/>
    <w:rsid w:val="00D44E84"/>
    <w:rsid w:val="00D44EF4"/>
    <w:rsid w:val="00D451FA"/>
    <w:rsid w:val="00D452A2"/>
    <w:rsid w:val="00D45407"/>
    <w:rsid w:val="00D4565A"/>
    <w:rsid w:val="00D458B6"/>
    <w:rsid w:val="00D45950"/>
    <w:rsid w:val="00D459D7"/>
    <w:rsid w:val="00D45A45"/>
    <w:rsid w:val="00D45ACF"/>
    <w:rsid w:val="00D45D25"/>
    <w:rsid w:val="00D45DBB"/>
    <w:rsid w:val="00D45EB4"/>
    <w:rsid w:val="00D4627E"/>
    <w:rsid w:val="00D464CB"/>
    <w:rsid w:val="00D46501"/>
    <w:rsid w:val="00D46537"/>
    <w:rsid w:val="00D46581"/>
    <w:rsid w:val="00D4667B"/>
    <w:rsid w:val="00D46912"/>
    <w:rsid w:val="00D46932"/>
    <w:rsid w:val="00D46940"/>
    <w:rsid w:val="00D46BFC"/>
    <w:rsid w:val="00D46C74"/>
    <w:rsid w:val="00D470A1"/>
    <w:rsid w:val="00D4758B"/>
    <w:rsid w:val="00D47615"/>
    <w:rsid w:val="00D47A10"/>
    <w:rsid w:val="00D47A9C"/>
    <w:rsid w:val="00D47B2D"/>
    <w:rsid w:val="00D47C1E"/>
    <w:rsid w:val="00D47CA8"/>
    <w:rsid w:val="00D47D56"/>
    <w:rsid w:val="00D47E10"/>
    <w:rsid w:val="00D47F47"/>
    <w:rsid w:val="00D47F82"/>
    <w:rsid w:val="00D50088"/>
    <w:rsid w:val="00D500D2"/>
    <w:rsid w:val="00D501E0"/>
    <w:rsid w:val="00D5025E"/>
    <w:rsid w:val="00D503EF"/>
    <w:rsid w:val="00D505A5"/>
    <w:rsid w:val="00D505B9"/>
    <w:rsid w:val="00D50689"/>
    <w:rsid w:val="00D5085F"/>
    <w:rsid w:val="00D509E9"/>
    <w:rsid w:val="00D50C15"/>
    <w:rsid w:val="00D50CE8"/>
    <w:rsid w:val="00D50EAC"/>
    <w:rsid w:val="00D510CD"/>
    <w:rsid w:val="00D5124B"/>
    <w:rsid w:val="00D512CA"/>
    <w:rsid w:val="00D51619"/>
    <w:rsid w:val="00D5176C"/>
    <w:rsid w:val="00D51862"/>
    <w:rsid w:val="00D51917"/>
    <w:rsid w:val="00D519D7"/>
    <w:rsid w:val="00D51C5D"/>
    <w:rsid w:val="00D521FC"/>
    <w:rsid w:val="00D52495"/>
    <w:rsid w:val="00D524B1"/>
    <w:rsid w:val="00D527B2"/>
    <w:rsid w:val="00D52846"/>
    <w:rsid w:val="00D529DF"/>
    <w:rsid w:val="00D52A08"/>
    <w:rsid w:val="00D52A90"/>
    <w:rsid w:val="00D52AE9"/>
    <w:rsid w:val="00D52B11"/>
    <w:rsid w:val="00D52B48"/>
    <w:rsid w:val="00D52BB5"/>
    <w:rsid w:val="00D52CE1"/>
    <w:rsid w:val="00D52E28"/>
    <w:rsid w:val="00D52E2F"/>
    <w:rsid w:val="00D52F64"/>
    <w:rsid w:val="00D52FC9"/>
    <w:rsid w:val="00D52FDF"/>
    <w:rsid w:val="00D53154"/>
    <w:rsid w:val="00D5347C"/>
    <w:rsid w:val="00D535A0"/>
    <w:rsid w:val="00D53881"/>
    <w:rsid w:val="00D539AC"/>
    <w:rsid w:val="00D539B8"/>
    <w:rsid w:val="00D53CAE"/>
    <w:rsid w:val="00D53CF8"/>
    <w:rsid w:val="00D53E21"/>
    <w:rsid w:val="00D53E54"/>
    <w:rsid w:val="00D53F87"/>
    <w:rsid w:val="00D542C5"/>
    <w:rsid w:val="00D54459"/>
    <w:rsid w:val="00D545E5"/>
    <w:rsid w:val="00D547A2"/>
    <w:rsid w:val="00D54AFE"/>
    <w:rsid w:val="00D54C0C"/>
    <w:rsid w:val="00D54C9E"/>
    <w:rsid w:val="00D54FDE"/>
    <w:rsid w:val="00D55039"/>
    <w:rsid w:val="00D55344"/>
    <w:rsid w:val="00D55350"/>
    <w:rsid w:val="00D55369"/>
    <w:rsid w:val="00D5551A"/>
    <w:rsid w:val="00D5556E"/>
    <w:rsid w:val="00D555C1"/>
    <w:rsid w:val="00D55616"/>
    <w:rsid w:val="00D55623"/>
    <w:rsid w:val="00D55A9B"/>
    <w:rsid w:val="00D55B81"/>
    <w:rsid w:val="00D55DA5"/>
    <w:rsid w:val="00D55E65"/>
    <w:rsid w:val="00D55EBA"/>
    <w:rsid w:val="00D55F7F"/>
    <w:rsid w:val="00D560B5"/>
    <w:rsid w:val="00D560B8"/>
    <w:rsid w:val="00D5621A"/>
    <w:rsid w:val="00D562D1"/>
    <w:rsid w:val="00D56705"/>
    <w:rsid w:val="00D56798"/>
    <w:rsid w:val="00D56EB6"/>
    <w:rsid w:val="00D57250"/>
    <w:rsid w:val="00D572D6"/>
    <w:rsid w:val="00D5748E"/>
    <w:rsid w:val="00D5753A"/>
    <w:rsid w:val="00D57732"/>
    <w:rsid w:val="00D57887"/>
    <w:rsid w:val="00D57899"/>
    <w:rsid w:val="00D57A4B"/>
    <w:rsid w:val="00D57D2A"/>
    <w:rsid w:val="00D60031"/>
    <w:rsid w:val="00D6020A"/>
    <w:rsid w:val="00D6022D"/>
    <w:rsid w:val="00D60280"/>
    <w:rsid w:val="00D60327"/>
    <w:rsid w:val="00D6062C"/>
    <w:rsid w:val="00D6064C"/>
    <w:rsid w:val="00D6091F"/>
    <w:rsid w:val="00D609A4"/>
    <w:rsid w:val="00D609C5"/>
    <w:rsid w:val="00D609D7"/>
    <w:rsid w:val="00D609FA"/>
    <w:rsid w:val="00D60CD7"/>
    <w:rsid w:val="00D60EE7"/>
    <w:rsid w:val="00D61399"/>
    <w:rsid w:val="00D61727"/>
    <w:rsid w:val="00D61784"/>
    <w:rsid w:val="00D61795"/>
    <w:rsid w:val="00D6185E"/>
    <w:rsid w:val="00D6193C"/>
    <w:rsid w:val="00D61EA5"/>
    <w:rsid w:val="00D62025"/>
    <w:rsid w:val="00D62046"/>
    <w:rsid w:val="00D62088"/>
    <w:rsid w:val="00D621D7"/>
    <w:rsid w:val="00D622FF"/>
    <w:rsid w:val="00D625C5"/>
    <w:rsid w:val="00D628EF"/>
    <w:rsid w:val="00D62B5A"/>
    <w:rsid w:val="00D62D8C"/>
    <w:rsid w:val="00D62F67"/>
    <w:rsid w:val="00D6305F"/>
    <w:rsid w:val="00D6316F"/>
    <w:rsid w:val="00D631B1"/>
    <w:rsid w:val="00D63250"/>
    <w:rsid w:val="00D632FF"/>
    <w:rsid w:val="00D633CF"/>
    <w:rsid w:val="00D634FB"/>
    <w:rsid w:val="00D636DB"/>
    <w:rsid w:val="00D6397C"/>
    <w:rsid w:val="00D639A3"/>
    <w:rsid w:val="00D639AD"/>
    <w:rsid w:val="00D63B60"/>
    <w:rsid w:val="00D63C90"/>
    <w:rsid w:val="00D63C98"/>
    <w:rsid w:val="00D63E5B"/>
    <w:rsid w:val="00D63EA5"/>
    <w:rsid w:val="00D63EEC"/>
    <w:rsid w:val="00D64243"/>
    <w:rsid w:val="00D64456"/>
    <w:rsid w:val="00D646AA"/>
    <w:rsid w:val="00D647B3"/>
    <w:rsid w:val="00D6483D"/>
    <w:rsid w:val="00D64C2A"/>
    <w:rsid w:val="00D64E09"/>
    <w:rsid w:val="00D64E66"/>
    <w:rsid w:val="00D64E96"/>
    <w:rsid w:val="00D64EEA"/>
    <w:rsid w:val="00D64F25"/>
    <w:rsid w:val="00D65027"/>
    <w:rsid w:val="00D6522D"/>
    <w:rsid w:val="00D65270"/>
    <w:rsid w:val="00D65744"/>
    <w:rsid w:val="00D658D9"/>
    <w:rsid w:val="00D658FD"/>
    <w:rsid w:val="00D65A10"/>
    <w:rsid w:val="00D65A88"/>
    <w:rsid w:val="00D65CDE"/>
    <w:rsid w:val="00D66175"/>
    <w:rsid w:val="00D66198"/>
    <w:rsid w:val="00D66199"/>
    <w:rsid w:val="00D661AE"/>
    <w:rsid w:val="00D6651A"/>
    <w:rsid w:val="00D665D6"/>
    <w:rsid w:val="00D666D7"/>
    <w:rsid w:val="00D667B7"/>
    <w:rsid w:val="00D66A55"/>
    <w:rsid w:val="00D66C33"/>
    <w:rsid w:val="00D66EAC"/>
    <w:rsid w:val="00D6701B"/>
    <w:rsid w:val="00D67207"/>
    <w:rsid w:val="00D672DE"/>
    <w:rsid w:val="00D6782D"/>
    <w:rsid w:val="00D67877"/>
    <w:rsid w:val="00D67A8A"/>
    <w:rsid w:val="00D67F33"/>
    <w:rsid w:val="00D67FC1"/>
    <w:rsid w:val="00D70053"/>
    <w:rsid w:val="00D700BC"/>
    <w:rsid w:val="00D700E4"/>
    <w:rsid w:val="00D70190"/>
    <w:rsid w:val="00D701B1"/>
    <w:rsid w:val="00D70219"/>
    <w:rsid w:val="00D703C0"/>
    <w:rsid w:val="00D7049C"/>
    <w:rsid w:val="00D704DB"/>
    <w:rsid w:val="00D70768"/>
    <w:rsid w:val="00D7077D"/>
    <w:rsid w:val="00D70A90"/>
    <w:rsid w:val="00D70AA3"/>
    <w:rsid w:val="00D70B15"/>
    <w:rsid w:val="00D70B64"/>
    <w:rsid w:val="00D70C26"/>
    <w:rsid w:val="00D70CCE"/>
    <w:rsid w:val="00D70E5E"/>
    <w:rsid w:val="00D71174"/>
    <w:rsid w:val="00D711FB"/>
    <w:rsid w:val="00D7124E"/>
    <w:rsid w:val="00D712E7"/>
    <w:rsid w:val="00D71695"/>
    <w:rsid w:val="00D717BE"/>
    <w:rsid w:val="00D71819"/>
    <w:rsid w:val="00D71865"/>
    <w:rsid w:val="00D718C8"/>
    <w:rsid w:val="00D71ACD"/>
    <w:rsid w:val="00D71AD6"/>
    <w:rsid w:val="00D71BED"/>
    <w:rsid w:val="00D71C26"/>
    <w:rsid w:val="00D71C53"/>
    <w:rsid w:val="00D71C58"/>
    <w:rsid w:val="00D71CA4"/>
    <w:rsid w:val="00D71CB7"/>
    <w:rsid w:val="00D71E67"/>
    <w:rsid w:val="00D71E74"/>
    <w:rsid w:val="00D71EB1"/>
    <w:rsid w:val="00D71EC5"/>
    <w:rsid w:val="00D7209B"/>
    <w:rsid w:val="00D721D6"/>
    <w:rsid w:val="00D7256C"/>
    <w:rsid w:val="00D725AF"/>
    <w:rsid w:val="00D725B3"/>
    <w:rsid w:val="00D72718"/>
    <w:rsid w:val="00D727DD"/>
    <w:rsid w:val="00D729F9"/>
    <w:rsid w:val="00D72A3C"/>
    <w:rsid w:val="00D72AE9"/>
    <w:rsid w:val="00D72AFE"/>
    <w:rsid w:val="00D72BD3"/>
    <w:rsid w:val="00D72D4A"/>
    <w:rsid w:val="00D72D5B"/>
    <w:rsid w:val="00D72DE6"/>
    <w:rsid w:val="00D72E4E"/>
    <w:rsid w:val="00D733F1"/>
    <w:rsid w:val="00D7345A"/>
    <w:rsid w:val="00D73504"/>
    <w:rsid w:val="00D7362E"/>
    <w:rsid w:val="00D73673"/>
    <w:rsid w:val="00D73760"/>
    <w:rsid w:val="00D73822"/>
    <w:rsid w:val="00D73AE5"/>
    <w:rsid w:val="00D73DD7"/>
    <w:rsid w:val="00D73F86"/>
    <w:rsid w:val="00D74006"/>
    <w:rsid w:val="00D7426F"/>
    <w:rsid w:val="00D74278"/>
    <w:rsid w:val="00D74425"/>
    <w:rsid w:val="00D746DA"/>
    <w:rsid w:val="00D747A0"/>
    <w:rsid w:val="00D74800"/>
    <w:rsid w:val="00D74A3F"/>
    <w:rsid w:val="00D74CBB"/>
    <w:rsid w:val="00D74CE9"/>
    <w:rsid w:val="00D74FA4"/>
    <w:rsid w:val="00D74FF1"/>
    <w:rsid w:val="00D75209"/>
    <w:rsid w:val="00D7536B"/>
    <w:rsid w:val="00D756CF"/>
    <w:rsid w:val="00D758AA"/>
    <w:rsid w:val="00D75923"/>
    <w:rsid w:val="00D759CB"/>
    <w:rsid w:val="00D75A5E"/>
    <w:rsid w:val="00D75AE2"/>
    <w:rsid w:val="00D75BCC"/>
    <w:rsid w:val="00D75C9C"/>
    <w:rsid w:val="00D75EF1"/>
    <w:rsid w:val="00D76169"/>
    <w:rsid w:val="00D761B3"/>
    <w:rsid w:val="00D7646E"/>
    <w:rsid w:val="00D7669E"/>
    <w:rsid w:val="00D76A80"/>
    <w:rsid w:val="00D76AAA"/>
    <w:rsid w:val="00D76B04"/>
    <w:rsid w:val="00D76BC1"/>
    <w:rsid w:val="00D76CBC"/>
    <w:rsid w:val="00D76CF1"/>
    <w:rsid w:val="00D76DF4"/>
    <w:rsid w:val="00D773AE"/>
    <w:rsid w:val="00D774ED"/>
    <w:rsid w:val="00D7765E"/>
    <w:rsid w:val="00D777C0"/>
    <w:rsid w:val="00D77866"/>
    <w:rsid w:val="00D77C13"/>
    <w:rsid w:val="00D77D36"/>
    <w:rsid w:val="00D77F8A"/>
    <w:rsid w:val="00D8017B"/>
    <w:rsid w:val="00D80509"/>
    <w:rsid w:val="00D8052D"/>
    <w:rsid w:val="00D806A3"/>
    <w:rsid w:val="00D806BE"/>
    <w:rsid w:val="00D806FE"/>
    <w:rsid w:val="00D808AF"/>
    <w:rsid w:val="00D808E2"/>
    <w:rsid w:val="00D80ABC"/>
    <w:rsid w:val="00D80B85"/>
    <w:rsid w:val="00D80E8A"/>
    <w:rsid w:val="00D81073"/>
    <w:rsid w:val="00D81076"/>
    <w:rsid w:val="00D8124B"/>
    <w:rsid w:val="00D81332"/>
    <w:rsid w:val="00D8138B"/>
    <w:rsid w:val="00D8153A"/>
    <w:rsid w:val="00D816C0"/>
    <w:rsid w:val="00D81702"/>
    <w:rsid w:val="00D81A5B"/>
    <w:rsid w:val="00D81AED"/>
    <w:rsid w:val="00D81CD3"/>
    <w:rsid w:val="00D81E36"/>
    <w:rsid w:val="00D81F14"/>
    <w:rsid w:val="00D81F6B"/>
    <w:rsid w:val="00D8206D"/>
    <w:rsid w:val="00D820C3"/>
    <w:rsid w:val="00D82295"/>
    <w:rsid w:val="00D82306"/>
    <w:rsid w:val="00D82749"/>
    <w:rsid w:val="00D83008"/>
    <w:rsid w:val="00D832CE"/>
    <w:rsid w:val="00D83571"/>
    <w:rsid w:val="00D83765"/>
    <w:rsid w:val="00D8387C"/>
    <w:rsid w:val="00D8391D"/>
    <w:rsid w:val="00D83A3C"/>
    <w:rsid w:val="00D83B4C"/>
    <w:rsid w:val="00D83B78"/>
    <w:rsid w:val="00D83C2D"/>
    <w:rsid w:val="00D83C98"/>
    <w:rsid w:val="00D83E37"/>
    <w:rsid w:val="00D83ECD"/>
    <w:rsid w:val="00D83F42"/>
    <w:rsid w:val="00D83F5C"/>
    <w:rsid w:val="00D8409A"/>
    <w:rsid w:val="00D841E5"/>
    <w:rsid w:val="00D842D1"/>
    <w:rsid w:val="00D842E5"/>
    <w:rsid w:val="00D84377"/>
    <w:rsid w:val="00D84467"/>
    <w:rsid w:val="00D84516"/>
    <w:rsid w:val="00D845AD"/>
    <w:rsid w:val="00D84725"/>
    <w:rsid w:val="00D847DA"/>
    <w:rsid w:val="00D848D2"/>
    <w:rsid w:val="00D848EF"/>
    <w:rsid w:val="00D84A93"/>
    <w:rsid w:val="00D84B3F"/>
    <w:rsid w:val="00D84B9A"/>
    <w:rsid w:val="00D84D00"/>
    <w:rsid w:val="00D84D52"/>
    <w:rsid w:val="00D84E9C"/>
    <w:rsid w:val="00D84EBC"/>
    <w:rsid w:val="00D850ED"/>
    <w:rsid w:val="00D85478"/>
    <w:rsid w:val="00D85577"/>
    <w:rsid w:val="00D855A5"/>
    <w:rsid w:val="00D855CB"/>
    <w:rsid w:val="00D85646"/>
    <w:rsid w:val="00D85668"/>
    <w:rsid w:val="00D85706"/>
    <w:rsid w:val="00D85718"/>
    <w:rsid w:val="00D8577A"/>
    <w:rsid w:val="00D858E9"/>
    <w:rsid w:val="00D859D1"/>
    <w:rsid w:val="00D85AC2"/>
    <w:rsid w:val="00D85D10"/>
    <w:rsid w:val="00D85F94"/>
    <w:rsid w:val="00D8603F"/>
    <w:rsid w:val="00D861C9"/>
    <w:rsid w:val="00D8668F"/>
    <w:rsid w:val="00D8671A"/>
    <w:rsid w:val="00D868DE"/>
    <w:rsid w:val="00D8692B"/>
    <w:rsid w:val="00D86A51"/>
    <w:rsid w:val="00D86A65"/>
    <w:rsid w:val="00D86A93"/>
    <w:rsid w:val="00D86B22"/>
    <w:rsid w:val="00D86D6A"/>
    <w:rsid w:val="00D86DAB"/>
    <w:rsid w:val="00D86E40"/>
    <w:rsid w:val="00D87010"/>
    <w:rsid w:val="00D87439"/>
    <w:rsid w:val="00D8747B"/>
    <w:rsid w:val="00D8757E"/>
    <w:rsid w:val="00D87582"/>
    <w:rsid w:val="00D87684"/>
    <w:rsid w:val="00D8787C"/>
    <w:rsid w:val="00D87921"/>
    <w:rsid w:val="00D87A91"/>
    <w:rsid w:val="00D87B78"/>
    <w:rsid w:val="00D87C23"/>
    <w:rsid w:val="00D87F7C"/>
    <w:rsid w:val="00D87FDB"/>
    <w:rsid w:val="00D901EA"/>
    <w:rsid w:val="00D902D1"/>
    <w:rsid w:val="00D90C85"/>
    <w:rsid w:val="00D90DDF"/>
    <w:rsid w:val="00D90ED9"/>
    <w:rsid w:val="00D90F29"/>
    <w:rsid w:val="00D91028"/>
    <w:rsid w:val="00D9128E"/>
    <w:rsid w:val="00D91326"/>
    <w:rsid w:val="00D916EF"/>
    <w:rsid w:val="00D91826"/>
    <w:rsid w:val="00D918ED"/>
    <w:rsid w:val="00D91C1B"/>
    <w:rsid w:val="00D91D65"/>
    <w:rsid w:val="00D91ED4"/>
    <w:rsid w:val="00D920C3"/>
    <w:rsid w:val="00D9214C"/>
    <w:rsid w:val="00D9236F"/>
    <w:rsid w:val="00D9238B"/>
    <w:rsid w:val="00D924B0"/>
    <w:rsid w:val="00D924B1"/>
    <w:rsid w:val="00D9251D"/>
    <w:rsid w:val="00D92667"/>
    <w:rsid w:val="00D92B75"/>
    <w:rsid w:val="00D92D83"/>
    <w:rsid w:val="00D92DE9"/>
    <w:rsid w:val="00D92ED7"/>
    <w:rsid w:val="00D92F5C"/>
    <w:rsid w:val="00D92FB5"/>
    <w:rsid w:val="00D93107"/>
    <w:rsid w:val="00D93150"/>
    <w:rsid w:val="00D93155"/>
    <w:rsid w:val="00D9320A"/>
    <w:rsid w:val="00D932BF"/>
    <w:rsid w:val="00D93318"/>
    <w:rsid w:val="00D93545"/>
    <w:rsid w:val="00D93E37"/>
    <w:rsid w:val="00D94129"/>
    <w:rsid w:val="00D941C1"/>
    <w:rsid w:val="00D9437E"/>
    <w:rsid w:val="00D94601"/>
    <w:rsid w:val="00D9485D"/>
    <w:rsid w:val="00D94CEF"/>
    <w:rsid w:val="00D94D19"/>
    <w:rsid w:val="00D94EFF"/>
    <w:rsid w:val="00D94F2E"/>
    <w:rsid w:val="00D951BF"/>
    <w:rsid w:val="00D9520E"/>
    <w:rsid w:val="00D9532D"/>
    <w:rsid w:val="00D95515"/>
    <w:rsid w:val="00D95611"/>
    <w:rsid w:val="00D956B7"/>
    <w:rsid w:val="00D9572F"/>
    <w:rsid w:val="00D95B0F"/>
    <w:rsid w:val="00D95B50"/>
    <w:rsid w:val="00D95C40"/>
    <w:rsid w:val="00D95F67"/>
    <w:rsid w:val="00D960DF"/>
    <w:rsid w:val="00D96182"/>
    <w:rsid w:val="00D96506"/>
    <w:rsid w:val="00D9650F"/>
    <w:rsid w:val="00D96516"/>
    <w:rsid w:val="00D96540"/>
    <w:rsid w:val="00D9654C"/>
    <w:rsid w:val="00D9673D"/>
    <w:rsid w:val="00D96B15"/>
    <w:rsid w:val="00D96F57"/>
    <w:rsid w:val="00D9721B"/>
    <w:rsid w:val="00D973C1"/>
    <w:rsid w:val="00D97537"/>
    <w:rsid w:val="00D97640"/>
    <w:rsid w:val="00D9766B"/>
    <w:rsid w:val="00D97758"/>
    <w:rsid w:val="00D9783B"/>
    <w:rsid w:val="00D97CFD"/>
    <w:rsid w:val="00D97DA6"/>
    <w:rsid w:val="00D97FAE"/>
    <w:rsid w:val="00D97FEE"/>
    <w:rsid w:val="00DA00B0"/>
    <w:rsid w:val="00DA0117"/>
    <w:rsid w:val="00DA03EA"/>
    <w:rsid w:val="00DA044E"/>
    <w:rsid w:val="00DA04B9"/>
    <w:rsid w:val="00DA0515"/>
    <w:rsid w:val="00DA0704"/>
    <w:rsid w:val="00DA07CB"/>
    <w:rsid w:val="00DA090A"/>
    <w:rsid w:val="00DA0AB5"/>
    <w:rsid w:val="00DA0ECC"/>
    <w:rsid w:val="00DA1007"/>
    <w:rsid w:val="00DA1066"/>
    <w:rsid w:val="00DA12E3"/>
    <w:rsid w:val="00DA140A"/>
    <w:rsid w:val="00DA1593"/>
    <w:rsid w:val="00DA16B2"/>
    <w:rsid w:val="00DA17CE"/>
    <w:rsid w:val="00DA1B25"/>
    <w:rsid w:val="00DA1BD6"/>
    <w:rsid w:val="00DA1C66"/>
    <w:rsid w:val="00DA1D95"/>
    <w:rsid w:val="00DA1DA1"/>
    <w:rsid w:val="00DA1DC0"/>
    <w:rsid w:val="00DA2173"/>
    <w:rsid w:val="00DA238D"/>
    <w:rsid w:val="00DA24D8"/>
    <w:rsid w:val="00DA2553"/>
    <w:rsid w:val="00DA25C1"/>
    <w:rsid w:val="00DA28BD"/>
    <w:rsid w:val="00DA2A88"/>
    <w:rsid w:val="00DA2C3E"/>
    <w:rsid w:val="00DA2CD3"/>
    <w:rsid w:val="00DA2DDB"/>
    <w:rsid w:val="00DA2DE2"/>
    <w:rsid w:val="00DA2DEE"/>
    <w:rsid w:val="00DA2F94"/>
    <w:rsid w:val="00DA2FB7"/>
    <w:rsid w:val="00DA313E"/>
    <w:rsid w:val="00DA3328"/>
    <w:rsid w:val="00DA3351"/>
    <w:rsid w:val="00DA3437"/>
    <w:rsid w:val="00DA3481"/>
    <w:rsid w:val="00DA3580"/>
    <w:rsid w:val="00DA3681"/>
    <w:rsid w:val="00DA3B63"/>
    <w:rsid w:val="00DA3C45"/>
    <w:rsid w:val="00DA3EA0"/>
    <w:rsid w:val="00DA3F69"/>
    <w:rsid w:val="00DA3FCF"/>
    <w:rsid w:val="00DA4282"/>
    <w:rsid w:val="00DA4382"/>
    <w:rsid w:val="00DA4790"/>
    <w:rsid w:val="00DA47F1"/>
    <w:rsid w:val="00DA4879"/>
    <w:rsid w:val="00DA490C"/>
    <w:rsid w:val="00DA4A64"/>
    <w:rsid w:val="00DA4B6B"/>
    <w:rsid w:val="00DA4B90"/>
    <w:rsid w:val="00DA4D0E"/>
    <w:rsid w:val="00DA5474"/>
    <w:rsid w:val="00DA57B7"/>
    <w:rsid w:val="00DA596F"/>
    <w:rsid w:val="00DA5E8C"/>
    <w:rsid w:val="00DA5F8C"/>
    <w:rsid w:val="00DA5FF7"/>
    <w:rsid w:val="00DA601C"/>
    <w:rsid w:val="00DA60A6"/>
    <w:rsid w:val="00DA60C8"/>
    <w:rsid w:val="00DA6173"/>
    <w:rsid w:val="00DA61F2"/>
    <w:rsid w:val="00DA6349"/>
    <w:rsid w:val="00DA63B9"/>
    <w:rsid w:val="00DA6437"/>
    <w:rsid w:val="00DA6665"/>
    <w:rsid w:val="00DA6799"/>
    <w:rsid w:val="00DA67E9"/>
    <w:rsid w:val="00DA69AB"/>
    <w:rsid w:val="00DA6BBF"/>
    <w:rsid w:val="00DA6BD3"/>
    <w:rsid w:val="00DA6FEB"/>
    <w:rsid w:val="00DA70C6"/>
    <w:rsid w:val="00DA7258"/>
    <w:rsid w:val="00DA7299"/>
    <w:rsid w:val="00DA75F5"/>
    <w:rsid w:val="00DA76D6"/>
    <w:rsid w:val="00DA78E6"/>
    <w:rsid w:val="00DA7972"/>
    <w:rsid w:val="00DA7984"/>
    <w:rsid w:val="00DA7B9F"/>
    <w:rsid w:val="00DA7BCB"/>
    <w:rsid w:val="00DA7C3E"/>
    <w:rsid w:val="00DA7E42"/>
    <w:rsid w:val="00DA7ED9"/>
    <w:rsid w:val="00DB001C"/>
    <w:rsid w:val="00DB02A5"/>
    <w:rsid w:val="00DB0375"/>
    <w:rsid w:val="00DB03E9"/>
    <w:rsid w:val="00DB0529"/>
    <w:rsid w:val="00DB06B0"/>
    <w:rsid w:val="00DB070E"/>
    <w:rsid w:val="00DB0722"/>
    <w:rsid w:val="00DB0739"/>
    <w:rsid w:val="00DB07A5"/>
    <w:rsid w:val="00DB09A6"/>
    <w:rsid w:val="00DB0AB5"/>
    <w:rsid w:val="00DB0AFF"/>
    <w:rsid w:val="00DB0D3B"/>
    <w:rsid w:val="00DB0EBD"/>
    <w:rsid w:val="00DB10AF"/>
    <w:rsid w:val="00DB11B1"/>
    <w:rsid w:val="00DB1203"/>
    <w:rsid w:val="00DB12DA"/>
    <w:rsid w:val="00DB13E1"/>
    <w:rsid w:val="00DB16FF"/>
    <w:rsid w:val="00DB1721"/>
    <w:rsid w:val="00DB17FB"/>
    <w:rsid w:val="00DB184F"/>
    <w:rsid w:val="00DB1861"/>
    <w:rsid w:val="00DB19F5"/>
    <w:rsid w:val="00DB1A02"/>
    <w:rsid w:val="00DB1B23"/>
    <w:rsid w:val="00DB2097"/>
    <w:rsid w:val="00DB20BB"/>
    <w:rsid w:val="00DB22F9"/>
    <w:rsid w:val="00DB2301"/>
    <w:rsid w:val="00DB2521"/>
    <w:rsid w:val="00DB25A8"/>
    <w:rsid w:val="00DB28F7"/>
    <w:rsid w:val="00DB2D3B"/>
    <w:rsid w:val="00DB2D92"/>
    <w:rsid w:val="00DB2D9A"/>
    <w:rsid w:val="00DB3126"/>
    <w:rsid w:val="00DB3130"/>
    <w:rsid w:val="00DB3290"/>
    <w:rsid w:val="00DB333B"/>
    <w:rsid w:val="00DB3353"/>
    <w:rsid w:val="00DB35A9"/>
    <w:rsid w:val="00DB35AA"/>
    <w:rsid w:val="00DB3ACA"/>
    <w:rsid w:val="00DB3BC0"/>
    <w:rsid w:val="00DB40BF"/>
    <w:rsid w:val="00DB41C4"/>
    <w:rsid w:val="00DB4506"/>
    <w:rsid w:val="00DB464A"/>
    <w:rsid w:val="00DB47B9"/>
    <w:rsid w:val="00DB47C8"/>
    <w:rsid w:val="00DB47F8"/>
    <w:rsid w:val="00DB4A4C"/>
    <w:rsid w:val="00DB4CCB"/>
    <w:rsid w:val="00DB5096"/>
    <w:rsid w:val="00DB530B"/>
    <w:rsid w:val="00DB541D"/>
    <w:rsid w:val="00DB54BE"/>
    <w:rsid w:val="00DB54E4"/>
    <w:rsid w:val="00DB5562"/>
    <w:rsid w:val="00DB569A"/>
    <w:rsid w:val="00DB57AB"/>
    <w:rsid w:val="00DB5990"/>
    <w:rsid w:val="00DB5AE3"/>
    <w:rsid w:val="00DB5F0D"/>
    <w:rsid w:val="00DB605E"/>
    <w:rsid w:val="00DB632B"/>
    <w:rsid w:val="00DB6472"/>
    <w:rsid w:val="00DB64CA"/>
    <w:rsid w:val="00DB6525"/>
    <w:rsid w:val="00DB6533"/>
    <w:rsid w:val="00DB65F7"/>
    <w:rsid w:val="00DB66B5"/>
    <w:rsid w:val="00DB66C4"/>
    <w:rsid w:val="00DB66EE"/>
    <w:rsid w:val="00DB66FD"/>
    <w:rsid w:val="00DB687E"/>
    <w:rsid w:val="00DB6BDA"/>
    <w:rsid w:val="00DB6C24"/>
    <w:rsid w:val="00DB6CB9"/>
    <w:rsid w:val="00DB71EB"/>
    <w:rsid w:val="00DB7313"/>
    <w:rsid w:val="00DB7336"/>
    <w:rsid w:val="00DB736F"/>
    <w:rsid w:val="00DB73AA"/>
    <w:rsid w:val="00DB73E2"/>
    <w:rsid w:val="00DB7713"/>
    <w:rsid w:val="00DB77A1"/>
    <w:rsid w:val="00DB7972"/>
    <w:rsid w:val="00DB7A8A"/>
    <w:rsid w:val="00DB7AF5"/>
    <w:rsid w:val="00DB7E21"/>
    <w:rsid w:val="00DB7E5E"/>
    <w:rsid w:val="00DB7ECD"/>
    <w:rsid w:val="00DC00A3"/>
    <w:rsid w:val="00DC00EE"/>
    <w:rsid w:val="00DC0648"/>
    <w:rsid w:val="00DC071B"/>
    <w:rsid w:val="00DC0949"/>
    <w:rsid w:val="00DC09A3"/>
    <w:rsid w:val="00DC0E7B"/>
    <w:rsid w:val="00DC0EFE"/>
    <w:rsid w:val="00DC0FF3"/>
    <w:rsid w:val="00DC1051"/>
    <w:rsid w:val="00DC111D"/>
    <w:rsid w:val="00DC1338"/>
    <w:rsid w:val="00DC1721"/>
    <w:rsid w:val="00DC1C00"/>
    <w:rsid w:val="00DC1D7C"/>
    <w:rsid w:val="00DC2253"/>
    <w:rsid w:val="00DC2260"/>
    <w:rsid w:val="00DC2459"/>
    <w:rsid w:val="00DC286E"/>
    <w:rsid w:val="00DC2CDF"/>
    <w:rsid w:val="00DC2CFB"/>
    <w:rsid w:val="00DC2DD5"/>
    <w:rsid w:val="00DC2E46"/>
    <w:rsid w:val="00DC30D2"/>
    <w:rsid w:val="00DC32C2"/>
    <w:rsid w:val="00DC3351"/>
    <w:rsid w:val="00DC33AB"/>
    <w:rsid w:val="00DC33C7"/>
    <w:rsid w:val="00DC3482"/>
    <w:rsid w:val="00DC3677"/>
    <w:rsid w:val="00DC371A"/>
    <w:rsid w:val="00DC375A"/>
    <w:rsid w:val="00DC37EA"/>
    <w:rsid w:val="00DC39D5"/>
    <w:rsid w:val="00DC3E2C"/>
    <w:rsid w:val="00DC408B"/>
    <w:rsid w:val="00DC4373"/>
    <w:rsid w:val="00DC458B"/>
    <w:rsid w:val="00DC46D0"/>
    <w:rsid w:val="00DC4798"/>
    <w:rsid w:val="00DC49D1"/>
    <w:rsid w:val="00DC4C96"/>
    <w:rsid w:val="00DC4D59"/>
    <w:rsid w:val="00DC4DA5"/>
    <w:rsid w:val="00DC4DC3"/>
    <w:rsid w:val="00DC5137"/>
    <w:rsid w:val="00DC5238"/>
    <w:rsid w:val="00DC5377"/>
    <w:rsid w:val="00DC5398"/>
    <w:rsid w:val="00DC5889"/>
    <w:rsid w:val="00DC5ABA"/>
    <w:rsid w:val="00DC5B73"/>
    <w:rsid w:val="00DC5BFA"/>
    <w:rsid w:val="00DC5F1F"/>
    <w:rsid w:val="00DC63BA"/>
    <w:rsid w:val="00DC66A8"/>
    <w:rsid w:val="00DC6761"/>
    <w:rsid w:val="00DC69F9"/>
    <w:rsid w:val="00DC6AFC"/>
    <w:rsid w:val="00DC6C75"/>
    <w:rsid w:val="00DC6D39"/>
    <w:rsid w:val="00DC6D68"/>
    <w:rsid w:val="00DC6DAA"/>
    <w:rsid w:val="00DC6E1E"/>
    <w:rsid w:val="00DC6F77"/>
    <w:rsid w:val="00DC71A1"/>
    <w:rsid w:val="00DC740C"/>
    <w:rsid w:val="00DC7806"/>
    <w:rsid w:val="00DC78A3"/>
    <w:rsid w:val="00DC7A9E"/>
    <w:rsid w:val="00DD070F"/>
    <w:rsid w:val="00DD072B"/>
    <w:rsid w:val="00DD0B63"/>
    <w:rsid w:val="00DD0D15"/>
    <w:rsid w:val="00DD0F58"/>
    <w:rsid w:val="00DD0FD3"/>
    <w:rsid w:val="00DD109D"/>
    <w:rsid w:val="00DD10BD"/>
    <w:rsid w:val="00DD110E"/>
    <w:rsid w:val="00DD11AD"/>
    <w:rsid w:val="00DD12B6"/>
    <w:rsid w:val="00DD1308"/>
    <w:rsid w:val="00DD16BD"/>
    <w:rsid w:val="00DD16DD"/>
    <w:rsid w:val="00DD1906"/>
    <w:rsid w:val="00DD1A40"/>
    <w:rsid w:val="00DD1A76"/>
    <w:rsid w:val="00DD1B3A"/>
    <w:rsid w:val="00DD1B72"/>
    <w:rsid w:val="00DD1B8B"/>
    <w:rsid w:val="00DD1D4A"/>
    <w:rsid w:val="00DD1E1C"/>
    <w:rsid w:val="00DD1EC2"/>
    <w:rsid w:val="00DD1F19"/>
    <w:rsid w:val="00DD21A9"/>
    <w:rsid w:val="00DD21EB"/>
    <w:rsid w:val="00DD2201"/>
    <w:rsid w:val="00DD22B3"/>
    <w:rsid w:val="00DD248E"/>
    <w:rsid w:val="00DD24D3"/>
    <w:rsid w:val="00DD253C"/>
    <w:rsid w:val="00DD259E"/>
    <w:rsid w:val="00DD2615"/>
    <w:rsid w:val="00DD28DD"/>
    <w:rsid w:val="00DD2978"/>
    <w:rsid w:val="00DD2B8F"/>
    <w:rsid w:val="00DD2DE1"/>
    <w:rsid w:val="00DD2F3D"/>
    <w:rsid w:val="00DD3077"/>
    <w:rsid w:val="00DD3185"/>
    <w:rsid w:val="00DD3249"/>
    <w:rsid w:val="00DD3292"/>
    <w:rsid w:val="00DD329B"/>
    <w:rsid w:val="00DD3307"/>
    <w:rsid w:val="00DD338A"/>
    <w:rsid w:val="00DD33F0"/>
    <w:rsid w:val="00DD35E0"/>
    <w:rsid w:val="00DD398B"/>
    <w:rsid w:val="00DD3B24"/>
    <w:rsid w:val="00DD3BA8"/>
    <w:rsid w:val="00DD3BC3"/>
    <w:rsid w:val="00DD3EC6"/>
    <w:rsid w:val="00DD4029"/>
    <w:rsid w:val="00DD42C1"/>
    <w:rsid w:val="00DD4324"/>
    <w:rsid w:val="00DD43CD"/>
    <w:rsid w:val="00DD4457"/>
    <w:rsid w:val="00DD4677"/>
    <w:rsid w:val="00DD4889"/>
    <w:rsid w:val="00DD4A70"/>
    <w:rsid w:val="00DD5024"/>
    <w:rsid w:val="00DD5055"/>
    <w:rsid w:val="00DD5106"/>
    <w:rsid w:val="00DD564B"/>
    <w:rsid w:val="00DD5716"/>
    <w:rsid w:val="00DD5760"/>
    <w:rsid w:val="00DD582B"/>
    <w:rsid w:val="00DD5AB1"/>
    <w:rsid w:val="00DD5C86"/>
    <w:rsid w:val="00DD5D1B"/>
    <w:rsid w:val="00DD5E2E"/>
    <w:rsid w:val="00DD5F40"/>
    <w:rsid w:val="00DD5F7B"/>
    <w:rsid w:val="00DD5FE1"/>
    <w:rsid w:val="00DD62DB"/>
    <w:rsid w:val="00DD6731"/>
    <w:rsid w:val="00DD680A"/>
    <w:rsid w:val="00DD6886"/>
    <w:rsid w:val="00DD6B4D"/>
    <w:rsid w:val="00DD6B66"/>
    <w:rsid w:val="00DD6BB5"/>
    <w:rsid w:val="00DD6ED3"/>
    <w:rsid w:val="00DD6F97"/>
    <w:rsid w:val="00DD6FD1"/>
    <w:rsid w:val="00DD7090"/>
    <w:rsid w:val="00DD70EC"/>
    <w:rsid w:val="00DD7251"/>
    <w:rsid w:val="00DD73ED"/>
    <w:rsid w:val="00DD7571"/>
    <w:rsid w:val="00DD7579"/>
    <w:rsid w:val="00DD758A"/>
    <w:rsid w:val="00DD7622"/>
    <w:rsid w:val="00DD76BB"/>
    <w:rsid w:val="00DD795F"/>
    <w:rsid w:val="00DD7EDF"/>
    <w:rsid w:val="00DD7FD1"/>
    <w:rsid w:val="00DE00CB"/>
    <w:rsid w:val="00DE0301"/>
    <w:rsid w:val="00DE0528"/>
    <w:rsid w:val="00DE0953"/>
    <w:rsid w:val="00DE09A7"/>
    <w:rsid w:val="00DE0C2E"/>
    <w:rsid w:val="00DE0DE6"/>
    <w:rsid w:val="00DE0EA0"/>
    <w:rsid w:val="00DE0EE3"/>
    <w:rsid w:val="00DE0F58"/>
    <w:rsid w:val="00DE1359"/>
    <w:rsid w:val="00DE13EF"/>
    <w:rsid w:val="00DE18C3"/>
    <w:rsid w:val="00DE201D"/>
    <w:rsid w:val="00DE2084"/>
    <w:rsid w:val="00DE223C"/>
    <w:rsid w:val="00DE2250"/>
    <w:rsid w:val="00DE226D"/>
    <w:rsid w:val="00DE25A9"/>
    <w:rsid w:val="00DE264D"/>
    <w:rsid w:val="00DE27CF"/>
    <w:rsid w:val="00DE27E7"/>
    <w:rsid w:val="00DE29A8"/>
    <w:rsid w:val="00DE2BDA"/>
    <w:rsid w:val="00DE2D31"/>
    <w:rsid w:val="00DE308D"/>
    <w:rsid w:val="00DE30A5"/>
    <w:rsid w:val="00DE38CA"/>
    <w:rsid w:val="00DE3B0B"/>
    <w:rsid w:val="00DE3E1E"/>
    <w:rsid w:val="00DE3F4A"/>
    <w:rsid w:val="00DE42B9"/>
    <w:rsid w:val="00DE4443"/>
    <w:rsid w:val="00DE45EB"/>
    <w:rsid w:val="00DE4612"/>
    <w:rsid w:val="00DE4742"/>
    <w:rsid w:val="00DE4B6D"/>
    <w:rsid w:val="00DE4B77"/>
    <w:rsid w:val="00DE4C3E"/>
    <w:rsid w:val="00DE5112"/>
    <w:rsid w:val="00DE5279"/>
    <w:rsid w:val="00DE5358"/>
    <w:rsid w:val="00DE5630"/>
    <w:rsid w:val="00DE5697"/>
    <w:rsid w:val="00DE5791"/>
    <w:rsid w:val="00DE5812"/>
    <w:rsid w:val="00DE5833"/>
    <w:rsid w:val="00DE5A01"/>
    <w:rsid w:val="00DE5A40"/>
    <w:rsid w:val="00DE5CA5"/>
    <w:rsid w:val="00DE5E22"/>
    <w:rsid w:val="00DE6051"/>
    <w:rsid w:val="00DE60B5"/>
    <w:rsid w:val="00DE60B7"/>
    <w:rsid w:val="00DE60D2"/>
    <w:rsid w:val="00DE6204"/>
    <w:rsid w:val="00DE6271"/>
    <w:rsid w:val="00DE62C1"/>
    <w:rsid w:val="00DE659C"/>
    <w:rsid w:val="00DE67F9"/>
    <w:rsid w:val="00DE6877"/>
    <w:rsid w:val="00DE68BB"/>
    <w:rsid w:val="00DE6B09"/>
    <w:rsid w:val="00DE6BEF"/>
    <w:rsid w:val="00DE6CBA"/>
    <w:rsid w:val="00DE6CE3"/>
    <w:rsid w:val="00DE6E26"/>
    <w:rsid w:val="00DE6FF7"/>
    <w:rsid w:val="00DE70A1"/>
    <w:rsid w:val="00DE72BA"/>
    <w:rsid w:val="00DE738A"/>
    <w:rsid w:val="00DE76FD"/>
    <w:rsid w:val="00DE7B42"/>
    <w:rsid w:val="00DE7D07"/>
    <w:rsid w:val="00DF0392"/>
    <w:rsid w:val="00DF03B9"/>
    <w:rsid w:val="00DF0419"/>
    <w:rsid w:val="00DF0456"/>
    <w:rsid w:val="00DF046C"/>
    <w:rsid w:val="00DF05F4"/>
    <w:rsid w:val="00DF068C"/>
    <w:rsid w:val="00DF06C1"/>
    <w:rsid w:val="00DF0716"/>
    <w:rsid w:val="00DF07E3"/>
    <w:rsid w:val="00DF0927"/>
    <w:rsid w:val="00DF09D8"/>
    <w:rsid w:val="00DF0BB5"/>
    <w:rsid w:val="00DF0CD5"/>
    <w:rsid w:val="00DF1003"/>
    <w:rsid w:val="00DF1123"/>
    <w:rsid w:val="00DF120E"/>
    <w:rsid w:val="00DF12E1"/>
    <w:rsid w:val="00DF139B"/>
    <w:rsid w:val="00DF14C7"/>
    <w:rsid w:val="00DF15AF"/>
    <w:rsid w:val="00DF1814"/>
    <w:rsid w:val="00DF1A05"/>
    <w:rsid w:val="00DF1B9D"/>
    <w:rsid w:val="00DF1CB9"/>
    <w:rsid w:val="00DF1D7B"/>
    <w:rsid w:val="00DF1E46"/>
    <w:rsid w:val="00DF1FFF"/>
    <w:rsid w:val="00DF2006"/>
    <w:rsid w:val="00DF216E"/>
    <w:rsid w:val="00DF21A9"/>
    <w:rsid w:val="00DF232F"/>
    <w:rsid w:val="00DF2600"/>
    <w:rsid w:val="00DF2785"/>
    <w:rsid w:val="00DF279E"/>
    <w:rsid w:val="00DF27F6"/>
    <w:rsid w:val="00DF2856"/>
    <w:rsid w:val="00DF2C55"/>
    <w:rsid w:val="00DF2DB1"/>
    <w:rsid w:val="00DF2E6F"/>
    <w:rsid w:val="00DF306D"/>
    <w:rsid w:val="00DF319D"/>
    <w:rsid w:val="00DF3287"/>
    <w:rsid w:val="00DF3315"/>
    <w:rsid w:val="00DF333A"/>
    <w:rsid w:val="00DF33DE"/>
    <w:rsid w:val="00DF346F"/>
    <w:rsid w:val="00DF3497"/>
    <w:rsid w:val="00DF34E4"/>
    <w:rsid w:val="00DF3521"/>
    <w:rsid w:val="00DF3640"/>
    <w:rsid w:val="00DF3665"/>
    <w:rsid w:val="00DF39FD"/>
    <w:rsid w:val="00DF3A8E"/>
    <w:rsid w:val="00DF3D0B"/>
    <w:rsid w:val="00DF3DAA"/>
    <w:rsid w:val="00DF3EE1"/>
    <w:rsid w:val="00DF3FC9"/>
    <w:rsid w:val="00DF42EF"/>
    <w:rsid w:val="00DF442C"/>
    <w:rsid w:val="00DF4A08"/>
    <w:rsid w:val="00DF4EA0"/>
    <w:rsid w:val="00DF4EDB"/>
    <w:rsid w:val="00DF4F24"/>
    <w:rsid w:val="00DF4FB6"/>
    <w:rsid w:val="00DF5005"/>
    <w:rsid w:val="00DF518A"/>
    <w:rsid w:val="00DF51C4"/>
    <w:rsid w:val="00DF5401"/>
    <w:rsid w:val="00DF5550"/>
    <w:rsid w:val="00DF559D"/>
    <w:rsid w:val="00DF5685"/>
    <w:rsid w:val="00DF592E"/>
    <w:rsid w:val="00DF5AD1"/>
    <w:rsid w:val="00DF5DC1"/>
    <w:rsid w:val="00DF5E2E"/>
    <w:rsid w:val="00DF5FAE"/>
    <w:rsid w:val="00DF60CB"/>
    <w:rsid w:val="00DF629F"/>
    <w:rsid w:val="00DF634D"/>
    <w:rsid w:val="00DF63A6"/>
    <w:rsid w:val="00DF6410"/>
    <w:rsid w:val="00DF6457"/>
    <w:rsid w:val="00DF65ED"/>
    <w:rsid w:val="00DF6668"/>
    <w:rsid w:val="00DF680B"/>
    <w:rsid w:val="00DF6854"/>
    <w:rsid w:val="00DF69C5"/>
    <w:rsid w:val="00DF6AAB"/>
    <w:rsid w:val="00DF6D43"/>
    <w:rsid w:val="00DF6DBE"/>
    <w:rsid w:val="00DF6E79"/>
    <w:rsid w:val="00DF6E98"/>
    <w:rsid w:val="00DF6EE4"/>
    <w:rsid w:val="00DF71D1"/>
    <w:rsid w:val="00DF729D"/>
    <w:rsid w:val="00DF7312"/>
    <w:rsid w:val="00DF7522"/>
    <w:rsid w:val="00DF7660"/>
    <w:rsid w:val="00DF76C2"/>
    <w:rsid w:val="00DF782B"/>
    <w:rsid w:val="00DF7862"/>
    <w:rsid w:val="00DF792B"/>
    <w:rsid w:val="00DF7B73"/>
    <w:rsid w:val="00DF7C65"/>
    <w:rsid w:val="00DF7DC1"/>
    <w:rsid w:val="00DF7E79"/>
    <w:rsid w:val="00DF7EDE"/>
    <w:rsid w:val="00DF7EF7"/>
    <w:rsid w:val="00E00086"/>
    <w:rsid w:val="00E000EB"/>
    <w:rsid w:val="00E001B2"/>
    <w:rsid w:val="00E00217"/>
    <w:rsid w:val="00E00246"/>
    <w:rsid w:val="00E004AC"/>
    <w:rsid w:val="00E006D4"/>
    <w:rsid w:val="00E0070E"/>
    <w:rsid w:val="00E007EE"/>
    <w:rsid w:val="00E00847"/>
    <w:rsid w:val="00E00B18"/>
    <w:rsid w:val="00E00CB0"/>
    <w:rsid w:val="00E00D34"/>
    <w:rsid w:val="00E012BA"/>
    <w:rsid w:val="00E01362"/>
    <w:rsid w:val="00E0141D"/>
    <w:rsid w:val="00E0148E"/>
    <w:rsid w:val="00E014DE"/>
    <w:rsid w:val="00E0152B"/>
    <w:rsid w:val="00E01665"/>
    <w:rsid w:val="00E016D0"/>
    <w:rsid w:val="00E017FB"/>
    <w:rsid w:val="00E01A1A"/>
    <w:rsid w:val="00E01A2A"/>
    <w:rsid w:val="00E01BC9"/>
    <w:rsid w:val="00E01CE6"/>
    <w:rsid w:val="00E01D57"/>
    <w:rsid w:val="00E01D70"/>
    <w:rsid w:val="00E021E9"/>
    <w:rsid w:val="00E0243F"/>
    <w:rsid w:val="00E0247A"/>
    <w:rsid w:val="00E024CA"/>
    <w:rsid w:val="00E0257D"/>
    <w:rsid w:val="00E025E0"/>
    <w:rsid w:val="00E02653"/>
    <w:rsid w:val="00E02762"/>
    <w:rsid w:val="00E027CD"/>
    <w:rsid w:val="00E02824"/>
    <w:rsid w:val="00E0289F"/>
    <w:rsid w:val="00E02A56"/>
    <w:rsid w:val="00E02A79"/>
    <w:rsid w:val="00E02EE3"/>
    <w:rsid w:val="00E0308F"/>
    <w:rsid w:val="00E03148"/>
    <w:rsid w:val="00E035CB"/>
    <w:rsid w:val="00E0360D"/>
    <w:rsid w:val="00E036CC"/>
    <w:rsid w:val="00E036CF"/>
    <w:rsid w:val="00E03955"/>
    <w:rsid w:val="00E03A09"/>
    <w:rsid w:val="00E03A0B"/>
    <w:rsid w:val="00E03ADD"/>
    <w:rsid w:val="00E03AED"/>
    <w:rsid w:val="00E03B80"/>
    <w:rsid w:val="00E03CF9"/>
    <w:rsid w:val="00E03F12"/>
    <w:rsid w:val="00E03F67"/>
    <w:rsid w:val="00E03FFF"/>
    <w:rsid w:val="00E0401C"/>
    <w:rsid w:val="00E04133"/>
    <w:rsid w:val="00E042A0"/>
    <w:rsid w:val="00E0445F"/>
    <w:rsid w:val="00E04473"/>
    <w:rsid w:val="00E04491"/>
    <w:rsid w:val="00E04745"/>
    <w:rsid w:val="00E0476D"/>
    <w:rsid w:val="00E04A7B"/>
    <w:rsid w:val="00E04FFD"/>
    <w:rsid w:val="00E0520F"/>
    <w:rsid w:val="00E05263"/>
    <w:rsid w:val="00E052E2"/>
    <w:rsid w:val="00E052FF"/>
    <w:rsid w:val="00E05389"/>
    <w:rsid w:val="00E05432"/>
    <w:rsid w:val="00E054A2"/>
    <w:rsid w:val="00E054EB"/>
    <w:rsid w:val="00E0569E"/>
    <w:rsid w:val="00E05747"/>
    <w:rsid w:val="00E0574B"/>
    <w:rsid w:val="00E058A7"/>
    <w:rsid w:val="00E05A6C"/>
    <w:rsid w:val="00E05AA2"/>
    <w:rsid w:val="00E05C9D"/>
    <w:rsid w:val="00E05DE8"/>
    <w:rsid w:val="00E05E92"/>
    <w:rsid w:val="00E05EB6"/>
    <w:rsid w:val="00E06124"/>
    <w:rsid w:val="00E06435"/>
    <w:rsid w:val="00E06466"/>
    <w:rsid w:val="00E064D9"/>
    <w:rsid w:val="00E066AE"/>
    <w:rsid w:val="00E06736"/>
    <w:rsid w:val="00E0686B"/>
    <w:rsid w:val="00E0691A"/>
    <w:rsid w:val="00E06AF1"/>
    <w:rsid w:val="00E06C9B"/>
    <w:rsid w:val="00E06D44"/>
    <w:rsid w:val="00E06F39"/>
    <w:rsid w:val="00E06F98"/>
    <w:rsid w:val="00E07035"/>
    <w:rsid w:val="00E070C1"/>
    <w:rsid w:val="00E070FD"/>
    <w:rsid w:val="00E07136"/>
    <w:rsid w:val="00E072AA"/>
    <w:rsid w:val="00E072E0"/>
    <w:rsid w:val="00E07583"/>
    <w:rsid w:val="00E07665"/>
    <w:rsid w:val="00E076FA"/>
    <w:rsid w:val="00E0789C"/>
    <w:rsid w:val="00E078A0"/>
    <w:rsid w:val="00E078FA"/>
    <w:rsid w:val="00E07B4B"/>
    <w:rsid w:val="00E07C88"/>
    <w:rsid w:val="00E07CE8"/>
    <w:rsid w:val="00E07D3C"/>
    <w:rsid w:val="00E07EFF"/>
    <w:rsid w:val="00E1003A"/>
    <w:rsid w:val="00E10116"/>
    <w:rsid w:val="00E1046E"/>
    <w:rsid w:val="00E1051C"/>
    <w:rsid w:val="00E1097D"/>
    <w:rsid w:val="00E109F2"/>
    <w:rsid w:val="00E10DD8"/>
    <w:rsid w:val="00E10F74"/>
    <w:rsid w:val="00E10F83"/>
    <w:rsid w:val="00E10FB3"/>
    <w:rsid w:val="00E11022"/>
    <w:rsid w:val="00E11053"/>
    <w:rsid w:val="00E111A6"/>
    <w:rsid w:val="00E114F7"/>
    <w:rsid w:val="00E11523"/>
    <w:rsid w:val="00E115EE"/>
    <w:rsid w:val="00E116BB"/>
    <w:rsid w:val="00E117A5"/>
    <w:rsid w:val="00E119AA"/>
    <w:rsid w:val="00E11AFE"/>
    <w:rsid w:val="00E11BAE"/>
    <w:rsid w:val="00E11F2A"/>
    <w:rsid w:val="00E11FEE"/>
    <w:rsid w:val="00E120A6"/>
    <w:rsid w:val="00E12126"/>
    <w:rsid w:val="00E12143"/>
    <w:rsid w:val="00E122BD"/>
    <w:rsid w:val="00E126B8"/>
    <w:rsid w:val="00E12905"/>
    <w:rsid w:val="00E12932"/>
    <w:rsid w:val="00E12A6E"/>
    <w:rsid w:val="00E12B35"/>
    <w:rsid w:val="00E12BAA"/>
    <w:rsid w:val="00E12D9B"/>
    <w:rsid w:val="00E12DAC"/>
    <w:rsid w:val="00E130BD"/>
    <w:rsid w:val="00E130DA"/>
    <w:rsid w:val="00E1319D"/>
    <w:rsid w:val="00E132E1"/>
    <w:rsid w:val="00E133B5"/>
    <w:rsid w:val="00E134AB"/>
    <w:rsid w:val="00E1352C"/>
    <w:rsid w:val="00E13948"/>
    <w:rsid w:val="00E13C94"/>
    <w:rsid w:val="00E13CAE"/>
    <w:rsid w:val="00E13CC8"/>
    <w:rsid w:val="00E13E60"/>
    <w:rsid w:val="00E140C4"/>
    <w:rsid w:val="00E14228"/>
    <w:rsid w:val="00E14308"/>
    <w:rsid w:val="00E1456E"/>
    <w:rsid w:val="00E145EE"/>
    <w:rsid w:val="00E147E3"/>
    <w:rsid w:val="00E1496D"/>
    <w:rsid w:val="00E14976"/>
    <w:rsid w:val="00E14AC7"/>
    <w:rsid w:val="00E14DA2"/>
    <w:rsid w:val="00E14EEF"/>
    <w:rsid w:val="00E14FB6"/>
    <w:rsid w:val="00E15015"/>
    <w:rsid w:val="00E15026"/>
    <w:rsid w:val="00E15034"/>
    <w:rsid w:val="00E15050"/>
    <w:rsid w:val="00E1505C"/>
    <w:rsid w:val="00E152D5"/>
    <w:rsid w:val="00E15354"/>
    <w:rsid w:val="00E15585"/>
    <w:rsid w:val="00E155F5"/>
    <w:rsid w:val="00E159B5"/>
    <w:rsid w:val="00E159F3"/>
    <w:rsid w:val="00E15A14"/>
    <w:rsid w:val="00E15B1F"/>
    <w:rsid w:val="00E15C46"/>
    <w:rsid w:val="00E15C62"/>
    <w:rsid w:val="00E15C6F"/>
    <w:rsid w:val="00E15C95"/>
    <w:rsid w:val="00E15DFF"/>
    <w:rsid w:val="00E15EF0"/>
    <w:rsid w:val="00E1615A"/>
    <w:rsid w:val="00E162CC"/>
    <w:rsid w:val="00E163C1"/>
    <w:rsid w:val="00E164D7"/>
    <w:rsid w:val="00E1658B"/>
    <w:rsid w:val="00E167DB"/>
    <w:rsid w:val="00E16875"/>
    <w:rsid w:val="00E16C60"/>
    <w:rsid w:val="00E16EBD"/>
    <w:rsid w:val="00E16EEF"/>
    <w:rsid w:val="00E16FE5"/>
    <w:rsid w:val="00E170C2"/>
    <w:rsid w:val="00E17102"/>
    <w:rsid w:val="00E1715F"/>
    <w:rsid w:val="00E17295"/>
    <w:rsid w:val="00E173E0"/>
    <w:rsid w:val="00E17522"/>
    <w:rsid w:val="00E17545"/>
    <w:rsid w:val="00E17677"/>
    <w:rsid w:val="00E1769D"/>
    <w:rsid w:val="00E176C8"/>
    <w:rsid w:val="00E1772A"/>
    <w:rsid w:val="00E179A8"/>
    <w:rsid w:val="00E17ACF"/>
    <w:rsid w:val="00E17CCA"/>
    <w:rsid w:val="00E17D68"/>
    <w:rsid w:val="00E17E01"/>
    <w:rsid w:val="00E17ED2"/>
    <w:rsid w:val="00E2001C"/>
    <w:rsid w:val="00E200A3"/>
    <w:rsid w:val="00E200FD"/>
    <w:rsid w:val="00E202B4"/>
    <w:rsid w:val="00E20335"/>
    <w:rsid w:val="00E20474"/>
    <w:rsid w:val="00E20488"/>
    <w:rsid w:val="00E2048D"/>
    <w:rsid w:val="00E20611"/>
    <w:rsid w:val="00E20615"/>
    <w:rsid w:val="00E20B08"/>
    <w:rsid w:val="00E20B17"/>
    <w:rsid w:val="00E20BF2"/>
    <w:rsid w:val="00E20CCE"/>
    <w:rsid w:val="00E21025"/>
    <w:rsid w:val="00E21194"/>
    <w:rsid w:val="00E21299"/>
    <w:rsid w:val="00E21371"/>
    <w:rsid w:val="00E21401"/>
    <w:rsid w:val="00E2147A"/>
    <w:rsid w:val="00E2147E"/>
    <w:rsid w:val="00E21633"/>
    <w:rsid w:val="00E219F7"/>
    <w:rsid w:val="00E21C3B"/>
    <w:rsid w:val="00E21EBE"/>
    <w:rsid w:val="00E21EF5"/>
    <w:rsid w:val="00E220E9"/>
    <w:rsid w:val="00E22177"/>
    <w:rsid w:val="00E2229A"/>
    <w:rsid w:val="00E22658"/>
    <w:rsid w:val="00E22685"/>
    <w:rsid w:val="00E226EE"/>
    <w:rsid w:val="00E2285A"/>
    <w:rsid w:val="00E22A70"/>
    <w:rsid w:val="00E22AEE"/>
    <w:rsid w:val="00E22F8A"/>
    <w:rsid w:val="00E2345E"/>
    <w:rsid w:val="00E234D3"/>
    <w:rsid w:val="00E23711"/>
    <w:rsid w:val="00E23835"/>
    <w:rsid w:val="00E238E0"/>
    <w:rsid w:val="00E2409B"/>
    <w:rsid w:val="00E24191"/>
    <w:rsid w:val="00E24719"/>
    <w:rsid w:val="00E24766"/>
    <w:rsid w:val="00E247B3"/>
    <w:rsid w:val="00E247CF"/>
    <w:rsid w:val="00E248D5"/>
    <w:rsid w:val="00E24ADB"/>
    <w:rsid w:val="00E24B07"/>
    <w:rsid w:val="00E24B0A"/>
    <w:rsid w:val="00E24E91"/>
    <w:rsid w:val="00E254E2"/>
    <w:rsid w:val="00E25675"/>
    <w:rsid w:val="00E259F6"/>
    <w:rsid w:val="00E25ACA"/>
    <w:rsid w:val="00E26311"/>
    <w:rsid w:val="00E2637F"/>
    <w:rsid w:val="00E267AF"/>
    <w:rsid w:val="00E267D6"/>
    <w:rsid w:val="00E269ED"/>
    <w:rsid w:val="00E26A05"/>
    <w:rsid w:val="00E26D83"/>
    <w:rsid w:val="00E26EB1"/>
    <w:rsid w:val="00E26F6F"/>
    <w:rsid w:val="00E26FD0"/>
    <w:rsid w:val="00E26FDE"/>
    <w:rsid w:val="00E270E7"/>
    <w:rsid w:val="00E27293"/>
    <w:rsid w:val="00E272AC"/>
    <w:rsid w:val="00E273EA"/>
    <w:rsid w:val="00E27439"/>
    <w:rsid w:val="00E274C1"/>
    <w:rsid w:val="00E276DD"/>
    <w:rsid w:val="00E2774C"/>
    <w:rsid w:val="00E27D05"/>
    <w:rsid w:val="00E27DA8"/>
    <w:rsid w:val="00E27E57"/>
    <w:rsid w:val="00E27ED6"/>
    <w:rsid w:val="00E27F5C"/>
    <w:rsid w:val="00E300A9"/>
    <w:rsid w:val="00E300B6"/>
    <w:rsid w:val="00E302C5"/>
    <w:rsid w:val="00E302FD"/>
    <w:rsid w:val="00E30459"/>
    <w:rsid w:val="00E304E0"/>
    <w:rsid w:val="00E307FA"/>
    <w:rsid w:val="00E3084C"/>
    <w:rsid w:val="00E30C87"/>
    <w:rsid w:val="00E30E43"/>
    <w:rsid w:val="00E30FB3"/>
    <w:rsid w:val="00E31009"/>
    <w:rsid w:val="00E31062"/>
    <w:rsid w:val="00E3117F"/>
    <w:rsid w:val="00E312C5"/>
    <w:rsid w:val="00E313DF"/>
    <w:rsid w:val="00E31489"/>
    <w:rsid w:val="00E3165C"/>
    <w:rsid w:val="00E3170F"/>
    <w:rsid w:val="00E319B1"/>
    <w:rsid w:val="00E319F9"/>
    <w:rsid w:val="00E31D95"/>
    <w:rsid w:val="00E31EC7"/>
    <w:rsid w:val="00E322D9"/>
    <w:rsid w:val="00E3243D"/>
    <w:rsid w:val="00E324BC"/>
    <w:rsid w:val="00E32842"/>
    <w:rsid w:val="00E32CE6"/>
    <w:rsid w:val="00E32D6B"/>
    <w:rsid w:val="00E32DC1"/>
    <w:rsid w:val="00E33096"/>
    <w:rsid w:val="00E330A4"/>
    <w:rsid w:val="00E332AB"/>
    <w:rsid w:val="00E33374"/>
    <w:rsid w:val="00E336D6"/>
    <w:rsid w:val="00E33927"/>
    <w:rsid w:val="00E33A0F"/>
    <w:rsid w:val="00E33AB4"/>
    <w:rsid w:val="00E33AB9"/>
    <w:rsid w:val="00E33ACB"/>
    <w:rsid w:val="00E33B58"/>
    <w:rsid w:val="00E33D8F"/>
    <w:rsid w:val="00E3403A"/>
    <w:rsid w:val="00E340E5"/>
    <w:rsid w:val="00E34109"/>
    <w:rsid w:val="00E34443"/>
    <w:rsid w:val="00E34606"/>
    <w:rsid w:val="00E34699"/>
    <w:rsid w:val="00E34705"/>
    <w:rsid w:val="00E3491C"/>
    <w:rsid w:val="00E349D9"/>
    <w:rsid w:val="00E34A52"/>
    <w:rsid w:val="00E34ABA"/>
    <w:rsid w:val="00E34B35"/>
    <w:rsid w:val="00E34B78"/>
    <w:rsid w:val="00E34CA5"/>
    <w:rsid w:val="00E34D31"/>
    <w:rsid w:val="00E34D74"/>
    <w:rsid w:val="00E3519E"/>
    <w:rsid w:val="00E3532D"/>
    <w:rsid w:val="00E3538A"/>
    <w:rsid w:val="00E354E9"/>
    <w:rsid w:val="00E355FA"/>
    <w:rsid w:val="00E35974"/>
    <w:rsid w:val="00E35BFD"/>
    <w:rsid w:val="00E35D9E"/>
    <w:rsid w:val="00E35DF7"/>
    <w:rsid w:val="00E35E47"/>
    <w:rsid w:val="00E35F55"/>
    <w:rsid w:val="00E35FB2"/>
    <w:rsid w:val="00E362D5"/>
    <w:rsid w:val="00E36370"/>
    <w:rsid w:val="00E36443"/>
    <w:rsid w:val="00E3644E"/>
    <w:rsid w:val="00E3668B"/>
    <w:rsid w:val="00E3672D"/>
    <w:rsid w:val="00E36867"/>
    <w:rsid w:val="00E36A76"/>
    <w:rsid w:val="00E36E0B"/>
    <w:rsid w:val="00E36E7A"/>
    <w:rsid w:val="00E36F23"/>
    <w:rsid w:val="00E3741E"/>
    <w:rsid w:val="00E37518"/>
    <w:rsid w:val="00E375E0"/>
    <w:rsid w:val="00E376B7"/>
    <w:rsid w:val="00E3785C"/>
    <w:rsid w:val="00E37879"/>
    <w:rsid w:val="00E37CDB"/>
    <w:rsid w:val="00E37CF1"/>
    <w:rsid w:val="00E37EB0"/>
    <w:rsid w:val="00E37FA9"/>
    <w:rsid w:val="00E40278"/>
    <w:rsid w:val="00E4043C"/>
    <w:rsid w:val="00E4045E"/>
    <w:rsid w:val="00E4066D"/>
    <w:rsid w:val="00E40702"/>
    <w:rsid w:val="00E4073C"/>
    <w:rsid w:val="00E407F5"/>
    <w:rsid w:val="00E40822"/>
    <w:rsid w:val="00E40876"/>
    <w:rsid w:val="00E409F1"/>
    <w:rsid w:val="00E40CF7"/>
    <w:rsid w:val="00E40E9A"/>
    <w:rsid w:val="00E41100"/>
    <w:rsid w:val="00E4112C"/>
    <w:rsid w:val="00E411B6"/>
    <w:rsid w:val="00E41265"/>
    <w:rsid w:val="00E4165C"/>
    <w:rsid w:val="00E419D3"/>
    <w:rsid w:val="00E41AF0"/>
    <w:rsid w:val="00E41CF2"/>
    <w:rsid w:val="00E41D2B"/>
    <w:rsid w:val="00E41E02"/>
    <w:rsid w:val="00E41EB0"/>
    <w:rsid w:val="00E41F3D"/>
    <w:rsid w:val="00E421CF"/>
    <w:rsid w:val="00E42257"/>
    <w:rsid w:val="00E42335"/>
    <w:rsid w:val="00E423E5"/>
    <w:rsid w:val="00E4243C"/>
    <w:rsid w:val="00E42468"/>
    <w:rsid w:val="00E4273B"/>
    <w:rsid w:val="00E4295C"/>
    <w:rsid w:val="00E42974"/>
    <w:rsid w:val="00E42AE3"/>
    <w:rsid w:val="00E42B23"/>
    <w:rsid w:val="00E42CAC"/>
    <w:rsid w:val="00E42CF2"/>
    <w:rsid w:val="00E42FA6"/>
    <w:rsid w:val="00E42FAC"/>
    <w:rsid w:val="00E432BA"/>
    <w:rsid w:val="00E43544"/>
    <w:rsid w:val="00E437A4"/>
    <w:rsid w:val="00E439F8"/>
    <w:rsid w:val="00E43B32"/>
    <w:rsid w:val="00E43BA2"/>
    <w:rsid w:val="00E43D16"/>
    <w:rsid w:val="00E43F07"/>
    <w:rsid w:val="00E43F5D"/>
    <w:rsid w:val="00E43FBF"/>
    <w:rsid w:val="00E43FE9"/>
    <w:rsid w:val="00E44153"/>
    <w:rsid w:val="00E4418C"/>
    <w:rsid w:val="00E441D6"/>
    <w:rsid w:val="00E442FF"/>
    <w:rsid w:val="00E4430A"/>
    <w:rsid w:val="00E448AD"/>
    <w:rsid w:val="00E4492D"/>
    <w:rsid w:val="00E4492E"/>
    <w:rsid w:val="00E44ACE"/>
    <w:rsid w:val="00E45118"/>
    <w:rsid w:val="00E4534C"/>
    <w:rsid w:val="00E4536D"/>
    <w:rsid w:val="00E45533"/>
    <w:rsid w:val="00E45587"/>
    <w:rsid w:val="00E4559D"/>
    <w:rsid w:val="00E45AFE"/>
    <w:rsid w:val="00E45B93"/>
    <w:rsid w:val="00E45CDB"/>
    <w:rsid w:val="00E45EA6"/>
    <w:rsid w:val="00E45F21"/>
    <w:rsid w:val="00E4615B"/>
    <w:rsid w:val="00E462B7"/>
    <w:rsid w:val="00E4630A"/>
    <w:rsid w:val="00E4639C"/>
    <w:rsid w:val="00E464AB"/>
    <w:rsid w:val="00E46543"/>
    <w:rsid w:val="00E4655A"/>
    <w:rsid w:val="00E4683D"/>
    <w:rsid w:val="00E468A6"/>
    <w:rsid w:val="00E469AA"/>
    <w:rsid w:val="00E469C9"/>
    <w:rsid w:val="00E46A63"/>
    <w:rsid w:val="00E46B4F"/>
    <w:rsid w:val="00E46C69"/>
    <w:rsid w:val="00E46D7F"/>
    <w:rsid w:val="00E46E5E"/>
    <w:rsid w:val="00E46EC0"/>
    <w:rsid w:val="00E47030"/>
    <w:rsid w:val="00E47060"/>
    <w:rsid w:val="00E470B4"/>
    <w:rsid w:val="00E47254"/>
    <w:rsid w:val="00E4725A"/>
    <w:rsid w:val="00E472AD"/>
    <w:rsid w:val="00E4739F"/>
    <w:rsid w:val="00E47684"/>
    <w:rsid w:val="00E47A1E"/>
    <w:rsid w:val="00E47A9F"/>
    <w:rsid w:val="00E47B19"/>
    <w:rsid w:val="00E47C8D"/>
    <w:rsid w:val="00E47CBE"/>
    <w:rsid w:val="00E47D79"/>
    <w:rsid w:val="00E47DFC"/>
    <w:rsid w:val="00E47EA5"/>
    <w:rsid w:val="00E47F00"/>
    <w:rsid w:val="00E47F22"/>
    <w:rsid w:val="00E500C0"/>
    <w:rsid w:val="00E5018F"/>
    <w:rsid w:val="00E507A6"/>
    <w:rsid w:val="00E508C8"/>
    <w:rsid w:val="00E50A1A"/>
    <w:rsid w:val="00E50A99"/>
    <w:rsid w:val="00E50BC9"/>
    <w:rsid w:val="00E50C35"/>
    <w:rsid w:val="00E50CF8"/>
    <w:rsid w:val="00E50D22"/>
    <w:rsid w:val="00E50D48"/>
    <w:rsid w:val="00E50E8A"/>
    <w:rsid w:val="00E50F02"/>
    <w:rsid w:val="00E50F68"/>
    <w:rsid w:val="00E51012"/>
    <w:rsid w:val="00E5102A"/>
    <w:rsid w:val="00E51124"/>
    <w:rsid w:val="00E51169"/>
    <w:rsid w:val="00E51654"/>
    <w:rsid w:val="00E51796"/>
    <w:rsid w:val="00E51979"/>
    <w:rsid w:val="00E51A49"/>
    <w:rsid w:val="00E51B05"/>
    <w:rsid w:val="00E51B57"/>
    <w:rsid w:val="00E51CBD"/>
    <w:rsid w:val="00E51CCD"/>
    <w:rsid w:val="00E51CFD"/>
    <w:rsid w:val="00E51E42"/>
    <w:rsid w:val="00E51F77"/>
    <w:rsid w:val="00E52042"/>
    <w:rsid w:val="00E52187"/>
    <w:rsid w:val="00E523DF"/>
    <w:rsid w:val="00E5245C"/>
    <w:rsid w:val="00E5248F"/>
    <w:rsid w:val="00E52525"/>
    <w:rsid w:val="00E5263E"/>
    <w:rsid w:val="00E5271B"/>
    <w:rsid w:val="00E52818"/>
    <w:rsid w:val="00E5288C"/>
    <w:rsid w:val="00E528A6"/>
    <w:rsid w:val="00E52EF1"/>
    <w:rsid w:val="00E52F1A"/>
    <w:rsid w:val="00E5319B"/>
    <w:rsid w:val="00E532D1"/>
    <w:rsid w:val="00E53321"/>
    <w:rsid w:val="00E534F1"/>
    <w:rsid w:val="00E53769"/>
    <w:rsid w:val="00E537AB"/>
    <w:rsid w:val="00E53839"/>
    <w:rsid w:val="00E53997"/>
    <w:rsid w:val="00E53B2D"/>
    <w:rsid w:val="00E53DCC"/>
    <w:rsid w:val="00E53EBE"/>
    <w:rsid w:val="00E53F30"/>
    <w:rsid w:val="00E540A0"/>
    <w:rsid w:val="00E541C4"/>
    <w:rsid w:val="00E5425F"/>
    <w:rsid w:val="00E5438C"/>
    <w:rsid w:val="00E54430"/>
    <w:rsid w:val="00E5454F"/>
    <w:rsid w:val="00E545BA"/>
    <w:rsid w:val="00E5476A"/>
    <w:rsid w:val="00E547DF"/>
    <w:rsid w:val="00E54911"/>
    <w:rsid w:val="00E5491C"/>
    <w:rsid w:val="00E5495C"/>
    <w:rsid w:val="00E54B2F"/>
    <w:rsid w:val="00E54C8F"/>
    <w:rsid w:val="00E54D4F"/>
    <w:rsid w:val="00E5510B"/>
    <w:rsid w:val="00E55140"/>
    <w:rsid w:val="00E55303"/>
    <w:rsid w:val="00E55366"/>
    <w:rsid w:val="00E55477"/>
    <w:rsid w:val="00E55484"/>
    <w:rsid w:val="00E55561"/>
    <w:rsid w:val="00E5565E"/>
    <w:rsid w:val="00E55663"/>
    <w:rsid w:val="00E5571F"/>
    <w:rsid w:val="00E558E8"/>
    <w:rsid w:val="00E558F7"/>
    <w:rsid w:val="00E55953"/>
    <w:rsid w:val="00E559FE"/>
    <w:rsid w:val="00E55DE4"/>
    <w:rsid w:val="00E55EE6"/>
    <w:rsid w:val="00E55F2A"/>
    <w:rsid w:val="00E56073"/>
    <w:rsid w:val="00E5613E"/>
    <w:rsid w:val="00E56219"/>
    <w:rsid w:val="00E5641A"/>
    <w:rsid w:val="00E567D5"/>
    <w:rsid w:val="00E56904"/>
    <w:rsid w:val="00E5691C"/>
    <w:rsid w:val="00E5696B"/>
    <w:rsid w:val="00E56A1C"/>
    <w:rsid w:val="00E56A7F"/>
    <w:rsid w:val="00E56BA1"/>
    <w:rsid w:val="00E56E07"/>
    <w:rsid w:val="00E56E71"/>
    <w:rsid w:val="00E56ECF"/>
    <w:rsid w:val="00E57275"/>
    <w:rsid w:val="00E573EE"/>
    <w:rsid w:val="00E57650"/>
    <w:rsid w:val="00E576C3"/>
    <w:rsid w:val="00E57A7F"/>
    <w:rsid w:val="00E57AEF"/>
    <w:rsid w:val="00E601D6"/>
    <w:rsid w:val="00E603A5"/>
    <w:rsid w:val="00E6056D"/>
    <w:rsid w:val="00E60728"/>
    <w:rsid w:val="00E60736"/>
    <w:rsid w:val="00E6084D"/>
    <w:rsid w:val="00E60933"/>
    <w:rsid w:val="00E60945"/>
    <w:rsid w:val="00E60977"/>
    <w:rsid w:val="00E60A34"/>
    <w:rsid w:val="00E60B16"/>
    <w:rsid w:val="00E60B4A"/>
    <w:rsid w:val="00E60BA6"/>
    <w:rsid w:val="00E60E99"/>
    <w:rsid w:val="00E60EEC"/>
    <w:rsid w:val="00E612D2"/>
    <w:rsid w:val="00E6133C"/>
    <w:rsid w:val="00E61379"/>
    <w:rsid w:val="00E61706"/>
    <w:rsid w:val="00E61812"/>
    <w:rsid w:val="00E61818"/>
    <w:rsid w:val="00E61D87"/>
    <w:rsid w:val="00E61EC9"/>
    <w:rsid w:val="00E61F0C"/>
    <w:rsid w:val="00E61F66"/>
    <w:rsid w:val="00E61F90"/>
    <w:rsid w:val="00E62047"/>
    <w:rsid w:val="00E62162"/>
    <w:rsid w:val="00E62333"/>
    <w:rsid w:val="00E627B5"/>
    <w:rsid w:val="00E62968"/>
    <w:rsid w:val="00E62A68"/>
    <w:rsid w:val="00E62CD1"/>
    <w:rsid w:val="00E62D44"/>
    <w:rsid w:val="00E62EDA"/>
    <w:rsid w:val="00E62F46"/>
    <w:rsid w:val="00E6340C"/>
    <w:rsid w:val="00E636E4"/>
    <w:rsid w:val="00E6397D"/>
    <w:rsid w:val="00E639F0"/>
    <w:rsid w:val="00E63ADD"/>
    <w:rsid w:val="00E63E5B"/>
    <w:rsid w:val="00E63EEC"/>
    <w:rsid w:val="00E63F54"/>
    <w:rsid w:val="00E641E7"/>
    <w:rsid w:val="00E64210"/>
    <w:rsid w:val="00E64212"/>
    <w:rsid w:val="00E64376"/>
    <w:rsid w:val="00E643D2"/>
    <w:rsid w:val="00E645D0"/>
    <w:rsid w:val="00E6461A"/>
    <w:rsid w:val="00E646C5"/>
    <w:rsid w:val="00E647D8"/>
    <w:rsid w:val="00E64C1F"/>
    <w:rsid w:val="00E64C5C"/>
    <w:rsid w:val="00E64DD0"/>
    <w:rsid w:val="00E64E49"/>
    <w:rsid w:val="00E64F97"/>
    <w:rsid w:val="00E650A3"/>
    <w:rsid w:val="00E65109"/>
    <w:rsid w:val="00E65164"/>
    <w:rsid w:val="00E65265"/>
    <w:rsid w:val="00E6536D"/>
    <w:rsid w:val="00E653FA"/>
    <w:rsid w:val="00E65506"/>
    <w:rsid w:val="00E655B8"/>
    <w:rsid w:val="00E65668"/>
    <w:rsid w:val="00E65869"/>
    <w:rsid w:val="00E65880"/>
    <w:rsid w:val="00E65C39"/>
    <w:rsid w:val="00E65C57"/>
    <w:rsid w:val="00E65F67"/>
    <w:rsid w:val="00E65F85"/>
    <w:rsid w:val="00E663A1"/>
    <w:rsid w:val="00E6663B"/>
    <w:rsid w:val="00E666BE"/>
    <w:rsid w:val="00E66869"/>
    <w:rsid w:val="00E66A52"/>
    <w:rsid w:val="00E66CEC"/>
    <w:rsid w:val="00E66E40"/>
    <w:rsid w:val="00E6700E"/>
    <w:rsid w:val="00E672C9"/>
    <w:rsid w:val="00E67308"/>
    <w:rsid w:val="00E67497"/>
    <w:rsid w:val="00E675DA"/>
    <w:rsid w:val="00E67737"/>
    <w:rsid w:val="00E6777C"/>
    <w:rsid w:val="00E6779B"/>
    <w:rsid w:val="00E67A30"/>
    <w:rsid w:val="00E67B76"/>
    <w:rsid w:val="00E67D42"/>
    <w:rsid w:val="00E7012A"/>
    <w:rsid w:val="00E70190"/>
    <w:rsid w:val="00E7033C"/>
    <w:rsid w:val="00E703EC"/>
    <w:rsid w:val="00E7048C"/>
    <w:rsid w:val="00E70891"/>
    <w:rsid w:val="00E708A0"/>
    <w:rsid w:val="00E70A31"/>
    <w:rsid w:val="00E70ACB"/>
    <w:rsid w:val="00E70B7A"/>
    <w:rsid w:val="00E70C78"/>
    <w:rsid w:val="00E71124"/>
    <w:rsid w:val="00E71143"/>
    <w:rsid w:val="00E711A2"/>
    <w:rsid w:val="00E714DD"/>
    <w:rsid w:val="00E716D9"/>
    <w:rsid w:val="00E71762"/>
    <w:rsid w:val="00E71871"/>
    <w:rsid w:val="00E71936"/>
    <w:rsid w:val="00E7205B"/>
    <w:rsid w:val="00E7209F"/>
    <w:rsid w:val="00E720EC"/>
    <w:rsid w:val="00E72199"/>
    <w:rsid w:val="00E72205"/>
    <w:rsid w:val="00E7224E"/>
    <w:rsid w:val="00E727B3"/>
    <w:rsid w:val="00E727CF"/>
    <w:rsid w:val="00E7286A"/>
    <w:rsid w:val="00E7295A"/>
    <w:rsid w:val="00E72A84"/>
    <w:rsid w:val="00E72C6B"/>
    <w:rsid w:val="00E73161"/>
    <w:rsid w:val="00E731F4"/>
    <w:rsid w:val="00E73295"/>
    <w:rsid w:val="00E732C6"/>
    <w:rsid w:val="00E732DA"/>
    <w:rsid w:val="00E7333E"/>
    <w:rsid w:val="00E735DC"/>
    <w:rsid w:val="00E737F8"/>
    <w:rsid w:val="00E738CD"/>
    <w:rsid w:val="00E739EA"/>
    <w:rsid w:val="00E73A8E"/>
    <w:rsid w:val="00E73BB3"/>
    <w:rsid w:val="00E73CDF"/>
    <w:rsid w:val="00E73E01"/>
    <w:rsid w:val="00E74087"/>
    <w:rsid w:val="00E74449"/>
    <w:rsid w:val="00E74458"/>
    <w:rsid w:val="00E74558"/>
    <w:rsid w:val="00E747B7"/>
    <w:rsid w:val="00E7490D"/>
    <w:rsid w:val="00E74994"/>
    <w:rsid w:val="00E74ACE"/>
    <w:rsid w:val="00E74B9A"/>
    <w:rsid w:val="00E74F0B"/>
    <w:rsid w:val="00E74F59"/>
    <w:rsid w:val="00E74FEA"/>
    <w:rsid w:val="00E750AA"/>
    <w:rsid w:val="00E75432"/>
    <w:rsid w:val="00E754E9"/>
    <w:rsid w:val="00E75508"/>
    <w:rsid w:val="00E75602"/>
    <w:rsid w:val="00E756D7"/>
    <w:rsid w:val="00E757FF"/>
    <w:rsid w:val="00E758C1"/>
    <w:rsid w:val="00E75904"/>
    <w:rsid w:val="00E75D2A"/>
    <w:rsid w:val="00E75DE7"/>
    <w:rsid w:val="00E762FD"/>
    <w:rsid w:val="00E76329"/>
    <w:rsid w:val="00E763D1"/>
    <w:rsid w:val="00E763D2"/>
    <w:rsid w:val="00E76568"/>
    <w:rsid w:val="00E766CB"/>
    <w:rsid w:val="00E76807"/>
    <w:rsid w:val="00E768E6"/>
    <w:rsid w:val="00E76A0F"/>
    <w:rsid w:val="00E76A59"/>
    <w:rsid w:val="00E76B38"/>
    <w:rsid w:val="00E76BD0"/>
    <w:rsid w:val="00E76C22"/>
    <w:rsid w:val="00E76DF8"/>
    <w:rsid w:val="00E772C8"/>
    <w:rsid w:val="00E77535"/>
    <w:rsid w:val="00E77560"/>
    <w:rsid w:val="00E775DE"/>
    <w:rsid w:val="00E7771D"/>
    <w:rsid w:val="00E77A4B"/>
    <w:rsid w:val="00E77B39"/>
    <w:rsid w:val="00E77B6E"/>
    <w:rsid w:val="00E77FF4"/>
    <w:rsid w:val="00E80047"/>
    <w:rsid w:val="00E80214"/>
    <w:rsid w:val="00E80254"/>
    <w:rsid w:val="00E802D5"/>
    <w:rsid w:val="00E80462"/>
    <w:rsid w:val="00E805C0"/>
    <w:rsid w:val="00E806F0"/>
    <w:rsid w:val="00E8086F"/>
    <w:rsid w:val="00E8093D"/>
    <w:rsid w:val="00E8095C"/>
    <w:rsid w:val="00E8097E"/>
    <w:rsid w:val="00E80A40"/>
    <w:rsid w:val="00E80C64"/>
    <w:rsid w:val="00E80E8A"/>
    <w:rsid w:val="00E80F4D"/>
    <w:rsid w:val="00E811C8"/>
    <w:rsid w:val="00E81306"/>
    <w:rsid w:val="00E81436"/>
    <w:rsid w:val="00E814FE"/>
    <w:rsid w:val="00E81AA9"/>
    <w:rsid w:val="00E81E1F"/>
    <w:rsid w:val="00E81EA3"/>
    <w:rsid w:val="00E81ED6"/>
    <w:rsid w:val="00E82183"/>
    <w:rsid w:val="00E822ED"/>
    <w:rsid w:val="00E8231A"/>
    <w:rsid w:val="00E823ED"/>
    <w:rsid w:val="00E8264D"/>
    <w:rsid w:val="00E82669"/>
    <w:rsid w:val="00E82751"/>
    <w:rsid w:val="00E82754"/>
    <w:rsid w:val="00E828CC"/>
    <w:rsid w:val="00E82E7F"/>
    <w:rsid w:val="00E830D6"/>
    <w:rsid w:val="00E83271"/>
    <w:rsid w:val="00E832C8"/>
    <w:rsid w:val="00E833B0"/>
    <w:rsid w:val="00E83446"/>
    <w:rsid w:val="00E834D0"/>
    <w:rsid w:val="00E836B2"/>
    <w:rsid w:val="00E83786"/>
    <w:rsid w:val="00E83859"/>
    <w:rsid w:val="00E83A54"/>
    <w:rsid w:val="00E83D4E"/>
    <w:rsid w:val="00E83E4B"/>
    <w:rsid w:val="00E83EE3"/>
    <w:rsid w:val="00E83FE7"/>
    <w:rsid w:val="00E840A9"/>
    <w:rsid w:val="00E8412E"/>
    <w:rsid w:val="00E84522"/>
    <w:rsid w:val="00E845A5"/>
    <w:rsid w:val="00E8485F"/>
    <w:rsid w:val="00E848A8"/>
    <w:rsid w:val="00E84A6F"/>
    <w:rsid w:val="00E84A73"/>
    <w:rsid w:val="00E84CB3"/>
    <w:rsid w:val="00E84D3D"/>
    <w:rsid w:val="00E84D9F"/>
    <w:rsid w:val="00E84DBA"/>
    <w:rsid w:val="00E85046"/>
    <w:rsid w:val="00E85235"/>
    <w:rsid w:val="00E854B2"/>
    <w:rsid w:val="00E8554B"/>
    <w:rsid w:val="00E855DE"/>
    <w:rsid w:val="00E85B05"/>
    <w:rsid w:val="00E85C88"/>
    <w:rsid w:val="00E85D56"/>
    <w:rsid w:val="00E85DEF"/>
    <w:rsid w:val="00E85FE2"/>
    <w:rsid w:val="00E86069"/>
    <w:rsid w:val="00E860D8"/>
    <w:rsid w:val="00E86114"/>
    <w:rsid w:val="00E86339"/>
    <w:rsid w:val="00E86345"/>
    <w:rsid w:val="00E8651E"/>
    <w:rsid w:val="00E8658B"/>
    <w:rsid w:val="00E865E9"/>
    <w:rsid w:val="00E86828"/>
    <w:rsid w:val="00E86BB8"/>
    <w:rsid w:val="00E86C10"/>
    <w:rsid w:val="00E86CF9"/>
    <w:rsid w:val="00E86D1F"/>
    <w:rsid w:val="00E8720B"/>
    <w:rsid w:val="00E87304"/>
    <w:rsid w:val="00E874E7"/>
    <w:rsid w:val="00E8778D"/>
    <w:rsid w:val="00E87A67"/>
    <w:rsid w:val="00E87AE0"/>
    <w:rsid w:val="00E87C43"/>
    <w:rsid w:val="00E87D9A"/>
    <w:rsid w:val="00E87DBA"/>
    <w:rsid w:val="00E87E06"/>
    <w:rsid w:val="00E87E2C"/>
    <w:rsid w:val="00E87E85"/>
    <w:rsid w:val="00E90003"/>
    <w:rsid w:val="00E900C7"/>
    <w:rsid w:val="00E900CC"/>
    <w:rsid w:val="00E90644"/>
    <w:rsid w:val="00E90656"/>
    <w:rsid w:val="00E906A3"/>
    <w:rsid w:val="00E907F6"/>
    <w:rsid w:val="00E909D9"/>
    <w:rsid w:val="00E90A40"/>
    <w:rsid w:val="00E90E45"/>
    <w:rsid w:val="00E90F5D"/>
    <w:rsid w:val="00E912F8"/>
    <w:rsid w:val="00E91446"/>
    <w:rsid w:val="00E916A1"/>
    <w:rsid w:val="00E918FF"/>
    <w:rsid w:val="00E91944"/>
    <w:rsid w:val="00E91A3A"/>
    <w:rsid w:val="00E91B24"/>
    <w:rsid w:val="00E91C2B"/>
    <w:rsid w:val="00E91CF9"/>
    <w:rsid w:val="00E922A1"/>
    <w:rsid w:val="00E92394"/>
    <w:rsid w:val="00E926B4"/>
    <w:rsid w:val="00E92801"/>
    <w:rsid w:val="00E92852"/>
    <w:rsid w:val="00E928D9"/>
    <w:rsid w:val="00E92A66"/>
    <w:rsid w:val="00E92C90"/>
    <w:rsid w:val="00E92D74"/>
    <w:rsid w:val="00E92D75"/>
    <w:rsid w:val="00E92E32"/>
    <w:rsid w:val="00E9322B"/>
    <w:rsid w:val="00E93341"/>
    <w:rsid w:val="00E933D1"/>
    <w:rsid w:val="00E9358B"/>
    <w:rsid w:val="00E938CF"/>
    <w:rsid w:val="00E93905"/>
    <w:rsid w:val="00E9392B"/>
    <w:rsid w:val="00E93A0D"/>
    <w:rsid w:val="00E93B0A"/>
    <w:rsid w:val="00E93BAB"/>
    <w:rsid w:val="00E93F11"/>
    <w:rsid w:val="00E93F2D"/>
    <w:rsid w:val="00E93FDD"/>
    <w:rsid w:val="00E94062"/>
    <w:rsid w:val="00E94320"/>
    <w:rsid w:val="00E94518"/>
    <w:rsid w:val="00E94536"/>
    <w:rsid w:val="00E945C9"/>
    <w:rsid w:val="00E94615"/>
    <w:rsid w:val="00E94A20"/>
    <w:rsid w:val="00E94BD3"/>
    <w:rsid w:val="00E94D33"/>
    <w:rsid w:val="00E95131"/>
    <w:rsid w:val="00E952DC"/>
    <w:rsid w:val="00E953EF"/>
    <w:rsid w:val="00E955B0"/>
    <w:rsid w:val="00E95881"/>
    <w:rsid w:val="00E959B6"/>
    <w:rsid w:val="00E95BDC"/>
    <w:rsid w:val="00E95CA7"/>
    <w:rsid w:val="00E95DC7"/>
    <w:rsid w:val="00E95F27"/>
    <w:rsid w:val="00E95F7C"/>
    <w:rsid w:val="00E95F8A"/>
    <w:rsid w:val="00E9605E"/>
    <w:rsid w:val="00E960D4"/>
    <w:rsid w:val="00E96162"/>
    <w:rsid w:val="00E96291"/>
    <w:rsid w:val="00E966A4"/>
    <w:rsid w:val="00E969C2"/>
    <w:rsid w:val="00E96B0A"/>
    <w:rsid w:val="00E96B40"/>
    <w:rsid w:val="00E96CAD"/>
    <w:rsid w:val="00E97067"/>
    <w:rsid w:val="00E970B9"/>
    <w:rsid w:val="00E97214"/>
    <w:rsid w:val="00E9753C"/>
    <w:rsid w:val="00E97601"/>
    <w:rsid w:val="00E9763D"/>
    <w:rsid w:val="00E97980"/>
    <w:rsid w:val="00E979C1"/>
    <w:rsid w:val="00E97B4F"/>
    <w:rsid w:val="00E97D7A"/>
    <w:rsid w:val="00E97F84"/>
    <w:rsid w:val="00EA015F"/>
    <w:rsid w:val="00EA01B0"/>
    <w:rsid w:val="00EA05E1"/>
    <w:rsid w:val="00EA074D"/>
    <w:rsid w:val="00EA081C"/>
    <w:rsid w:val="00EA0981"/>
    <w:rsid w:val="00EA0AA7"/>
    <w:rsid w:val="00EA0AC2"/>
    <w:rsid w:val="00EA0AE9"/>
    <w:rsid w:val="00EA0B44"/>
    <w:rsid w:val="00EA0D04"/>
    <w:rsid w:val="00EA0FE5"/>
    <w:rsid w:val="00EA1055"/>
    <w:rsid w:val="00EA127F"/>
    <w:rsid w:val="00EA13DD"/>
    <w:rsid w:val="00EA1490"/>
    <w:rsid w:val="00EA1628"/>
    <w:rsid w:val="00EA162C"/>
    <w:rsid w:val="00EA172F"/>
    <w:rsid w:val="00EA19D8"/>
    <w:rsid w:val="00EA1AF3"/>
    <w:rsid w:val="00EA1D08"/>
    <w:rsid w:val="00EA1D33"/>
    <w:rsid w:val="00EA1D3D"/>
    <w:rsid w:val="00EA1EA7"/>
    <w:rsid w:val="00EA20EA"/>
    <w:rsid w:val="00EA21CA"/>
    <w:rsid w:val="00EA2810"/>
    <w:rsid w:val="00EA2872"/>
    <w:rsid w:val="00EA2F3F"/>
    <w:rsid w:val="00EA2F7D"/>
    <w:rsid w:val="00EA2FD6"/>
    <w:rsid w:val="00EA3057"/>
    <w:rsid w:val="00EA30A2"/>
    <w:rsid w:val="00EA315E"/>
    <w:rsid w:val="00EA322C"/>
    <w:rsid w:val="00EA326A"/>
    <w:rsid w:val="00EA32D6"/>
    <w:rsid w:val="00EA3366"/>
    <w:rsid w:val="00EA35F5"/>
    <w:rsid w:val="00EA37F0"/>
    <w:rsid w:val="00EA3943"/>
    <w:rsid w:val="00EA3992"/>
    <w:rsid w:val="00EA39DC"/>
    <w:rsid w:val="00EA3BD7"/>
    <w:rsid w:val="00EA3C13"/>
    <w:rsid w:val="00EA433D"/>
    <w:rsid w:val="00EA4758"/>
    <w:rsid w:val="00EA475F"/>
    <w:rsid w:val="00EA47F9"/>
    <w:rsid w:val="00EA4A44"/>
    <w:rsid w:val="00EA4AD9"/>
    <w:rsid w:val="00EA4B4E"/>
    <w:rsid w:val="00EA4BB1"/>
    <w:rsid w:val="00EA4CF7"/>
    <w:rsid w:val="00EA4D1C"/>
    <w:rsid w:val="00EA4E73"/>
    <w:rsid w:val="00EA4EAD"/>
    <w:rsid w:val="00EA526D"/>
    <w:rsid w:val="00EA52BB"/>
    <w:rsid w:val="00EA5312"/>
    <w:rsid w:val="00EA54CE"/>
    <w:rsid w:val="00EA5508"/>
    <w:rsid w:val="00EA5789"/>
    <w:rsid w:val="00EA5817"/>
    <w:rsid w:val="00EA5861"/>
    <w:rsid w:val="00EA58B2"/>
    <w:rsid w:val="00EA5C8E"/>
    <w:rsid w:val="00EA5D44"/>
    <w:rsid w:val="00EA5F1E"/>
    <w:rsid w:val="00EA6065"/>
    <w:rsid w:val="00EA60C0"/>
    <w:rsid w:val="00EA6257"/>
    <w:rsid w:val="00EA631D"/>
    <w:rsid w:val="00EA632C"/>
    <w:rsid w:val="00EA6437"/>
    <w:rsid w:val="00EA64A8"/>
    <w:rsid w:val="00EA69AE"/>
    <w:rsid w:val="00EA6C37"/>
    <w:rsid w:val="00EA6DED"/>
    <w:rsid w:val="00EA6E42"/>
    <w:rsid w:val="00EA700D"/>
    <w:rsid w:val="00EA7024"/>
    <w:rsid w:val="00EA7047"/>
    <w:rsid w:val="00EA7230"/>
    <w:rsid w:val="00EA7426"/>
    <w:rsid w:val="00EA75A3"/>
    <w:rsid w:val="00EA75B8"/>
    <w:rsid w:val="00EA77C4"/>
    <w:rsid w:val="00EA7831"/>
    <w:rsid w:val="00EA78A4"/>
    <w:rsid w:val="00EA7BCB"/>
    <w:rsid w:val="00EA7CE6"/>
    <w:rsid w:val="00EA7DA1"/>
    <w:rsid w:val="00EA7E51"/>
    <w:rsid w:val="00EB0068"/>
    <w:rsid w:val="00EB0248"/>
    <w:rsid w:val="00EB0318"/>
    <w:rsid w:val="00EB037D"/>
    <w:rsid w:val="00EB03C3"/>
    <w:rsid w:val="00EB04E7"/>
    <w:rsid w:val="00EB0513"/>
    <w:rsid w:val="00EB0561"/>
    <w:rsid w:val="00EB059D"/>
    <w:rsid w:val="00EB060D"/>
    <w:rsid w:val="00EB07DC"/>
    <w:rsid w:val="00EB0A04"/>
    <w:rsid w:val="00EB0A4B"/>
    <w:rsid w:val="00EB0A59"/>
    <w:rsid w:val="00EB0B9A"/>
    <w:rsid w:val="00EB0C46"/>
    <w:rsid w:val="00EB0C9C"/>
    <w:rsid w:val="00EB0E73"/>
    <w:rsid w:val="00EB0F92"/>
    <w:rsid w:val="00EB11BE"/>
    <w:rsid w:val="00EB130A"/>
    <w:rsid w:val="00EB1354"/>
    <w:rsid w:val="00EB14CD"/>
    <w:rsid w:val="00EB1598"/>
    <w:rsid w:val="00EB1664"/>
    <w:rsid w:val="00EB16A0"/>
    <w:rsid w:val="00EB1986"/>
    <w:rsid w:val="00EB19C4"/>
    <w:rsid w:val="00EB1CD3"/>
    <w:rsid w:val="00EB1D02"/>
    <w:rsid w:val="00EB1E97"/>
    <w:rsid w:val="00EB2007"/>
    <w:rsid w:val="00EB2066"/>
    <w:rsid w:val="00EB20CF"/>
    <w:rsid w:val="00EB22E5"/>
    <w:rsid w:val="00EB231E"/>
    <w:rsid w:val="00EB231F"/>
    <w:rsid w:val="00EB2375"/>
    <w:rsid w:val="00EB238E"/>
    <w:rsid w:val="00EB23C4"/>
    <w:rsid w:val="00EB2402"/>
    <w:rsid w:val="00EB2486"/>
    <w:rsid w:val="00EB258F"/>
    <w:rsid w:val="00EB2600"/>
    <w:rsid w:val="00EB2723"/>
    <w:rsid w:val="00EB2934"/>
    <w:rsid w:val="00EB2B22"/>
    <w:rsid w:val="00EB2C05"/>
    <w:rsid w:val="00EB2C26"/>
    <w:rsid w:val="00EB2CE8"/>
    <w:rsid w:val="00EB2D1E"/>
    <w:rsid w:val="00EB2E46"/>
    <w:rsid w:val="00EB2F24"/>
    <w:rsid w:val="00EB3143"/>
    <w:rsid w:val="00EB356D"/>
    <w:rsid w:val="00EB35F9"/>
    <w:rsid w:val="00EB3918"/>
    <w:rsid w:val="00EB397B"/>
    <w:rsid w:val="00EB3A13"/>
    <w:rsid w:val="00EB3A8A"/>
    <w:rsid w:val="00EB3B07"/>
    <w:rsid w:val="00EB3B57"/>
    <w:rsid w:val="00EB3BAC"/>
    <w:rsid w:val="00EB3BB5"/>
    <w:rsid w:val="00EB3C6F"/>
    <w:rsid w:val="00EB3D07"/>
    <w:rsid w:val="00EB3E29"/>
    <w:rsid w:val="00EB4041"/>
    <w:rsid w:val="00EB41D0"/>
    <w:rsid w:val="00EB41D1"/>
    <w:rsid w:val="00EB42F0"/>
    <w:rsid w:val="00EB42FB"/>
    <w:rsid w:val="00EB4339"/>
    <w:rsid w:val="00EB447B"/>
    <w:rsid w:val="00EB4ACB"/>
    <w:rsid w:val="00EB4CC0"/>
    <w:rsid w:val="00EB4D34"/>
    <w:rsid w:val="00EB4F1D"/>
    <w:rsid w:val="00EB4F76"/>
    <w:rsid w:val="00EB4F84"/>
    <w:rsid w:val="00EB5033"/>
    <w:rsid w:val="00EB548D"/>
    <w:rsid w:val="00EB54A2"/>
    <w:rsid w:val="00EB569E"/>
    <w:rsid w:val="00EB56C5"/>
    <w:rsid w:val="00EB58C5"/>
    <w:rsid w:val="00EB58E7"/>
    <w:rsid w:val="00EB5914"/>
    <w:rsid w:val="00EB596F"/>
    <w:rsid w:val="00EB5BB8"/>
    <w:rsid w:val="00EB5BD6"/>
    <w:rsid w:val="00EB5D66"/>
    <w:rsid w:val="00EB5D78"/>
    <w:rsid w:val="00EB6017"/>
    <w:rsid w:val="00EB6091"/>
    <w:rsid w:val="00EB60A7"/>
    <w:rsid w:val="00EB62F0"/>
    <w:rsid w:val="00EB64BD"/>
    <w:rsid w:val="00EB6971"/>
    <w:rsid w:val="00EB6B62"/>
    <w:rsid w:val="00EB6B6B"/>
    <w:rsid w:val="00EB6D79"/>
    <w:rsid w:val="00EB6ED2"/>
    <w:rsid w:val="00EB7195"/>
    <w:rsid w:val="00EB73C3"/>
    <w:rsid w:val="00EB74DB"/>
    <w:rsid w:val="00EB75BF"/>
    <w:rsid w:val="00EB75E6"/>
    <w:rsid w:val="00EB7730"/>
    <w:rsid w:val="00EB7A53"/>
    <w:rsid w:val="00EB7A71"/>
    <w:rsid w:val="00EB7C4E"/>
    <w:rsid w:val="00EB7DAE"/>
    <w:rsid w:val="00EB7E6F"/>
    <w:rsid w:val="00EB7F2D"/>
    <w:rsid w:val="00EB7F6C"/>
    <w:rsid w:val="00EC00A8"/>
    <w:rsid w:val="00EC0167"/>
    <w:rsid w:val="00EC03F8"/>
    <w:rsid w:val="00EC050F"/>
    <w:rsid w:val="00EC053E"/>
    <w:rsid w:val="00EC05C2"/>
    <w:rsid w:val="00EC088E"/>
    <w:rsid w:val="00EC0908"/>
    <w:rsid w:val="00EC0B14"/>
    <w:rsid w:val="00EC0C02"/>
    <w:rsid w:val="00EC0C2F"/>
    <w:rsid w:val="00EC0CA9"/>
    <w:rsid w:val="00EC0CB0"/>
    <w:rsid w:val="00EC0D02"/>
    <w:rsid w:val="00EC0D03"/>
    <w:rsid w:val="00EC1020"/>
    <w:rsid w:val="00EC11BE"/>
    <w:rsid w:val="00EC122C"/>
    <w:rsid w:val="00EC15A6"/>
    <w:rsid w:val="00EC188B"/>
    <w:rsid w:val="00EC197E"/>
    <w:rsid w:val="00EC1A57"/>
    <w:rsid w:val="00EC1B51"/>
    <w:rsid w:val="00EC1D11"/>
    <w:rsid w:val="00EC1D1B"/>
    <w:rsid w:val="00EC1DA1"/>
    <w:rsid w:val="00EC1F34"/>
    <w:rsid w:val="00EC1F89"/>
    <w:rsid w:val="00EC2049"/>
    <w:rsid w:val="00EC2077"/>
    <w:rsid w:val="00EC20B6"/>
    <w:rsid w:val="00EC2238"/>
    <w:rsid w:val="00EC22A5"/>
    <w:rsid w:val="00EC2374"/>
    <w:rsid w:val="00EC247B"/>
    <w:rsid w:val="00EC2480"/>
    <w:rsid w:val="00EC2679"/>
    <w:rsid w:val="00EC2729"/>
    <w:rsid w:val="00EC2843"/>
    <w:rsid w:val="00EC2907"/>
    <w:rsid w:val="00EC2B35"/>
    <w:rsid w:val="00EC2BDE"/>
    <w:rsid w:val="00EC2C11"/>
    <w:rsid w:val="00EC2CA9"/>
    <w:rsid w:val="00EC2CAA"/>
    <w:rsid w:val="00EC2CAE"/>
    <w:rsid w:val="00EC2E6A"/>
    <w:rsid w:val="00EC2F20"/>
    <w:rsid w:val="00EC3069"/>
    <w:rsid w:val="00EC345A"/>
    <w:rsid w:val="00EC3578"/>
    <w:rsid w:val="00EC36B6"/>
    <w:rsid w:val="00EC3959"/>
    <w:rsid w:val="00EC39A9"/>
    <w:rsid w:val="00EC3A96"/>
    <w:rsid w:val="00EC3CC1"/>
    <w:rsid w:val="00EC3D18"/>
    <w:rsid w:val="00EC3F27"/>
    <w:rsid w:val="00EC4027"/>
    <w:rsid w:val="00EC4074"/>
    <w:rsid w:val="00EC43A2"/>
    <w:rsid w:val="00EC461E"/>
    <w:rsid w:val="00EC4689"/>
    <w:rsid w:val="00EC46BB"/>
    <w:rsid w:val="00EC46DF"/>
    <w:rsid w:val="00EC46F2"/>
    <w:rsid w:val="00EC487B"/>
    <w:rsid w:val="00EC48C0"/>
    <w:rsid w:val="00EC495B"/>
    <w:rsid w:val="00EC49F9"/>
    <w:rsid w:val="00EC4ABF"/>
    <w:rsid w:val="00EC4B8B"/>
    <w:rsid w:val="00EC4D97"/>
    <w:rsid w:val="00EC4E89"/>
    <w:rsid w:val="00EC4EF7"/>
    <w:rsid w:val="00EC4F07"/>
    <w:rsid w:val="00EC4F0B"/>
    <w:rsid w:val="00EC4F50"/>
    <w:rsid w:val="00EC500F"/>
    <w:rsid w:val="00EC501F"/>
    <w:rsid w:val="00EC5077"/>
    <w:rsid w:val="00EC50EC"/>
    <w:rsid w:val="00EC50EE"/>
    <w:rsid w:val="00EC5264"/>
    <w:rsid w:val="00EC531D"/>
    <w:rsid w:val="00EC551B"/>
    <w:rsid w:val="00EC5B76"/>
    <w:rsid w:val="00EC5E95"/>
    <w:rsid w:val="00EC6043"/>
    <w:rsid w:val="00EC60AA"/>
    <w:rsid w:val="00EC616B"/>
    <w:rsid w:val="00EC6174"/>
    <w:rsid w:val="00EC6356"/>
    <w:rsid w:val="00EC635E"/>
    <w:rsid w:val="00EC6400"/>
    <w:rsid w:val="00EC65AB"/>
    <w:rsid w:val="00EC6BBC"/>
    <w:rsid w:val="00EC6D2E"/>
    <w:rsid w:val="00EC6D88"/>
    <w:rsid w:val="00EC70E3"/>
    <w:rsid w:val="00EC70FD"/>
    <w:rsid w:val="00EC74D1"/>
    <w:rsid w:val="00EC76A9"/>
    <w:rsid w:val="00EC76C9"/>
    <w:rsid w:val="00EC7898"/>
    <w:rsid w:val="00EC7969"/>
    <w:rsid w:val="00EC79BA"/>
    <w:rsid w:val="00EC7CCE"/>
    <w:rsid w:val="00EC7CCF"/>
    <w:rsid w:val="00EC7D4F"/>
    <w:rsid w:val="00EC7F15"/>
    <w:rsid w:val="00EC7F26"/>
    <w:rsid w:val="00ED027E"/>
    <w:rsid w:val="00ED0352"/>
    <w:rsid w:val="00ED08DD"/>
    <w:rsid w:val="00ED09D0"/>
    <w:rsid w:val="00ED0BBA"/>
    <w:rsid w:val="00ED0BC9"/>
    <w:rsid w:val="00ED0F95"/>
    <w:rsid w:val="00ED10AC"/>
    <w:rsid w:val="00ED1103"/>
    <w:rsid w:val="00ED11FF"/>
    <w:rsid w:val="00ED1277"/>
    <w:rsid w:val="00ED12B6"/>
    <w:rsid w:val="00ED13B7"/>
    <w:rsid w:val="00ED17A7"/>
    <w:rsid w:val="00ED1897"/>
    <w:rsid w:val="00ED1985"/>
    <w:rsid w:val="00ED1B2C"/>
    <w:rsid w:val="00ED1B7C"/>
    <w:rsid w:val="00ED1E50"/>
    <w:rsid w:val="00ED1F44"/>
    <w:rsid w:val="00ED20AE"/>
    <w:rsid w:val="00ED21FC"/>
    <w:rsid w:val="00ED2235"/>
    <w:rsid w:val="00ED2348"/>
    <w:rsid w:val="00ED23EB"/>
    <w:rsid w:val="00ED2723"/>
    <w:rsid w:val="00ED27D8"/>
    <w:rsid w:val="00ED29A6"/>
    <w:rsid w:val="00ED2B16"/>
    <w:rsid w:val="00ED2DD4"/>
    <w:rsid w:val="00ED2DD9"/>
    <w:rsid w:val="00ED2E70"/>
    <w:rsid w:val="00ED3075"/>
    <w:rsid w:val="00ED31E9"/>
    <w:rsid w:val="00ED32FF"/>
    <w:rsid w:val="00ED34E9"/>
    <w:rsid w:val="00ED35CD"/>
    <w:rsid w:val="00ED3635"/>
    <w:rsid w:val="00ED36BF"/>
    <w:rsid w:val="00ED3737"/>
    <w:rsid w:val="00ED3818"/>
    <w:rsid w:val="00ED3842"/>
    <w:rsid w:val="00ED3B13"/>
    <w:rsid w:val="00ED3D11"/>
    <w:rsid w:val="00ED3EDE"/>
    <w:rsid w:val="00ED437A"/>
    <w:rsid w:val="00ED4622"/>
    <w:rsid w:val="00ED46E0"/>
    <w:rsid w:val="00ED46F4"/>
    <w:rsid w:val="00ED46F5"/>
    <w:rsid w:val="00ED470A"/>
    <w:rsid w:val="00ED4726"/>
    <w:rsid w:val="00ED47F5"/>
    <w:rsid w:val="00ED489F"/>
    <w:rsid w:val="00ED490B"/>
    <w:rsid w:val="00ED4B0C"/>
    <w:rsid w:val="00ED4E33"/>
    <w:rsid w:val="00ED4E45"/>
    <w:rsid w:val="00ED4EEF"/>
    <w:rsid w:val="00ED4EF5"/>
    <w:rsid w:val="00ED500D"/>
    <w:rsid w:val="00ED5064"/>
    <w:rsid w:val="00ED5084"/>
    <w:rsid w:val="00ED50EB"/>
    <w:rsid w:val="00ED53A6"/>
    <w:rsid w:val="00ED55F0"/>
    <w:rsid w:val="00ED5664"/>
    <w:rsid w:val="00ED567F"/>
    <w:rsid w:val="00ED5684"/>
    <w:rsid w:val="00ED584E"/>
    <w:rsid w:val="00ED5A57"/>
    <w:rsid w:val="00ED5B0A"/>
    <w:rsid w:val="00ED5BAB"/>
    <w:rsid w:val="00ED5DC1"/>
    <w:rsid w:val="00ED5F8C"/>
    <w:rsid w:val="00ED6110"/>
    <w:rsid w:val="00ED6418"/>
    <w:rsid w:val="00ED64C4"/>
    <w:rsid w:val="00ED64C7"/>
    <w:rsid w:val="00ED6641"/>
    <w:rsid w:val="00ED6656"/>
    <w:rsid w:val="00ED6712"/>
    <w:rsid w:val="00ED6850"/>
    <w:rsid w:val="00ED6906"/>
    <w:rsid w:val="00ED69E4"/>
    <w:rsid w:val="00ED6A10"/>
    <w:rsid w:val="00ED6A32"/>
    <w:rsid w:val="00ED6BAC"/>
    <w:rsid w:val="00ED6C5D"/>
    <w:rsid w:val="00ED6CD1"/>
    <w:rsid w:val="00ED6E29"/>
    <w:rsid w:val="00ED6E73"/>
    <w:rsid w:val="00ED7064"/>
    <w:rsid w:val="00ED749A"/>
    <w:rsid w:val="00ED74AF"/>
    <w:rsid w:val="00ED755A"/>
    <w:rsid w:val="00ED7630"/>
    <w:rsid w:val="00ED76C9"/>
    <w:rsid w:val="00ED76CA"/>
    <w:rsid w:val="00ED7796"/>
    <w:rsid w:val="00ED77D6"/>
    <w:rsid w:val="00ED77D8"/>
    <w:rsid w:val="00ED7834"/>
    <w:rsid w:val="00ED788C"/>
    <w:rsid w:val="00ED791B"/>
    <w:rsid w:val="00ED7984"/>
    <w:rsid w:val="00ED7E68"/>
    <w:rsid w:val="00ED7F40"/>
    <w:rsid w:val="00ED7F67"/>
    <w:rsid w:val="00ED7FE0"/>
    <w:rsid w:val="00EE00B3"/>
    <w:rsid w:val="00EE02F9"/>
    <w:rsid w:val="00EE0498"/>
    <w:rsid w:val="00EE0526"/>
    <w:rsid w:val="00EE0646"/>
    <w:rsid w:val="00EE0AB0"/>
    <w:rsid w:val="00EE0B4F"/>
    <w:rsid w:val="00EE0BD7"/>
    <w:rsid w:val="00EE0CC9"/>
    <w:rsid w:val="00EE0CE4"/>
    <w:rsid w:val="00EE0D5E"/>
    <w:rsid w:val="00EE0D75"/>
    <w:rsid w:val="00EE10AB"/>
    <w:rsid w:val="00EE1661"/>
    <w:rsid w:val="00EE18CE"/>
    <w:rsid w:val="00EE1949"/>
    <w:rsid w:val="00EE19AE"/>
    <w:rsid w:val="00EE1B7B"/>
    <w:rsid w:val="00EE1CAD"/>
    <w:rsid w:val="00EE1D63"/>
    <w:rsid w:val="00EE1F52"/>
    <w:rsid w:val="00EE20A0"/>
    <w:rsid w:val="00EE20CD"/>
    <w:rsid w:val="00EE213D"/>
    <w:rsid w:val="00EE2212"/>
    <w:rsid w:val="00EE261D"/>
    <w:rsid w:val="00EE26E8"/>
    <w:rsid w:val="00EE2AF6"/>
    <w:rsid w:val="00EE2CC3"/>
    <w:rsid w:val="00EE2CCD"/>
    <w:rsid w:val="00EE2E43"/>
    <w:rsid w:val="00EE2E6C"/>
    <w:rsid w:val="00EE2EBA"/>
    <w:rsid w:val="00EE2EC1"/>
    <w:rsid w:val="00EE30E2"/>
    <w:rsid w:val="00EE314F"/>
    <w:rsid w:val="00EE33AC"/>
    <w:rsid w:val="00EE3442"/>
    <w:rsid w:val="00EE34B0"/>
    <w:rsid w:val="00EE3730"/>
    <w:rsid w:val="00EE3772"/>
    <w:rsid w:val="00EE384B"/>
    <w:rsid w:val="00EE3852"/>
    <w:rsid w:val="00EE390C"/>
    <w:rsid w:val="00EE3930"/>
    <w:rsid w:val="00EE3960"/>
    <w:rsid w:val="00EE3D11"/>
    <w:rsid w:val="00EE3E82"/>
    <w:rsid w:val="00EE3E99"/>
    <w:rsid w:val="00EE3ECC"/>
    <w:rsid w:val="00EE4243"/>
    <w:rsid w:val="00EE43A7"/>
    <w:rsid w:val="00EE43FB"/>
    <w:rsid w:val="00EE46A4"/>
    <w:rsid w:val="00EE46C3"/>
    <w:rsid w:val="00EE4922"/>
    <w:rsid w:val="00EE4BA0"/>
    <w:rsid w:val="00EE4D8B"/>
    <w:rsid w:val="00EE4E8A"/>
    <w:rsid w:val="00EE4EA0"/>
    <w:rsid w:val="00EE4FF6"/>
    <w:rsid w:val="00EE50B9"/>
    <w:rsid w:val="00EE5138"/>
    <w:rsid w:val="00EE51B6"/>
    <w:rsid w:val="00EE5443"/>
    <w:rsid w:val="00EE545A"/>
    <w:rsid w:val="00EE54C8"/>
    <w:rsid w:val="00EE5673"/>
    <w:rsid w:val="00EE56C1"/>
    <w:rsid w:val="00EE57AC"/>
    <w:rsid w:val="00EE5BB0"/>
    <w:rsid w:val="00EE5DD5"/>
    <w:rsid w:val="00EE5FDE"/>
    <w:rsid w:val="00EE6140"/>
    <w:rsid w:val="00EE6467"/>
    <w:rsid w:val="00EE6827"/>
    <w:rsid w:val="00EE6967"/>
    <w:rsid w:val="00EE69E1"/>
    <w:rsid w:val="00EE69EC"/>
    <w:rsid w:val="00EE6A3E"/>
    <w:rsid w:val="00EE6A57"/>
    <w:rsid w:val="00EE6DA5"/>
    <w:rsid w:val="00EE6E5E"/>
    <w:rsid w:val="00EE7134"/>
    <w:rsid w:val="00EE7221"/>
    <w:rsid w:val="00EE76FC"/>
    <w:rsid w:val="00EE777E"/>
    <w:rsid w:val="00EE7A36"/>
    <w:rsid w:val="00EE7AB9"/>
    <w:rsid w:val="00EE7CEE"/>
    <w:rsid w:val="00EE7D76"/>
    <w:rsid w:val="00EE7DE4"/>
    <w:rsid w:val="00EE7E78"/>
    <w:rsid w:val="00EE7F9D"/>
    <w:rsid w:val="00EE7FDE"/>
    <w:rsid w:val="00EF00DA"/>
    <w:rsid w:val="00EF00EC"/>
    <w:rsid w:val="00EF0115"/>
    <w:rsid w:val="00EF0226"/>
    <w:rsid w:val="00EF0421"/>
    <w:rsid w:val="00EF05BC"/>
    <w:rsid w:val="00EF05F1"/>
    <w:rsid w:val="00EF07CA"/>
    <w:rsid w:val="00EF088E"/>
    <w:rsid w:val="00EF0C86"/>
    <w:rsid w:val="00EF0D12"/>
    <w:rsid w:val="00EF0D95"/>
    <w:rsid w:val="00EF1073"/>
    <w:rsid w:val="00EF1169"/>
    <w:rsid w:val="00EF1193"/>
    <w:rsid w:val="00EF11D2"/>
    <w:rsid w:val="00EF1234"/>
    <w:rsid w:val="00EF1245"/>
    <w:rsid w:val="00EF1254"/>
    <w:rsid w:val="00EF12E1"/>
    <w:rsid w:val="00EF13D4"/>
    <w:rsid w:val="00EF1521"/>
    <w:rsid w:val="00EF1575"/>
    <w:rsid w:val="00EF188D"/>
    <w:rsid w:val="00EF188F"/>
    <w:rsid w:val="00EF1B6A"/>
    <w:rsid w:val="00EF1E84"/>
    <w:rsid w:val="00EF1F3B"/>
    <w:rsid w:val="00EF207D"/>
    <w:rsid w:val="00EF236B"/>
    <w:rsid w:val="00EF2443"/>
    <w:rsid w:val="00EF2694"/>
    <w:rsid w:val="00EF2762"/>
    <w:rsid w:val="00EF27A7"/>
    <w:rsid w:val="00EF27C7"/>
    <w:rsid w:val="00EF2926"/>
    <w:rsid w:val="00EF2A10"/>
    <w:rsid w:val="00EF2B76"/>
    <w:rsid w:val="00EF2DF5"/>
    <w:rsid w:val="00EF2E59"/>
    <w:rsid w:val="00EF2F6F"/>
    <w:rsid w:val="00EF30C1"/>
    <w:rsid w:val="00EF3158"/>
    <w:rsid w:val="00EF3340"/>
    <w:rsid w:val="00EF3379"/>
    <w:rsid w:val="00EF33AB"/>
    <w:rsid w:val="00EF39FA"/>
    <w:rsid w:val="00EF3A31"/>
    <w:rsid w:val="00EF3C04"/>
    <w:rsid w:val="00EF3C22"/>
    <w:rsid w:val="00EF3F17"/>
    <w:rsid w:val="00EF3FA1"/>
    <w:rsid w:val="00EF4360"/>
    <w:rsid w:val="00EF43F9"/>
    <w:rsid w:val="00EF48E4"/>
    <w:rsid w:val="00EF49D3"/>
    <w:rsid w:val="00EF49DE"/>
    <w:rsid w:val="00EF4B2A"/>
    <w:rsid w:val="00EF4B48"/>
    <w:rsid w:val="00EF5028"/>
    <w:rsid w:val="00EF5093"/>
    <w:rsid w:val="00EF51CE"/>
    <w:rsid w:val="00EF523D"/>
    <w:rsid w:val="00EF539C"/>
    <w:rsid w:val="00EF5540"/>
    <w:rsid w:val="00EF571A"/>
    <w:rsid w:val="00EF582A"/>
    <w:rsid w:val="00EF5A30"/>
    <w:rsid w:val="00EF5B58"/>
    <w:rsid w:val="00EF5BBF"/>
    <w:rsid w:val="00EF600B"/>
    <w:rsid w:val="00EF61B0"/>
    <w:rsid w:val="00EF6451"/>
    <w:rsid w:val="00EF649B"/>
    <w:rsid w:val="00EF6516"/>
    <w:rsid w:val="00EF6766"/>
    <w:rsid w:val="00EF680C"/>
    <w:rsid w:val="00EF6922"/>
    <w:rsid w:val="00EF6952"/>
    <w:rsid w:val="00EF69BB"/>
    <w:rsid w:val="00EF6B6D"/>
    <w:rsid w:val="00EF6C23"/>
    <w:rsid w:val="00EF6CA2"/>
    <w:rsid w:val="00EF6D20"/>
    <w:rsid w:val="00EF6E64"/>
    <w:rsid w:val="00EF7165"/>
    <w:rsid w:val="00EF7314"/>
    <w:rsid w:val="00EF7386"/>
    <w:rsid w:val="00EF76A2"/>
    <w:rsid w:val="00EF790E"/>
    <w:rsid w:val="00EF796F"/>
    <w:rsid w:val="00EF7AB3"/>
    <w:rsid w:val="00EF7C12"/>
    <w:rsid w:val="00EF7FF2"/>
    <w:rsid w:val="00F0022E"/>
    <w:rsid w:val="00F0032E"/>
    <w:rsid w:val="00F00632"/>
    <w:rsid w:val="00F0064A"/>
    <w:rsid w:val="00F0064E"/>
    <w:rsid w:val="00F0066C"/>
    <w:rsid w:val="00F006DD"/>
    <w:rsid w:val="00F00926"/>
    <w:rsid w:val="00F00B41"/>
    <w:rsid w:val="00F00BBD"/>
    <w:rsid w:val="00F00BDE"/>
    <w:rsid w:val="00F00CEC"/>
    <w:rsid w:val="00F00E36"/>
    <w:rsid w:val="00F00EFC"/>
    <w:rsid w:val="00F01120"/>
    <w:rsid w:val="00F01505"/>
    <w:rsid w:val="00F0167A"/>
    <w:rsid w:val="00F016AD"/>
    <w:rsid w:val="00F0178B"/>
    <w:rsid w:val="00F019C2"/>
    <w:rsid w:val="00F01B19"/>
    <w:rsid w:val="00F01C5C"/>
    <w:rsid w:val="00F01F51"/>
    <w:rsid w:val="00F022AC"/>
    <w:rsid w:val="00F0247F"/>
    <w:rsid w:val="00F024A7"/>
    <w:rsid w:val="00F02562"/>
    <w:rsid w:val="00F025A0"/>
    <w:rsid w:val="00F025EE"/>
    <w:rsid w:val="00F02A7E"/>
    <w:rsid w:val="00F02CD8"/>
    <w:rsid w:val="00F02E59"/>
    <w:rsid w:val="00F02F7E"/>
    <w:rsid w:val="00F02FF7"/>
    <w:rsid w:val="00F0312C"/>
    <w:rsid w:val="00F0383A"/>
    <w:rsid w:val="00F038F2"/>
    <w:rsid w:val="00F03F79"/>
    <w:rsid w:val="00F040AB"/>
    <w:rsid w:val="00F0421E"/>
    <w:rsid w:val="00F044AE"/>
    <w:rsid w:val="00F045C9"/>
    <w:rsid w:val="00F045E7"/>
    <w:rsid w:val="00F046A6"/>
    <w:rsid w:val="00F048A8"/>
    <w:rsid w:val="00F0492D"/>
    <w:rsid w:val="00F04957"/>
    <w:rsid w:val="00F04A2F"/>
    <w:rsid w:val="00F04BE8"/>
    <w:rsid w:val="00F04C3A"/>
    <w:rsid w:val="00F04CA0"/>
    <w:rsid w:val="00F04CE5"/>
    <w:rsid w:val="00F04D20"/>
    <w:rsid w:val="00F04E66"/>
    <w:rsid w:val="00F04E7A"/>
    <w:rsid w:val="00F051B5"/>
    <w:rsid w:val="00F05353"/>
    <w:rsid w:val="00F05838"/>
    <w:rsid w:val="00F05A3A"/>
    <w:rsid w:val="00F05D8B"/>
    <w:rsid w:val="00F05DA3"/>
    <w:rsid w:val="00F05EFD"/>
    <w:rsid w:val="00F06026"/>
    <w:rsid w:val="00F060B6"/>
    <w:rsid w:val="00F06151"/>
    <w:rsid w:val="00F062E5"/>
    <w:rsid w:val="00F063A3"/>
    <w:rsid w:val="00F064EA"/>
    <w:rsid w:val="00F064EC"/>
    <w:rsid w:val="00F0685D"/>
    <w:rsid w:val="00F068A1"/>
    <w:rsid w:val="00F068EE"/>
    <w:rsid w:val="00F06A43"/>
    <w:rsid w:val="00F06AE4"/>
    <w:rsid w:val="00F06E1A"/>
    <w:rsid w:val="00F072B7"/>
    <w:rsid w:val="00F07365"/>
    <w:rsid w:val="00F07531"/>
    <w:rsid w:val="00F07612"/>
    <w:rsid w:val="00F07641"/>
    <w:rsid w:val="00F0775B"/>
    <w:rsid w:val="00F077BA"/>
    <w:rsid w:val="00F07814"/>
    <w:rsid w:val="00F07820"/>
    <w:rsid w:val="00F0784A"/>
    <w:rsid w:val="00F079AD"/>
    <w:rsid w:val="00F07B3D"/>
    <w:rsid w:val="00F07B4D"/>
    <w:rsid w:val="00F07BA9"/>
    <w:rsid w:val="00F07C51"/>
    <w:rsid w:val="00F07D6B"/>
    <w:rsid w:val="00F07DB8"/>
    <w:rsid w:val="00F07F19"/>
    <w:rsid w:val="00F100B9"/>
    <w:rsid w:val="00F100C1"/>
    <w:rsid w:val="00F1015C"/>
    <w:rsid w:val="00F101EB"/>
    <w:rsid w:val="00F105AC"/>
    <w:rsid w:val="00F10918"/>
    <w:rsid w:val="00F10923"/>
    <w:rsid w:val="00F10F26"/>
    <w:rsid w:val="00F10FA6"/>
    <w:rsid w:val="00F1109A"/>
    <w:rsid w:val="00F1109D"/>
    <w:rsid w:val="00F110EF"/>
    <w:rsid w:val="00F11651"/>
    <w:rsid w:val="00F116BD"/>
    <w:rsid w:val="00F1172A"/>
    <w:rsid w:val="00F11805"/>
    <w:rsid w:val="00F11979"/>
    <w:rsid w:val="00F11A0A"/>
    <w:rsid w:val="00F11BA1"/>
    <w:rsid w:val="00F11BDA"/>
    <w:rsid w:val="00F11F23"/>
    <w:rsid w:val="00F11F25"/>
    <w:rsid w:val="00F11FE8"/>
    <w:rsid w:val="00F1212C"/>
    <w:rsid w:val="00F1216B"/>
    <w:rsid w:val="00F121DE"/>
    <w:rsid w:val="00F12315"/>
    <w:rsid w:val="00F12583"/>
    <w:rsid w:val="00F125B3"/>
    <w:rsid w:val="00F125E4"/>
    <w:rsid w:val="00F1269C"/>
    <w:rsid w:val="00F12702"/>
    <w:rsid w:val="00F1273C"/>
    <w:rsid w:val="00F12876"/>
    <w:rsid w:val="00F12CF0"/>
    <w:rsid w:val="00F130E7"/>
    <w:rsid w:val="00F13190"/>
    <w:rsid w:val="00F13430"/>
    <w:rsid w:val="00F1346A"/>
    <w:rsid w:val="00F13609"/>
    <w:rsid w:val="00F13624"/>
    <w:rsid w:val="00F1363A"/>
    <w:rsid w:val="00F1376B"/>
    <w:rsid w:val="00F13837"/>
    <w:rsid w:val="00F1387B"/>
    <w:rsid w:val="00F13975"/>
    <w:rsid w:val="00F13A1F"/>
    <w:rsid w:val="00F13A95"/>
    <w:rsid w:val="00F13BF9"/>
    <w:rsid w:val="00F13C90"/>
    <w:rsid w:val="00F13D6B"/>
    <w:rsid w:val="00F13E99"/>
    <w:rsid w:val="00F1404C"/>
    <w:rsid w:val="00F14167"/>
    <w:rsid w:val="00F1441E"/>
    <w:rsid w:val="00F144B1"/>
    <w:rsid w:val="00F144EB"/>
    <w:rsid w:val="00F146F2"/>
    <w:rsid w:val="00F147B7"/>
    <w:rsid w:val="00F14851"/>
    <w:rsid w:val="00F1485A"/>
    <w:rsid w:val="00F148F6"/>
    <w:rsid w:val="00F14A57"/>
    <w:rsid w:val="00F14D34"/>
    <w:rsid w:val="00F14F42"/>
    <w:rsid w:val="00F14FF7"/>
    <w:rsid w:val="00F1536E"/>
    <w:rsid w:val="00F15445"/>
    <w:rsid w:val="00F15478"/>
    <w:rsid w:val="00F15517"/>
    <w:rsid w:val="00F155DE"/>
    <w:rsid w:val="00F15663"/>
    <w:rsid w:val="00F157B0"/>
    <w:rsid w:val="00F15AAF"/>
    <w:rsid w:val="00F15E41"/>
    <w:rsid w:val="00F160DB"/>
    <w:rsid w:val="00F160F8"/>
    <w:rsid w:val="00F1613F"/>
    <w:rsid w:val="00F1618E"/>
    <w:rsid w:val="00F16203"/>
    <w:rsid w:val="00F1622D"/>
    <w:rsid w:val="00F1681D"/>
    <w:rsid w:val="00F16B17"/>
    <w:rsid w:val="00F16B21"/>
    <w:rsid w:val="00F16C01"/>
    <w:rsid w:val="00F16C5C"/>
    <w:rsid w:val="00F16C72"/>
    <w:rsid w:val="00F16D64"/>
    <w:rsid w:val="00F16E48"/>
    <w:rsid w:val="00F16E98"/>
    <w:rsid w:val="00F16F96"/>
    <w:rsid w:val="00F17023"/>
    <w:rsid w:val="00F17147"/>
    <w:rsid w:val="00F17149"/>
    <w:rsid w:val="00F1729D"/>
    <w:rsid w:val="00F1743A"/>
    <w:rsid w:val="00F17451"/>
    <w:rsid w:val="00F174F1"/>
    <w:rsid w:val="00F178A9"/>
    <w:rsid w:val="00F178EA"/>
    <w:rsid w:val="00F179A9"/>
    <w:rsid w:val="00F17C4D"/>
    <w:rsid w:val="00F17D64"/>
    <w:rsid w:val="00F17DDF"/>
    <w:rsid w:val="00F17E59"/>
    <w:rsid w:val="00F17F4A"/>
    <w:rsid w:val="00F2003E"/>
    <w:rsid w:val="00F20256"/>
    <w:rsid w:val="00F202E0"/>
    <w:rsid w:val="00F2036E"/>
    <w:rsid w:val="00F205B6"/>
    <w:rsid w:val="00F206D8"/>
    <w:rsid w:val="00F20778"/>
    <w:rsid w:val="00F20A91"/>
    <w:rsid w:val="00F20BE0"/>
    <w:rsid w:val="00F20EFC"/>
    <w:rsid w:val="00F20FAC"/>
    <w:rsid w:val="00F21000"/>
    <w:rsid w:val="00F212A6"/>
    <w:rsid w:val="00F212BE"/>
    <w:rsid w:val="00F217F2"/>
    <w:rsid w:val="00F2184D"/>
    <w:rsid w:val="00F21853"/>
    <w:rsid w:val="00F21A80"/>
    <w:rsid w:val="00F21B23"/>
    <w:rsid w:val="00F21B3F"/>
    <w:rsid w:val="00F21BDC"/>
    <w:rsid w:val="00F21C3C"/>
    <w:rsid w:val="00F21DDF"/>
    <w:rsid w:val="00F21E50"/>
    <w:rsid w:val="00F21FF0"/>
    <w:rsid w:val="00F220AC"/>
    <w:rsid w:val="00F220CE"/>
    <w:rsid w:val="00F2213D"/>
    <w:rsid w:val="00F2215E"/>
    <w:rsid w:val="00F222B6"/>
    <w:rsid w:val="00F222D2"/>
    <w:rsid w:val="00F22625"/>
    <w:rsid w:val="00F22634"/>
    <w:rsid w:val="00F22665"/>
    <w:rsid w:val="00F2269B"/>
    <w:rsid w:val="00F22907"/>
    <w:rsid w:val="00F229BD"/>
    <w:rsid w:val="00F22BE8"/>
    <w:rsid w:val="00F22D61"/>
    <w:rsid w:val="00F22E9A"/>
    <w:rsid w:val="00F23176"/>
    <w:rsid w:val="00F23227"/>
    <w:rsid w:val="00F2346A"/>
    <w:rsid w:val="00F234CB"/>
    <w:rsid w:val="00F2356C"/>
    <w:rsid w:val="00F23716"/>
    <w:rsid w:val="00F23E52"/>
    <w:rsid w:val="00F240F6"/>
    <w:rsid w:val="00F24106"/>
    <w:rsid w:val="00F241C8"/>
    <w:rsid w:val="00F243A9"/>
    <w:rsid w:val="00F244FB"/>
    <w:rsid w:val="00F2480B"/>
    <w:rsid w:val="00F24841"/>
    <w:rsid w:val="00F2486A"/>
    <w:rsid w:val="00F248E5"/>
    <w:rsid w:val="00F24A3A"/>
    <w:rsid w:val="00F24B3D"/>
    <w:rsid w:val="00F24BD6"/>
    <w:rsid w:val="00F24DBF"/>
    <w:rsid w:val="00F24EC1"/>
    <w:rsid w:val="00F24F64"/>
    <w:rsid w:val="00F24FDA"/>
    <w:rsid w:val="00F250B5"/>
    <w:rsid w:val="00F25182"/>
    <w:rsid w:val="00F25246"/>
    <w:rsid w:val="00F2529C"/>
    <w:rsid w:val="00F2598E"/>
    <w:rsid w:val="00F259B5"/>
    <w:rsid w:val="00F25C1A"/>
    <w:rsid w:val="00F25CF5"/>
    <w:rsid w:val="00F25E7F"/>
    <w:rsid w:val="00F26179"/>
    <w:rsid w:val="00F26380"/>
    <w:rsid w:val="00F26653"/>
    <w:rsid w:val="00F26733"/>
    <w:rsid w:val="00F267F5"/>
    <w:rsid w:val="00F26852"/>
    <w:rsid w:val="00F268A8"/>
    <w:rsid w:val="00F26957"/>
    <w:rsid w:val="00F26985"/>
    <w:rsid w:val="00F269AB"/>
    <w:rsid w:val="00F269CE"/>
    <w:rsid w:val="00F26BC8"/>
    <w:rsid w:val="00F26CA8"/>
    <w:rsid w:val="00F26EFA"/>
    <w:rsid w:val="00F26FD2"/>
    <w:rsid w:val="00F26FE2"/>
    <w:rsid w:val="00F271BF"/>
    <w:rsid w:val="00F27218"/>
    <w:rsid w:val="00F272B5"/>
    <w:rsid w:val="00F272F0"/>
    <w:rsid w:val="00F275E9"/>
    <w:rsid w:val="00F27779"/>
    <w:rsid w:val="00F277B2"/>
    <w:rsid w:val="00F277CC"/>
    <w:rsid w:val="00F279EF"/>
    <w:rsid w:val="00F27A48"/>
    <w:rsid w:val="00F27AD7"/>
    <w:rsid w:val="00F27CD3"/>
    <w:rsid w:val="00F27D25"/>
    <w:rsid w:val="00F27E66"/>
    <w:rsid w:val="00F27E6F"/>
    <w:rsid w:val="00F27EA6"/>
    <w:rsid w:val="00F27F78"/>
    <w:rsid w:val="00F3005E"/>
    <w:rsid w:val="00F3018F"/>
    <w:rsid w:val="00F3057C"/>
    <w:rsid w:val="00F30999"/>
    <w:rsid w:val="00F30AAF"/>
    <w:rsid w:val="00F30B29"/>
    <w:rsid w:val="00F30C05"/>
    <w:rsid w:val="00F3126A"/>
    <w:rsid w:val="00F3136F"/>
    <w:rsid w:val="00F314E1"/>
    <w:rsid w:val="00F314F4"/>
    <w:rsid w:val="00F315B7"/>
    <w:rsid w:val="00F31667"/>
    <w:rsid w:val="00F31676"/>
    <w:rsid w:val="00F316C6"/>
    <w:rsid w:val="00F31936"/>
    <w:rsid w:val="00F319C6"/>
    <w:rsid w:val="00F32070"/>
    <w:rsid w:val="00F322BB"/>
    <w:rsid w:val="00F32387"/>
    <w:rsid w:val="00F323DF"/>
    <w:rsid w:val="00F324A7"/>
    <w:rsid w:val="00F3272F"/>
    <w:rsid w:val="00F3274D"/>
    <w:rsid w:val="00F32760"/>
    <w:rsid w:val="00F328B4"/>
    <w:rsid w:val="00F328BC"/>
    <w:rsid w:val="00F32B82"/>
    <w:rsid w:val="00F32BB1"/>
    <w:rsid w:val="00F32F8E"/>
    <w:rsid w:val="00F33039"/>
    <w:rsid w:val="00F330CA"/>
    <w:rsid w:val="00F33254"/>
    <w:rsid w:val="00F332CD"/>
    <w:rsid w:val="00F33314"/>
    <w:rsid w:val="00F3343B"/>
    <w:rsid w:val="00F3343F"/>
    <w:rsid w:val="00F33479"/>
    <w:rsid w:val="00F3354C"/>
    <w:rsid w:val="00F335C9"/>
    <w:rsid w:val="00F335E5"/>
    <w:rsid w:val="00F3393C"/>
    <w:rsid w:val="00F339BB"/>
    <w:rsid w:val="00F33BBB"/>
    <w:rsid w:val="00F33C1C"/>
    <w:rsid w:val="00F33DCD"/>
    <w:rsid w:val="00F33DDB"/>
    <w:rsid w:val="00F34004"/>
    <w:rsid w:val="00F34030"/>
    <w:rsid w:val="00F340B5"/>
    <w:rsid w:val="00F340C0"/>
    <w:rsid w:val="00F341D4"/>
    <w:rsid w:val="00F3453E"/>
    <w:rsid w:val="00F3458D"/>
    <w:rsid w:val="00F34862"/>
    <w:rsid w:val="00F34897"/>
    <w:rsid w:val="00F3499B"/>
    <w:rsid w:val="00F34BB9"/>
    <w:rsid w:val="00F34C05"/>
    <w:rsid w:val="00F34CA5"/>
    <w:rsid w:val="00F34E7A"/>
    <w:rsid w:val="00F354B2"/>
    <w:rsid w:val="00F35515"/>
    <w:rsid w:val="00F35794"/>
    <w:rsid w:val="00F35CA3"/>
    <w:rsid w:val="00F35D44"/>
    <w:rsid w:val="00F35E9F"/>
    <w:rsid w:val="00F35FE5"/>
    <w:rsid w:val="00F3613E"/>
    <w:rsid w:val="00F3618C"/>
    <w:rsid w:val="00F362A8"/>
    <w:rsid w:val="00F36309"/>
    <w:rsid w:val="00F36405"/>
    <w:rsid w:val="00F36451"/>
    <w:rsid w:val="00F36497"/>
    <w:rsid w:val="00F3656A"/>
    <w:rsid w:val="00F36588"/>
    <w:rsid w:val="00F367C6"/>
    <w:rsid w:val="00F36AA3"/>
    <w:rsid w:val="00F36D7C"/>
    <w:rsid w:val="00F370BA"/>
    <w:rsid w:val="00F37126"/>
    <w:rsid w:val="00F37555"/>
    <w:rsid w:val="00F37635"/>
    <w:rsid w:val="00F377B5"/>
    <w:rsid w:val="00F37A7D"/>
    <w:rsid w:val="00F37AB2"/>
    <w:rsid w:val="00F37C4F"/>
    <w:rsid w:val="00F37EDF"/>
    <w:rsid w:val="00F37FAE"/>
    <w:rsid w:val="00F40123"/>
    <w:rsid w:val="00F401C8"/>
    <w:rsid w:val="00F402E1"/>
    <w:rsid w:val="00F40321"/>
    <w:rsid w:val="00F40387"/>
    <w:rsid w:val="00F40662"/>
    <w:rsid w:val="00F40751"/>
    <w:rsid w:val="00F40934"/>
    <w:rsid w:val="00F40A52"/>
    <w:rsid w:val="00F40DCA"/>
    <w:rsid w:val="00F40E12"/>
    <w:rsid w:val="00F40F1D"/>
    <w:rsid w:val="00F40FF9"/>
    <w:rsid w:val="00F4129C"/>
    <w:rsid w:val="00F4140A"/>
    <w:rsid w:val="00F41412"/>
    <w:rsid w:val="00F41499"/>
    <w:rsid w:val="00F414CF"/>
    <w:rsid w:val="00F41BB0"/>
    <w:rsid w:val="00F41D61"/>
    <w:rsid w:val="00F41E2A"/>
    <w:rsid w:val="00F41ECC"/>
    <w:rsid w:val="00F42096"/>
    <w:rsid w:val="00F420EC"/>
    <w:rsid w:val="00F420F3"/>
    <w:rsid w:val="00F421C3"/>
    <w:rsid w:val="00F42204"/>
    <w:rsid w:val="00F4226E"/>
    <w:rsid w:val="00F42289"/>
    <w:rsid w:val="00F4236E"/>
    <w:rsid w:val="00F42371"/>
    <w:rsid w:val="00F4263D"/>
    <w:rsid w:val="00F427EF"/>
    <w:rsid w:val="00F42999"/>
    <w:rsid w:val="00F42A0B"/>
    <w:rsid w:val="00F42C2A"/>
    <w:rsid w:val="00F42C71"/>
    <w:rsid w:val="00F42EB1"/>
    <w:rsid w:val="00F42F59"/>
    <w:rsid w:val="00F43146"/>
    <w:rsid w:val="00F432A5"/>
    <w:rsid w:val="00F4343B"/>
    <w:rsid w:val="00F4352C"/>
    <w:rsid w:val="00F43549"/>
    <w:rsid w:val="00F436D2"/>
    <w:rsid w:val="00F43992"/>
    <w:rsid w:val="00F43AC3"/>
    <w:rsid w:val="00F43AC7"/>
    <w:rsid w:val="00F43ACF"/>
    <w:rsid w:val="00F43BF9"/>
    <w:rsid w:val="00F43C8B"/>
    <w:rsid w:val="00F43EB2"/>
    <w:rsid w:val="00F43F94"/>
    <w:rsid w:val="00F43FB2"/>
    <w:rsid w:val="00F43FDD"/>
    <w:rsid w:val="00F4446A"/>
    <w:rsid w:val="00F4450C"/>
    <w:rsid w:val="00F4462D"/>
    <w:rsid w:val="00F44874"/>
    <w:rsid w:val="00F44A1E"/>
    <w:rsid w:val="00F44A22"/>
    <w:rsid w:val="00F44C4F"/>
    <w:rsid w:val="00F44E9D"/>
    <w:rsid w:val="00F44EA1"/>
    <w:rsid w:val="00F44EDA"/>
    <w:rsid w:val="00F44F49"/>
    <w:rsid w:val="00F4507C"/>
    <w:rsid w:val="00F450BF"/>
    <w:rsid w:val="00F4523F"/>
    <w:rsid w:val="00F452B1"/>
    <w:rsid w:val="00F4562B"/>
    <w:rsid w:val="00F4574D"/>
    <w:rsid w:val="00F45773"/>
    <w:rsid w:val="00F45A3C"/>
    <w:rsid w:val="00F45BC3"/>
    <w:rsid w:val="00F45C5E"/>
    <w:rsid w:val="00F45CE8"/>
    <w:rsid w:val="00F45D19"/>
    <w:rsid w:val="00F45DA8"/>
    <w:rsid w:val="00F45F56"/>
    <w:rsid w:val="00F45FE4"/>
    <w:rsid w:val="00F463BC"/>
    <w:rsid w:val="00F4640B"/>
    <w:rsid w:val="00F464E4"/>
    <w:rsid w:val="00F46703"/>
    <w:rsid w:val="00F4690A"/>
    <w:rsid w:val="00F46E07"/>
    <w:rsid w:val="00F47036"/>
    <w:rsid w:val="00F4770F"/>
    <w:rsid w:val="00F47B1A"/>
    <w:rsid w:val="00F47B58"/>
    <w:rsid w:val="00F47CA1"/>
    <w:rsid w:val="00F47D1F"/>
    <w:rsid w:val="00F47E0E"/>
    <w:rsid w:val="00F47FA8"/>
    <w:rsid w:val="00F50547"/>
    <w:rsid w:val="00F5064E"/>
    <w:rsid w:val="00F5065B"/>
    <w:rsid w:val="00F5073F"/>
    <w:rsid w:val="00F507FB"/>
    <w:rsid w:val="00F50A71"/>
    <w:rsid w:val="00F50B79"/>
    <w:rsid w:val="00F50BED"/>
    <w:rsid w:val="00F50C34"/>
    <w:rsid w:val="00F50D79"/>
    <w:rsid w:val="00F5106D"/>
    <w:rsid w:val="00F512C9"/>
    <w:rsid w:val="00F513C2"/>
    <w:rsid w:val="00F515C0"/>
    <w:rsid w:val="00F51647"/>
    <w:rsid w:val="00F516B6"/>
    <w:rsid w:val="00F516C5"/>
    <w:rsid w:val="00F516DA"/>
    <w:rsid w:val="00F517C1"/>
    <w:rsid w:val="00F518F6"/>
    <w:rsid w:val="00F51A1C"/>
    <w:rsid w:val="00F51A38"/>
    <w:rsid w:val="00F51B35"/>
    <w:rsid w:val="00F51BFD"/>
    <w:rsid w:val="00F51D21"/>
    <w:rsid w:val="00F51ED5"/>
    <w:rsid w:val="00F51FFD"/>
    <w:rsid w:val="00F52030"/>
    <w:rsid w:val="00F522AA"/>
    <w:rsid w:val="00F523E3"/>
    <w:rsid w:val="00F527C9"/>
    <w:rsid w:val="00F5290C"/>
    <w:rsid w:val="00F52974"/>
    <w:rsid w:val="00F529B3"/>
    <w:rsid w:val="00F52D58"/>
    <w:rsid w:val="00F52E66"/>
    <w:rsid w:val="00F52FF0"/>
    <w:rsid w:val="00F53107"/>
    <w:rsid w:val="00F5313D"/>
    <w:rsid w:val="00F53512"/>
    <w:rsid w:val="00F53C77"/>
    <w:rsid w:val="00F53DD5"/>
    <w:rsid w:val="00F53F16"/>
    <w:rsid w:val="00F541E4"/>
    <w:rsid w:val="00F54223"/>
    <w:rsid w:val="00F5422E"/>
    <w:rsid w:val="00F5437F"/>
    <w:rsid w:val="00F543B2"/>
    <w:rsid w:val="00F54446"/>
    <w:rsid w:val="00F544A7"/>
    <w:rsid w:val="00F54519"/>
    <w:rsid w:val="00F54539"/>
    <w:rsid w:val="00F54799"/>
    <w:rsid w:val="00F5485A"/>
    <w:rsid w:val="00F548A5"/>
    <w:rsid w:val="00F54A60"/>
    <w:rsid w:val="00F54D97"/>
    <w:rsid w:val="00F54F36"/>
    <w:rsid w:val="00F54F70"/>
    <w:rsid w:val="00F55148"/>
    <w:rsid w:val="00F55225"/>
    <w:rsid w:val="00F55250"/>
    <w:rsid w:val="00F5528B"/>
    <w:rsid w:val="00F55475"/>
    <w:rsid w:val="00F55491"/>
    <w:rsid w:val="00F554D7"/>
    <w:rsid w:val="00F5582C"/>
    <w:rsid w:val="00F55A99"/>
    <w:rsid w:val="00F55CA2"/>
    <w:rsid w:val="00F55EAC"/>
    <w:rsid w:val="00F55F23"/>
    <w:rsid w:val="00F55FAB"/>
    <w:rsid w:val="00F55FC1"/>
    <w:rsid w:val="00F5605F"/>
    <w:rsid w:val="00F56173"/>
    <w:rsid w:val="00F566B0"/>
    <w:rsid w:val="00F56A6C"/>
    <w:rsid w:val="00F56AF5"/>
    <w:rsid w:val="00F56B04"/>
    <w:rsid w:val="00F56F12"/>
    <w:rsid w:val="00F56F50"/>
    <w:rsid w:val="00F57371"/>
    <w:rsid w:val="00F57672"/>
    <w:rsid w:val="00F576C6"/>
    <w:rsid w:val="00F57719"/>
    <w:rsid w:val="00F577E5"/>
    <w:rsid w:val="00F57814"/>
    <w:rsid w:val="00F578F6"/>
    <w:rsid w:val="00F579A3"/>
    <w:rsid w:val="00F57D2E"/>
    <w:rsid w:val="00F57E77"/>
    <w:rsid w:val="00F6033E"/>
    <w:rsid w:val="00F60392"/>
    <w:rsid w:val="00F60454"/>
    <w:rsid w:val="00F60465"/>
    <w:rsid w:val="00F60650"/>
    <w:rsid w:val="00F606D9"/>
    <w:rsid w:val="00F606EE"/>
    <w:rsid w:val="00F60724"/>
    <w:rsid w:val="00F60852"/>
    <w:rsid w:val="00F60AE4"/>
    <w:rsid w:val="00F60B1D"/>
    <w:rsid w:val="00F60B48"/>
    <w:rsid w:val="00F60B52"/>
    <w:rsid w:val="00F60BEB"/>
    <w:rsid w:val="00F60EAB"/>
    <w:rsid w:val="00F610BC"/>
    <w:rsid w:val="00F612B3"/>
    <w:rsid w:val="00F61442"/>
    <w:rsid w:val="00F6176B"/>
    <w:rsid w:val="00F6181D"/>
    <w:rsid w:val="00F6184E"/>
    <w:rsid w:val="00F61BC3"/>
    <w:rsid w:val="00F61BEB"/>
    <w:rsid w:val="00F61C91"/>
    <w:rsid w:val="00F61F71"/>
    <w:rsid w:val="00F61FBB"/>
    <w:rsid w:val="00F62187"/>
    <w:rsid w:val="00F621C5"/>
    <w:rsid w:val="00F6222E"/>
    <w:rsid w:val="00F6236E"/>
    <w:rsid w:val="00F62AA2"/>
    <w:rsid w:val="00F62B1B"/>
    <w:rsid w:val="00F62B42"/>
    <w:rsid w:val="00F62B57"/>
    <w:rsid w:val="00F62CDC"/>
    <w:rsid w:val="00F62D5B"/>
    <w:rsid w:val="00F62DF6"/>
    <w:rsid w:val="00F62E58"/>
    <w:rsid w:val="00F62EAE"/>
    <w:rsid w:val="00F62F4A"/>
    <w:rsid w:val="00F630BB"/>
    <w:rsid w:val="00F633FD"/>
    <w:rsid w:val="00F63477"/>
    <w:rsid w:val="00F635A4"/>
    <w:rsid w:val="00F6369B"/>
    <w:rsid w:val="00F63854"/>
    <w:rsid w:val="00F6399B"/>
    <w:rsid w:val="00F63AA4"/>
    <w:rsid w:val="00F63AB5"/>
    <w:rsid w:val="00F63D81"/>
    <w:rsid w:val="00F63DD8"/>
    <w:rsid w:val="00F640C7"/>
    <w:rsid w:val="00F642F0"/>
    <w:rsid w:val="00F64439"/>
    <w:rsid w:val="00F645D2"/>
    <w:rsid w:val="00F645EE"/>
    <w:rsid w:val="00F64645"/>
    <w:rsid w:val="00F646FB"/>
    <w:rsid w:val="00F649BA"/>
    <w:rsid w:val="00F64A88"/>
    <w:rsid w:val="00F64AFD"/>
    <w:rsid w:val="00F64BE6"/>
    <w:rsid w:val="00F64CED"/>
    <w:rsid w:val="00F64D75"/>
    <w:rsid w:val="00F64E49"/>
    <w:rsid w:val="00F64FD9"/>
    <w:rsid w:val="00F6509B"/>
    <w:rsid w:val="00F651DB"/>
    <w:rsid w:val="00F652C2"/>
    <w:rsid w:val="00F652EA"/>
    <w:rsid w:val="00F65401"/>
    <w:rsid w:val="00F65404"/>
    <w:rsid w:val="00F65562"/>
    <w:rsid w:val="00F655E0"/>
    <w:rsid w:val="00F65654"/>
    <w:rsid w:val="00F656F4"/>
    <w:rsid w:val="00F65CC6"/>
    <w:rsid w:val="00F65DB7"/>
    <w:rsid w:val="00F65E60"/>
    <w:rsid w:val="00F65EF9"/>
    <w:rsid w:val="00F65F06"/>
    <w:rsid w:val="00F65FF1"/>
    <w:rsid w:val="00F660BF"/>
    <w:rsid w:val="00F66178"/>
    <w:rsid w:val="00F6640F"/>
    <w:rsid w:val="00F66518"/>
    <w:rsid w:val="00F66595"/>
    <w:rsid w:val="00F666BD"/>
    <w:rsid w:val="00F666DD"/>
    <w:rsid w:val="00F66829"/>
    <w:rsid w:val="00F66839"/>
    <w:rsid w:val="00F669E5"/>
    <w:rsid w:val="00F66B67"/>
    <w:rsid w:val="00F66EAF"/>
    <w:rsid w:val="00F67031"/>
    <w:rsid w:val="00F67144"/>
    <w:rsid w:val="00F67361"/>
    <w:rsid w:val="00F67399"/>
    <w:rsid w:val="00F6750B"/>
    <w:rsid w:val="00F6754A"/>
    <w:rsid w:val="00F67776"/>
    <w:rsid w:val="00F677B5"/>
    <w:rsid w:val="00F67AA1"/>
    <w:rsid w:val="00F67CBD"/>
    <w:rsid w:val="00F67ECB"/>
    <w:rsid w:val="00F700E1"/>
    <w:rsid w:val="00F7012D"/>
    <w:rsid w:val="00F702A3"/>
    <w:rsid w:val="00F703C9"/>
    <w:rsid w:val="00F707A1"/>
    <w:rsid w:val="00F70B24"/>
    <w:rsid w:val="00F70B3C"/>
    <w:rsid w:val="00F70CF1"/>
    <w:rsid w:val="00F70EBC"/>
    <w:rsid w:val="00F71115"/>
    <w:rsid w:val="00F71221"/>
    <w:rsid w:val="00F71259"/>
    <w:rsid w:val="00F715A2"/>
    <w:rsid w:val="00F71C19"/>
    <w:rsid w:val="00F71E4E"/>
    <w:rsid w:val="00F72053"/>
    <w:rsid w:val="00F720B5"/>
    <w:rsid w:val="00F720DD"/>
    <w:rsid w:val="00F7210D"/>
    <w:rsid w:val="00F72142"/>
    <w:rsid w:val="00F722C3"/>
    <w:rsid w:val="00F722E7"/>
    <w:rsid w:val="00F723BB"/>
    <w:rsid w:val="00F724FA"/>
    <w:rsid w:val="00F72AAA"/>
    <w:rsid w:val="00F72C42"/>
    <w:rsid w:val="00F7303C"/>
    <w:rsid w:val="00F733CB"/>
    <w:rsid w:val="00F7344B"/>
    <w:rsid w:val="00F73653"/>
    <w:rsid w:val="00F73777"/>
    <w:rsid w:val="00F738D1"/>
    <w:rsid w:val="00F73926"/>
    <w:rsid w:val="00F73A2B"/>
    <w:rsid w:val="00F73AD0"/>
    <w:rsid w:val="00F73EF3"/>
    <w:rsid w:val="00F73F46"/>
    <w:rsid w:val="00F73F53"/>
    <w:rsid w:val="00F740F1"/>
    <w:rsid w:val="00F740F6"/>
    <w:rsid w:val="00F74194"/>
    <w:rsid w:val="00F74206"/>
    <w:rsid w:val="00F7443D"/>
    <w:rsid w:val="00F7447D"/>
    <w:rsid w:val="00F746EB"/>
    <w:rsid w:val="00F74968"/>
    <w:rsid w:val="00F749A4"/>
    <w:rsid w:val="00F749FA"/>
    <w:rsid w:val="00F74B2D"/>
    <w:rsid w:val="00F74CEC"/>
    <w:rsid w:val="00F7515C"/>
    <w:rsid w:val="00F752DC"/>
    <w:rsid w:val="00F75782"/>
    <w:rsid w:val="00F758A4"/>
    <w:rsid w:val="00F7599A"/>
    <w:rsid w:val="00F75A63"/>
    <w:rsid w:val="00F75A87"/>
    <w:rsid w:val="00F75A8A"/>
    <w:rsid w:val="00F75E2A"/>
    <w:rsid w:val="00F76235"/>
    <w:rsid w:val="00F76293"/>
    <w:rsid w:val="00F764ED"/>
    <w:rsid w:val="00F766F2"/>
    <w:rsid w:val="00F76A3F"/>
    <w:rsid w:val="00F76A58"/>
    <w:rsid w:val="00F76A6C"/>
    <w:rsid w:val="00F76D73"/>
    <w:rsid w:val="00F76D85"/>
    <w:rsid w:val="00F76EC5"/>
    <w:rsid w:val="00F76F14"/>
    <w:rsid w:val="00F77012"/>
    <w:rsid w:val="00F77041"/>
    <w:rsid w:val="00F77932"/>
    <w:rsid w:val="00F77B67"/>
    <w:rsid w:val="00F77C89"/>
    <w:rsid w:val="00F77DBC"/>
    <w:rsid w:val="00F77DFF"/>
    <w:rsid w:val="00F77FF6"/>
    <w:rsid w:val="00F80036"/>
    <w:rsid w:val="00F8013D"/>
    <w:rsid w:val="00F801C7"/>
    <w:rsid w:val="00F80322"/>
    <w:rsid w:val="00F8037B"/>
    <w:rsid w:val="00F8054B"/>
    <w:rsid w:val="00F806C7"/>
    <w:rsid w:val="00F808EC"/>
    <w:rsid w:val="00F80944"/>
    <w:rsid w:val="00F80D5C"/>
    <w:rsid w:val="00F80E9A"/>
    <w:rsid w:val="00F80EEF"/>
    <w:rsid w:val="00F811AC"/>
    <w:rsid w:val="00F816DE"/>
    <w:rsid w:val="00F81841"/>
    <w:rsid w:val="00F81999"/>
    <w:rsid w:val="00F819C9"/>
    <w:rsid w:val="00F81A90"/>
    <w:rsid w:val="00F81B59"/>
    <w:rsid w:val="00F81BAD"/>
    <w:rsid w:val="00F81C58"/>
    <w:rsid w:val="00F81D30"/>
    <w:rsid w:val="00F81F44"/>
    <w:rsid w:val="00F8207B"/>
    <w:rsid w:val="00F8215F"/>
    <w:rsid w:val="00F8231A"/>
    <w:rsid w:val="00F82401"/>
    <w:rsid w:val="00F82567"/>
    <w:rsid w:val="00F8258E"/>
    <w:rsid w:val="00F826FE"/>
    <w:rsid w:val="00F82737"/>
    <w:rsid w:val="00F82789"/>
    <w:rsid w:val="00F82A7A"/>
    <w:rsid w:val="00F82A88"/>
    <w:rsid w:val="00F82DA4"/>
    <w:rsid w:val="00F82FC3"/>
    <w:rsid w:val="00F83090"/>
    <w:rsid w:val="00F831F5"/>
    <w:rsid w:val="00F833CF"/>
    <w:rsid w:val="00F8353D"/>
    <w:rsid w:val="00F8353F"/>
    <w:rsid w:val="00F83699"/>
    <w:rsid w:val="00F836CE"/>
    <w:rsid w:val="00F83779"/>
    <w:rsid w:val="00F83B0E"/>
    <w:rsid w:val="00F83B75"/>
    <w:rsid w:val="00F83C9D"/>
    <w:rsid w:val="00F83D29"/>
    <w:rsid w:val="00F83D58"/>
    <w:rsid w:val="00F83D68"/>
    <w:rsid w:val="00F83DF9"/>
    <w:rsid w:val="00F83FA0"/>
    <w:rsid w:val="00F840E2"/>
    <w:rsid w:val="00F841AF"/>
    <w:rsid w:val="00F84203"/>
    <w:rsid w:val="00F8439E"/>
    <w:rsid w:val="00F843C5"/>
    <w:rsid w:val="00F84471"/>
    <w:rsid w:val="00F8454E"/>
    <w:rsid w:val="00F847DC"/>
    <w:rsid w:val="00F84916"/>
    <w:rsid w:val="00F849AC"/>
    <w:rsid w:val="00F84AEE"/>
    <w:rsid w:val="00F84CFF"/>
    <w:rsid w:val="00F84E64"/>
    <w:rsid w:val="00F84FB3"/>
    <w:rsid w:val="00F853F7"/>
    <w:rsid w:val="00F854A2"/>
    <w:rsid w:val="00F856FA"/>
    <w:rsid w:val="00F8587C"/>
    <w:rsid w:val="00F859E5"/>
    <w:rsid w:val="00F85BD0"/>
    <w:rsid w:val="00F85CCE"/>
    <w:rsid w:val="00F85EF7"/>
    <w:rsid w:val="00F85FD1"/>
    <w:rsid w:val="00F8605D"/>
    <w:rsid w:val="00F86139"/>
    <w:rsid w:val="00F8631A"/>
    <w:rsid w:val="00F86329"/>
    <w:rsid w:val="00F864DC"/>
    <w:rsid w:val="00F86573"/>
    <w:rsid w:val="00F867DC"/>
    <w:rsid w:val="00F86952"/>
    <w:rsid w:val="00F86A6F"/>
    <w:rsid w:val="00F86E54"/>
    <w:rsid w:val="00F86E6D"/>
    <w:rsid w:val="00F87122"/>
    <w:rsid w:val="00F87133"/>
    <w:rsid w:val="00F87542"/>
    <w:rsid w:val="00F876C7"/>
    <w:rsid w:val="00F8770B"/>
    <w:rsid w:val="00F87755"/>
    <w:rsid w:val="00F878F9"/>
    <w:rsid w:val="00F87A25"/>
    <w:rsid w:val="00F87ACB"/>
    <w:rsid w:val="00F87CD2"/>
    <w:rsid w:val="00F900D1"/>
    <w:rsid w:val="00F900DC"/>
    <w:rsid w:val="00F90270"/>
    <w:rsid w:val="00F90304"/>
    <w:rsid w:val="00F9044B"/>
    <w:rsid w:val="00F904ED"/>
    <w:rsid w:val="00F904FD"/>
    <w:rsid w:val="00F9065B"/>
    <w:rsid w:val="00F90706"/>
    <w:rsid w:val="00F90722"/>
    <w:rsid w:val="00F90782"/>
    <w:rsid w:val="00F90866"/>
    <w:rsid w:val="00F90952"/>
    <w:rsid w:val="00F909BC"/>
    <w:rsid w:val="00F909F5"/>
    <w:rsid w:val="00F90A1B"/>
    <w:rsid w:val="00F90AF6"/>
    <w:rsid w:val="00F90D4B"/>
    <w:rsid w:val="00F90ED5"/>
    <w:rsid w:val="00F90F62"/>
    <w:rsid w:val="00F91003"/>
    <w:rsid w:val="00F91411"/>
    <w:rsid w:val="00F91C01"/>
    <w:rsid w:val="00F91C27"/>
    <w:rsid w:val="00F91D8D"/>
    <w:rsid w:val="00F91E89"/>
    <w:rsid w:val="00F91F0C"/>
    <w:rsid w:val="00F91F30"/>
    <w:rsid w:val="00F91F7E"/>
    <w:rsid w:val="00F91FEE"/>
    <w:rsid w:val="00F921C6"/>
    <w:rsid w:val="00F92568"/>
    <w:rsid w:val="00F92575"/>
    <w:rsid w:val="00F92745"/>
    <w:rsid w:val="00F9281C"/>
    <w:rsid w:val="00F92A88"/>
    <w:rsid w:val="00F92A9B"/>
    <w:rsid w:val="00F92C25"/>
    <w:rsid w:val="00F92D57"/>
    <w:rsid w:val="00F92E6B"/>
    <w:rsid w:val="00F9334E"/>
    <w:rsid w:val="00F9379A"/>
    <w:rsid w:val="00F93A6B"/>
    <w:rsid w:val="00F93A92"/>
    <w:rsid w:val="00F93ACB"/>
    <w:rsid w:val="00F93B27"/>
    <w:rsid w:val="00F93B5A"/>
    <w:rsid w:val="00F93C1C"/>
    <w:rsid w:val="00F93C59"/>
    <w:rsid w:val="00F93FB1"/>
    <w:rsid w:val="00F940B6"/>
    <w:rsid w:val="00F94329"/>
    <w:rsid w:val="00F94427"/>
    <w:rsid w:val="00F945F1"/>
    <w:rsid w:val="00F94B32"/>
    <w:rsid w:val="00F94DEF"/>
    <w:rsid w:val="00F94E67"/>
    <w:rsid w:val="00F94E73"/>
    <w:rsid w:val="00F9509B"/>
    <w:rsid w:val="00F95196"/>
    <w:rsid w:val="00F951EC"/>
    <w:rsid w:val="00F9559B"/>
    <w:rsid w:val="00F95904"/>
    <w:rsid w:val="00F959AF"/>
    <w:rsid w:val="00F95B6F"/>
    <w:rsid w:val="00F95C70"/>
    <w:rsid w:val="00F95E20"/>
    <w:rsid w:val="00F95E2E"/>
    <w:rsid w:val="00F95E72"/>
    <w:rsid w:val="00F95EC9"/>
    <w:rsid w:val="00F95F86"/>
    <w:rsid w:val="00F95FB2"/>
    <w:rsid w:val="00F9602C"/>
    <w:rsid w:val="00F96107"/>
    <w:rsid w:val="00F9629D"/>
    <w:rsid w:val="00F9635E"/>
    <w:rsid w:val="00F96506"/>
    <w:rsid w:val="00F9669C"/>
    <w:rsid w:val="00F96861"/>
    <w:rsid w:val="00F96908"/>
    <w:rsid w:val="00F9695F"/>
    <w:rsid w:val="00F9697F"/>
    <w:rsid w:val="00F969DD"/>
    <w:rsid w:val="00F96BF1"/>
    <w:rsid w:val="00F96CBC"/>
    <w:rsid w:val="00F96D4B"/>
    <w:rsid w:val="00F97057"/>
    <w:rsid w:val="00F97330"/>
    <w:rsid w:val="00F9745D"/>
    <w:rsid w:val="00F97774"/>
    <w:rsid w:val="00F977DE"/>
    <w:rsid w:val="00F97A61"/>
    <w:rsid w:val="00F97AC5"/>
    <w:rsid w:val="00F97BA2"/>
    <w:rsid w:val="00F97C99"/>
    <w:rsid w:val="00FA032A"/>
    <w:rsid w:val="00FA0389"/>
    <w:rsid w:val="00FA059D"/>
    <w:rsid w:val="00FA05D5"/>
    <w:rsid w:val="00FA05F8"/>
    <w:rsid w:val="00FA0763"/>
    <w:rsid w:val="00FA0A21"/>
    <w:rsid w:val="00FA0E52"/>
    <w:rsid w:val="00FA0E97"/>
    <w:rsid w:val="00FA120B"/>
    <w:rsid w:val="00FA128E"/>
    <w:rsid w:val="00FA1408"/>
    <w:rsid w:val="00FA1537"/>
    <w:rsid w:val="00FA1685"/>
    <w:rsid w:val="00FA1829"/>
    <w:rsid w:val="00FA18FE"/>
    <w:rsid w:val="00FA1BBF"/>
    <w:rsid w:val="00FA1BCB"/>
    <w:rsid w:val="00FA1C34"/>
    <w:rsid w:val="00FA1EF1"/>
    <w:rsid w:val="00FA1F93"/>
    <w:rsid w:val="00FA201E"/>
    <w:rsid w:val="00FA222C"/>
    <w:rsid w:val="00FA225B"/>
    <w:rsid w:val="00FA22DA"/>
    <w:rsid w:val="00FA2341"/>
    <w:rsid w:val="00FA2541"/>
    <w:rsid w:val="00FA2655"/>
    <w:rsid w:val="00FA2756"/>
    <w:rsid w:val="00FA2828"/>
    <w:rsid w:val="00FA2942"/>
    <w:rsid w:val="00FA297E"/>
    <w:rsid w:val="00FA2A84"/>
    <w:rsid w:val="00FA2B12"/>
    <w:rsid w:val="00FA2B24"/>
    <w:rsid w:val="00FA2B46"/>
    <w:rsid w:val="00FA2B7D"/>
    <w:rsid w:val="00FA2BA3"/>
    <w:rsid w:val="00FA2C2B"/>
    <w:rsid w:val="00FA2F8E"/>
    <w:rsid w:val="00FA30E3"/>
    <w:rsid w:val="00FA3357"/>
    <w:rsid w:val="00FA364A"/>
    <w:rsid w:val="00FA36C2"/>
    <w:rsid w:val="00FA37A3"/>
    <w:rsid w:val="00FA3876"/>
    <w:rsid w:val="00FA3AC2"/>
    <w:rsid w:val="00FA3B6D"/>
    <w:rsid w:val="00FA3D95"/>
    <w:rsid w:val="00FA3EF5"/>
    <w:rsid w:val="00FA3F63"/>
    <w:rsid w:val="00FA4209"/>
    <w:rsid w:val="00FA450D"/>
    <w:rsid w:val="00FA49AB"/>
    <w:rsid w:val="00FA4B7B"/>
    <w:rsid w:val="00FA4C66"/>
    <w:rsid w:val="00FA4D0B"/>
    <w:rsid w:val="00FA4F10"/>
    <w:rsid w:val="00FA5009"/>
    <w:rsid w:val="00FA5010"/>
    <w:rsid w:val="00FA51D4"/>
    <w:rsid w:val="00FA5491"/>
    <w:rsid w:val="00FA551E"/>
    <w:rsid w:val="00FA564A"/>
    <w:rsid w:val="00FA5657"/>
    <w:rsid w:val="00FA5B3C"/>
    <w:rsid w:val="00FA5BF1"/>
    <w:rsid w:val="00FA5C9E"/>
    <w:rsid w:val="00FA5DE7"/>
    <w:rsid w:val="00FA5F81"/>
    <w:rsid w:val="00FA5FFD"/>
    <w:rsid w:val="00FA6013"/>
    <w:rsid w:val="00FA6068"/>
    <w:rsid w:val="00FA60AC"/>
    <w:rsid w:val="00FA6151"/>
    <w:rsid w:val="00FA63ED"/>
    <w:rsid w:val="00FA64C2"/>
    <w:rsid w:val="00FA64E2"/>
    <w:rsid w:val="00FA674C"/>
    <w:rsid w:val="00FA6807"/>
    <w:rsid w:val="00FA68BD"/>
    <w:rsid w:val="00FA69B2"/>
    <w:rsid w:val="00FA6D98"/>
    <w:rsid w:val="00FA715C"/>
    <w:rsid w:val="00FA72C7"/>
    <w:rsid w:val="00FA72FE"/>
    <w:rsid w:val="00FA736B"/>
    <w:rsid w:val="00FA7916"/>
    <w:rsid w:val="00FA7E87"/>
    <w:rsid w:val="00FA7FDF"/>
    <w:rsid w:val="00FB00E7"/>
    <w:rsid w:val="00FB012B"/>
    <w:rsid w:val="00FB035C"/>
    <w:rsid w:val="00FB05EB"/>
    <w:rsid w:val="00FB0684"/>
    <w:rsid w:val="00FB06B5"/>
    <w:rsid w:val="00FB09C6"/>
    <w:rsid w:val="00FB0AB9"/>
    <w:rsid w:val="00FB0C85"/>
    <w:rsid w:val="00FB0C91"/>
    <w:rsid w:val="00FB0CB9"/>
    <w:rsid w:val="00FB0E78"/>
    <w:rsid w:val="00FB0F3A"/>
    <w:rsid w:val="00FB0F9F"/>
    <w:rsid w:val="00FB122D"/>
    <w:rsid w:val="00FB18F3"/>
    <w:rsid w:val="00FB1A82"/>
    <w:rsid w:val="00FB1AE6"/>
    <w:rsid w:val="00FB1CE8"/>
    <w:rsid w:val="00FB213A"/>
    <w:rsid w:val="00FB2440"/>
    <w:rsid w:val="00FB2528"/>
    <w:rsid w:val="00FB271F"/>
    <w:rsid w:val="00FB28AE"/>
    <w:rsid w:val="00FB2983"/>
    <w:rsid w:val="00FB2D39"/>
    <w:rsid w:val="00FB2DEE"/>
    <w:rsid w:val="00FB2E5D"/>
    <w:rsid w:val="00FB2F13"/>
    <w:rsid w:val="00FB2F74"/>
    <w:rsid w:val="00FB33D5"/>
    <w:rsid w:val="00FB35EA"/>
    <w:rsid w:val="00FB3632"/>
    <w:rsid w:val="00FB3749"/>
    <w:rsid w:val="00FB3830"/>
    <w:rsid w:val="00FB3856"/>
    <w:rsid w:val="00FB38F1"/>
    <w:rsid w:val="00FB3920"/>
    <w:rsid w:val="00FB3A56"/>
    <w:rsid w:val="00FB3ABB"/>
    <w:rsid w:val="00FB3D67"/>
    <w:rsid w:val="00FB3EB2"/>
    <w:rsid w:val="00FB3ECA"/>
    <w:rsid w:val="00FB41BE"/>
    <w:rsid w:val="00FB42CF"/>
    <w:rsid w:val="00FB4760"/>
    <w:rsid w:val="00FB47E5"/>
    <w:rsid w:val="00FB489E"/>
    <w:rsid w:val="00FB49D5"/>
    <w:rsid w:val="00FB49E2"/>
    <w:rsid w:val="00FB4D50"/>
    <w:rsid w:val="00FB4D70"/>
    <w:rsid w:val="00FB50C5"/>
    <w:rsid w:val="00FB5158"/>
    <w:rsid w:val="00FB5180"/>
    <w:rsid w:val="00FB51E5"/>
    <w:rsid w:val="00FB52FF"/>
    <w:rsid w:val="00FB5333"/>
    <w:rsid w:val="00FB56F4"/>
    <w:rsid w:val="00FB5977"/>
    <w:rsid w:val="00FB5CF6"/>
    <w:rsid w:val="00FB5EDE"/>
    <w:rsid w:val="00FB6088"/>
    <w:rsid w:val="00FB6497"/>
    <w:rsid w:val="00FB649F"/>
    <w:rsid w:val="00FB695E"/>
    <w:rsid w:val="00FB69A9"/>
    <w:rsid w:val="00FB6AAB"/>
    <w:rsid w:val="00FB6B10"/>
    <w:rsid w:val="00FB6BC7"/>
    <w:rsid w:val="00FB6EE6"/>
    <w:rsid w:val="00FB6EE7"/>
    <w:rsid w:val="00FB7017"/>
    <w:rsid w:val="00FB71AF"/>
    <w:rsid w:val="00FB7240"/>
    <w:rsid w:val="00FB74E2"/>
    <w:rsid w:val="00FB7646"/>
    <w:rsid w:val="00FB764E"/>
    <w:rsid w:val="00FB784A"/>
    <w:rsid w:val="00FB788A"/>
    <w:rsid w:val="00FB7B8E"/>
    <w:rsid w:val="00FB7D02"/>
    <w:rsid w:val="00FB7DAD"/>
    <w:rsid w:val="00FB7DF4"/>
    <w:rsid w:val="00FC018E"/>
    <w:rsid w:val="00FC01A5"/>
    <w:rsid w:val="00FC04E3"/>
    <w:rsid w:val="00FC0642"/>
    <w:rsid w:val="00FC0C2D"/>
    <w:rsid w:val="00FC14B6"/>
    <w:rsid w:val="00FC1709"/>
    <w:rsid w:val="00FC19EF"/>
    <w:rsid w:val="00FC1BED"/>
    <w:rsid w:val="00FC1C5F"/>
    <w:rsid w:val="00FC1CD8"/>
    <w:rsid w:val="00FC1CED"/>
    <w:rsid w:val="00FC1F02"/>
    <w:rsid w:val="00FC2359"/>
    <w:rsid w:val="00FC242F"/>
    <w:rsid w:val="00FC257E"/>
    <w:rsid w:val="00FC2610"/>
    <w:rsid w:val="00FC2792"/>
    <w:rsid w:val="00FC285E"/>
    <w:rsid w:val="00FC2A11"/>
    <w:rsid w:val="00FC2ADD"/>
    <w:rsid w:val="00FC2C9A"/>
    <w:rsid w:val="00FC2F15"/>
    <w:rsid w:val="00FC3164"/>
    <w:rsid w:val="00FC3196"/>
    <w:rsid w:val="00FC3322"/>
    <w:rsid w:val="00FC3596"/>
    <w:rsid w:val="00FC37B1"/>
    <w:rsid w:val="00FC383A"/>
    <w:rsid w:val="00FC38D0"/>
    <w:rsid w:val="00FC3A0A"/>
    <w:rsid w:val="00FC3ACE"/>
    <w:rsid w:val="00FC3C5D"/>
    <w:rsid w:val="00FC3DB9"/>
    <w:rsid w:val="00FC3EFC"/>
    <w:rsid w:val="00FC3F7A"/>
    <w:rsid w:val="00FC4094"/>
    <w:rsid w:val="00FC41AC"/>
    <w:rsid w:val="00FC42C1"/>
    <w:rsid w:val="00FC44FA"/>
    <w:rsid w:val="00FC45ED"/>
    <w:rsid w:val="00FC46F9"/>
    <w:rsid w:val="00FC4769"/>
    <w:rsid w:val="00FC4954"/>
    <w:rsid w:val="00FC4B30"/>
    <w:rsid w:val="00FC4BB0"/>
    <w:rsid w:val="00FC4CF7"/>
    <w:rsid w:val="00FC4D9B"/>
    <w:rsid w:val="00FC5052"/>
    <w:rsid w:val="00FC51C4"/>
    <w:rsid w:val="00FC5257"/>
    <w:rsid w:val="00FC552D"/>
    <w:rsid w:val="00FC5A38"/>
    <w:rsid w:val="00FC5ABA"/>
    <w:rsid w:val="00FC5B20"/>
    <w:rsid w:val="00FC5C08"/>
    <w:rsid w:val="00FC5D33"/>
    <w:rsid w:val="00FC6121"/>
    <w:rsid w:val="00FC621D"/>
    <w:rsid w:val="00FC6337"/>
    <w:rsid w:val="00FC63AA"/>
    <w:rsid w:val="00FC642D"/>
    <w:rsid w:val="00FC6465"/>
    <w:rsid w:val="00FC64E6"/>
    <w:rsid w:val="00FC6511"/>
    <w:rsid w:val="00FC678F"/>
    <w:rsid w:val="00FC6813"/>
    <w:rsid w:val="00FC686B"/>
    <w:rsid w:val="00FC68F4"/>
    <w:rsid w:val="00FC6A19"/>
    <w:rsid w:val="00FC6A36"/>
    <w:rsid w:val="00FC6C6D"/>
    <w:rsid w:val="00FC6C72"/>
    <w:rsid w:val="00FC6E0F"/>
    <w:rsid w:val="00FC6E17"/>
    <w:rsid w:val="00FC6E66"/>
    <w:rsid w:val="00FC7014"/>
    <w:rsid w:val="00FC70CF"/>
    <w:rsid w:val="00FC7136"/>
    <w:rsid w:val="00FC713D"/>
    <w:rsid w:val="00FC72AF"/>
    <w:rsid w:val="00FC72C3"/>
    <w:rsid w:val="00FC72F7"/>
    <w:rsid w:val="00FC7468"/>
    <w:rsid w:val="00FC757D"/>
    <w:rsid w:val="00FC767B"/>
    <w:rsid w:val="00FC783E"/>
    <w:rsid w:val="00FC7997"/>
    <w:rsid w:val="00FC7B78"/>
    <w:rsid w:val="00FC7CAC"/>
    <w:rsid w:val="00FC7D81"/>
    <w:rsid w:val="00FD028B"/>
    <w:rsid w:val="00FD0405"/>
    <w:rsid w:val="00FD0A40"/>
    <w:rsid w:val="00FD0BDB"/>
    <w:rsid w:val="00FD0D2D"/>
    <w:rsid w:val="00FD0D8F"/>
    <w:rsid w:val="00FD0E55"/>
    <w:rsid w:val="00FD1071"/>
    <w:rsid w:val="00FD1102"/>
    <w:rsid w:val="00FD1304"/>
    <w:rsid w:val="00FD136A"/>
    <w:rsid w:val="00FD1451"/>
    <w:rsid w:val="00FD147D"/>
    <w:rsid w:val="00FD1698"/>
    <w:rsid w:val="00FD1798"/>
    <w:rsid w:val="00FD1819"/>
    <w:rsid w:val="00FD1880"/>
    <w:rsid w:val="00FD1A81"/>
    <w:rsid w:val="00FD1C33"/>
    <w:rsid w:val="00FD1C71"/>
    <w:rsid w:val="00FD1DE8"/>
    <w:rsid w:val="00FD1F4F"/>
    <w:rsid w:val="00FD2590"/>
    <w:rsid w:val="00FD2A43"/>
    <w:rsid w:val="00FD2AEA"/>
    <w:rsid w:val="00FD2B74"/>
    <w:rsid w:val="00FD2B8F"/>
    <w:rsid w:val="00FD2D69"/>
    <w:rsid w:val="00FD2D9A"/>
    <w:rsid w:val="00FD2FAE"/>
    <w:rsid w:val="00FD311C"/>
    <w:rsid w:val="00FD34D8"/>
    <w:rsid w:val="00FD358C"/>
    <w:rsid w:val="00FD3CA1"/>
    <w:rsid w:val="00FD3DE2"/>
    <w:rsid w:val="00FD3DE6"/>
    <w:rsid w:val="00FD3E78"/>
    <w:rsid w:val="00FD4058"/>
    <w:rsid w:val="00FD4167"/>
    <w:rsid w:val="00FD418A"/>
    <w:rsid w:val="00FD4262"/>
    <w:rsid w:val="00FD441E"/>
    <w:rsid w:val="00FD44AC"/>
    <w:rsid w:val="00FD44DD"/>
    <w:rsid w:val="00FD45EC"/>
    <w:rsid w:val="00FD487E"/>
    <w:rsid w:val="00FD4A32"/>
    <w:rsid w:val="00FD4B37"/>
    <w:rsid w:val="00FD4C51"/>
    <w:rsid w:val="00FD4C82"/>
    <w:rsid w:val="00FD4D00"/>
    <w:rsid w:val="00FD4F9B"/>
    <w:rsid w:val="00FD5191"/>
    <w:rsid w:val="00FD52AD"/>
    <w:rsid w:val="00FD543F"/>
    <w:rsid w:val="00FD57A5"/>
    <w:rsid w:val="00FD5846"/>
    <w:rsid w:val="00FD590C"/>
    <w:rsid w:val="00FD5919"/>
    <w:rsid w:val="00FD5E09"/>
    <w:rsid w:val="00FD60EE"/>
    <w:rsid w:val="00FD6153"/>
    <w:rsid w:val="00FD6188"/>
    <w:rsid w:val="00FD61DB"/>
    <w:rsid w:val="00FD63ED"/>
    <w:rsid w:val="00FD66B7"/>
    <w:rsid w:val="00FD67C5"/>
    <w:rsid w:val="00FD6801"/>
    <w:rsid w:val="00FD690F"/>
    <w:rsid w:val="00FD69B3"/>
    <w:rsid w:val="00FD6BBE"/>
    <w:rsid w:val="00FD6C8A"/>
    <w:rsid w:val="00FD6F4E"/>
    <w:rsid w:val="00FD7024"/>
    <w:rsid w:val="00FD73A0"/>
    <w:rsid w:val="00FD7673"/>
    <w:rsid w:val="00FD76AC"/>
    <w:rsid w:val="00FD7722"/>
    <w:rsid w:val="00FD77F7"/>
    <w:rsid w:val="00FD79B1"/>
    <w:rsid w:val="00FD7ADA"/>
    <w:rsid w:val="00FD7BDE"/>
    <w:rsid w:val="00FD7DAA"/>
    <w:rsid w:val="00FD7FCD"/>
    <w:rsid w:val="00FE00A1"/>
    <w:rsid w:val="00FE0104"/>
    <w:rsid w:val="00FE0281"/>
    <w:rsid w:val="00FE048B"/>
    <w:rsid w:val="00FE080F"/>
    <w:rsid w:val="00FE08B3"/>
    <w:rsid w:val="00FE08E4"/>
    <w:rsid w:val="00FE0993"/>
    <w:rsid w:val="00FE0A98"/>
    <w:rsid w:val="00FE0AFA"/>
    <w:rsid w:val="00FE0C84"/>
    <w:rsid w:val="00FE0DA0"/>
    <w:rsid w:val="00FE0E7A"/>
    <w:rsid w:val="00FE10C5"/>
    <w:rsid w:val="00FE1191"/>
    <w:rsid w:val="00FE1269"/>
    <w:rsid w:val="00FE1345"/>
    <w:rsid w:val="00FE1636"/>
    <w:rsid w:val="00FE178B"/>
    <w:rsid w:val="00FE19AE"/>
    <w:rsid w:val="00FE19B1"/>
    <w:rsid w:val="00FE19B8"/>
    <w:rsid w:val="00FE1B27"/>
    <w:rsid w:val="00FE1D87"/>
    <w:rsid w:val="00FE1F71"/>
    <w:rsid w:val="00FE20AA"/>
    <w:rsid w:val="00FE20B7"/>
    <w:rsid w:val="00FE2392"/>
    <w:rsid w:val="00FE23E3"/>
    <w:rsid w:val="00FE2431"/>
    <w:rsid w:val="00FE2445"/>
    <w:rsid w:val="00FE2504"/>
    <w:rsid w:val="00FE2567"/>
    <w:rsid w:val="00FE27AC"/>
    <w:rsid w:val="00FE2996"/>
    <w:rsid w:val="00FE29B8"/>
    <w:rsid w:val="00FE2A58"/>
    <w:rsid w:val="00FE2B5B"/>
    <w:rsid w:val="00FE2B67"/>
    <w:rsid w:val="00FE2B96"/>
    <w:rsid w:val="00FE2C34"/>
    <w:rsid w:val="00FE2DC2"/>
    <w:rsid w:val="00FE2F3D"/>
    <w:rsid w:val="00FE33D4"/>
    <w:rsid w:val="00FE352A"/>
    <w:rsid w:val="00FE3631"/>
    <w:rsid w:val="00FE3675"/>
    <w:rsid w:val="00FE3872"/>
    <w:rsid w:val="00FE3A27"/>
    <w:rsid w:val="00FE3D0C"/>
    <w:rsid w:val="00FE4335"/>
    <w:rsid w:val="00FE4396"/>
    <w:rsid w:val="00FE444F"/>
    <w:rsid w:val="00FE4578"/>
    <w:rsid w:val="00FE46E8"/>
    <w:rsid w:val="00FE4786"/>
    <w:rsid w:val="00FE49D4"/>
    <w:rsid w:val="00FE49FE"/>
    <w:rsid w:val="00FE4A87"/>
    <w:rsid w:val="00FE4B09"/>
    <w:rsid w:val="00FE4B1F"/>
    <w:rsid w:val="00FE4B45"/>
    <w:rsid w:val="00FE4E98"/>
    <w:rsid w:val="00FE4F8A"/>
    <w:rsid w:val="00FE5251"/>
    <w:rsid w:val="00FE5258"/>
    <w:rsid w:val="00FE5576"/>
    <w:rsid w:val="00FE564C"/>
    <w:rsid w:val="00FE56F0"/>
    <w:rsid w:val="00FE5738"/>
    <w:rsid w:val="00FE5770"/>
    <w:rsid w:val="00FE5788"/>
    <w:rsid w:val="00FE57E1"/>
    <w:rsid w:val="00FE58DE"/>
    <w:rsid w:val="00FE5939"/>
    <w:rsid w:val="00FE5A99"/>
    <w:rsid w:val="00FE5BAD"/>
    <w:rsid w:val="00FE5D35"/>
    <w:rsid w:val="00FE5F52"/>
    <w:rsid w:val="00FE5F79"/>
    <w:rsid w:val="00FE60C7"/>
    <w:rsid w:val="00FE60FB"/>
    <w:rsid w:val="00FE613F"/>
    <w:rsid w:val="00FE61BC"/>
    <w:rsid w:val="00FE62FC"/>
    <w:rsid w:val="00FE6698"/>
    <w:rsid w:val="00FE6819"/>
    <w:rsid w:val="00FE6981"/>
    <w:rsid w:val="00FE6AF2"/>
    <w:rsid w:val="00FE6BF4"/>
    <w:rsid w:val="00FE6C05"/>
    <w:rsid w:val="00FE6CE1"/>
    <w:rsid w:val="00FE6FFA"/>
    <w:rsid w:val="00FE70F0"/>
    <w:rsid w:val="00FE749C"/>
    <w:rsid w:val="00FE74A7"/>
    <w:rsid w:val="00FE74B5"/>
    <w:rsid w:val="00FE74FE"/>
    <w:rsid w:val="00FE7618"/>
    <w:rsid w:val="00FE762E"/>
    <w:rsid w:val="00FE7961"/>
    <w:rsid w:val="00FE7C2F"/>
    <w:rsid w:val="00FE7C8D"/>
    <w:rsid w:val="00FE7D5C"/>
    <w:rsid w:val="00FE7DF1"/>
    <w:rsid w:val="00FF018C"/>
    <w:rsid w:val="00FF01F2"/>
    <w:rsid w:val="00FF03E3"/>
    <w:rsid w:val="00FF0756"/>
    <w:rsid w:val="00FF0812"/>
    <w:rsid w:val="00FF082F"/>
    <w:rsid w:val="00FF0AC3"/>
    <w:rsid w:val="00FF0C25"/>
    <w:rsid w:val="00FF0C7A"/>
    <w:rsid w:val="00FF0C8D"/>
    <w:rsid w:val="00FF0F83"/>
    <w:rsid w:val="00FF119A"/>
    <w:rsid w:val="00FF12CF"/>
    <w:rsid w:val="00FF1350"/>
    <w:rsid w:val="00FF13FB"/>
    <w:rsid w:val="00FF1478"/>
    <w:rsid w:val="00FF153A"/>
    <w:rsid w:val="00FF159B"/>
    <w:rsid w:val="00FF15F5"/>
    <w:rsid w:val="00FF1776"/>
    <w:rsid w:val="00FF17A4"/>
    <w:rsid w:val="00FF17A7"/>
    <w:rsid w:val="00FF1989"/>
    <w:rsid w:val="00FF1B1B"/>
    <w:rsid w:val="00FF1B86"/>
    <w:rsid w:val="00FF1F1B"/>
    <w:rsid w:val="00FF22D4"/>
    <w:rsid w:val="00FF2334"/>
    <w:rsid w:val="00FF240D"/>
    <w:rsid w:val="00FF2450"/>
    <w:rsid w:val="00FF24FE"/>
    <w:rsid w:val="00FF2588"/>
    <w:rsid w:val="00FF26A3"/>
    <w:rsid w:val="00FF2730"/>
    <w:rsid w:val="00FF28CA"/>
    <w:rsid w:val="00FF291B"/>
    <w:rsid w:val="00FF2AB6"/>
    <w:rsid w:val="00FF2D60"/>
    <w:rsid w:val="00FF2DAC"/>
    <w:rsid w:val="00FF2E06"/>
    <w:rsid w:val="00FF2E08"/>
    <w:rsid w:val="00FF2E6B"/>
    <w:rsid w:val="00FF2FFE"/>
    <w:rsid w:val="00FF3314"/>
    <w:rsid w:val="00FF376A"/>
    <w:rsid w:val="00FF3907"/>
    <w:rsid w:val="00FF39E6"/>
    <w:rsid w:val="00FF3B20"/>
    <w:rsid w:val="00FF3F5E"/>
    <w:rsid w:val="00FF41F2"/>
    <w:rsid w:val="00FF432B"/>
    <w:rsid w:val="00FF4371"/>
    <w:rsid w:val="00FF4374"/>
    <w:rsid w:val="00FF43AF"/>
    <w:rsid w:val="00FF4494"/>
    <w:rsid w:val="00FF4615"/>
    <w:rsid w:val="00FF467C"/>
    <w:rsid w:val="00FF4759"/>
    <w:rsid w:val="00FF4809"/>
    <w:rsid w:val="00FF4850"/>
    <w:rsid w:val="00FF4928"/>
    <w:rsid w:val="00FF4AB6"/>
    <w:rsid w:val="00FF4B52"/>
    <w:rsid w:val="00FF4B84"/>
    <w:rsid w:val="00FF4D81"/>
    <w:rsid w:val="00FF4E1E"/>
    <w:rsid w:val="00FF4F4E"/>
    <w:rsid w:val="00FF577B"/>
    <w:rsid w:val="00FF5953"/>
    <w:rsid w:val="00FF5A37"/>
    <w:rsid w:val="00FF5C13"/>
    <w:rsid w:val="00FF5CBA"/>
    <w:rsid w:val="00FF5DD4"/>
    <w:rsid w:val="00FF5E1C"/>
    <w:rsid w:val="00FF60D3"/>
    <w:rsid w:val="00FF6187"/>
    <w:rsid w:val="00FF63A2"/>
    <w:rsid w:val="00FF6468"/>
    <w:rsid w:val="00FF64D8"/>
    <w:rsid w:val="00FF6608"/>
    <w:rsid w:val="00FF67EF"/>
    <w:rsid w:val="00FF6918"/>
    <w:rsid w:val="00FF6A2F"/>
    <w:rsid w:val="00FF6DB7"/>
    <w:rsid w:val="00FF6E53"/>
    <w:rsid w:val="00FF6EA3"/>
    <w:rsid w:val="00FF70A4"/>
    <w:rsid w:val="00FF7156"/>
    <w:rsid w:val="00FF718B"/>
    <w:rsid w:val="00FF7204"/>
    <w:rsid w:val="00FF7209"/>
    <w:rsid w:val="00FF7273"/>
    <w:rsid w:val="00FF72D4"/>
    <w:rsid w:val="00FF72DE"/>
    <w:rsid w:val="00FF739A"/>
    <w:rsid w:val="00FF77F3"/>
    <w:rsid w:val="00FF7996"/>
    <w:rsid w:val="00FF7A46"/>
    <w:rsid w:val="00FF7B6A"/>
    <w:rsid w:val="00FF7BCE"/>
    <w:rsid w:val="00FF7C9A"/>
    <w:rsid w:val="00FF7DA2"/>
    <w:rsid w:val="00FF7DD6"/>
    <w:rsid w:val="00FF7DDF"/>
    <w:rsid w:val="00FF7EBD"/>
    <w:rsid w:val="016E9CB5"/>
    <w:rsid w:val="01714285"/>
    <w:rsid w:val="0173C98A"/>
    <w:rsid w:val="017F7E56"/>
    <w:rsid w:val="01BF3968"/>
    <w:rsid w:val="01D65FFA"/>
    <w:rsid w:val="022916BB"/>
    <w:rsid w:val="02961AC5"/>
    <w:rsid w:val="029DA113"/>
    <w:rsid w:val="02A6B0D6"/>
    <w:rsid w:val="03AF1B36"/>
    <w:rsid w:val="0485F1DD"/>
    <w:rsid w:val="04953476"/>
    <w:rsid w:val="0675BD25"/>
    <w:rsid w:val="06877DAC"/>
    <w:rsid w:val="06A9D11D"/>
    <w:rsid w:val="06B40249"/>
    <w:rsid w:val="06D94516"/>
    <w:rsid w:val="080436C8"/>
    <w:rsid w:val="08562B9E"/>
    <w:rsid w:val="093176EB"/>
    <w:rsid w:val="09E171DF"/>
    <w:rsid w:val="0AA4D69B"/>
    <w:rsid w:val="0AD18887"/>
    <w:rsid w:val="0CF8D8D2"/>
    <w:rsid w:val="0D11A354"/>
    <w:rsid w:val="0D48BC3C"/>
    <w:rsid w:val="0DD01698"/>
    <w:rsid w:val="0F55B3F4"/>
    <w:rsid w:val="0F80B171"/>
    <w:rsid w:val="0F8E3605"/>
    <w:rsid w:val="0FE79339"/>
    <w:rsid w:val="101F7093"/>
    <w:rsid w:val="10378B06"/>
    <w:rsid w:val="10CEA13E"/>
    <w:rsid w:val="118A81FB"/>
    <w:rsid w:val="11C62A0F"/>
    <w:rsid w:val="11DEBB83"/>
    <w:rsid w:val="12A45737"/>
    <w:rsid w:val="12E0F6C6"/>
    <w:rsid w:val="12E1D198"/>
    <w:rsid w:val="143AC3B8"/>
    <w:rsid w:val="149B1988"/>
    <w:rsid w:val="14E01077"/>
    <w:rsid w:val="151495DD"/>
    <w:rsid w:val="158E1232"/>
    <w:rsid w:val="15BCB552"/>
    <w:rsid w:val="15FE6250"/>
    <w:rsid w:val="16077388"/>
    <w:rsid w:val="16A123A5"/>
    <w:rsid w:val="16EF9BB1"/>
    <w:rsid w:val="17ACE005"/>
    <w:rsid w:val="17F95B3C"/>
    <w:rsid w:val="191F3D53"/>
    <w:rsid w:val="1B4D5953"/>
    <w:rsid w:val="1B596C66"/>
    <w:rsid w:val="1BA70726"/>
    <w:rsid w:val="1BB4B634"/>
    <w:rsid w:val="1BB517C7"/>
    <w:rsid w:val="1C8FF868"/>
    <w:rsid w:val="1CAE7D9A"/>
    <w:rsid w:val="1D1DFB94"/>
    <w:rsid w:val="1D2B7136"/>
    <w:rsid w:val="1D2C9264"/>
    <w:rsid w:val="1E288809"/>
    <w:rsid w:val="1E48975D"/>
    <w:rsid w:val="1E4F77FF"/>
    <w:rsid w:val="1E52A2F9"/>
    <w:rsid w:val="1EAC3774"/>
    <w:rsid w:val="1EBF5FF1"/>
    <w:rsid w:val="1F01D0D3"/>
    <w:rsid w:val="1F365639"/>
    <w:rsid w:val="1F4DC581"/>
    <w:rsid w:val="1FEDF4F2"/>
    <w:rsid w:val="2050A119"/>
    <w:rsid w:val="2083610A"/>
    <w:rsid w:val="210C7921"/>
    <w:rsid w:val="21D29E46"/>
    <w:rsid w:val="21F3E32E"/>
    <w:rsid w:val="21FC6A51"/>
    <w:rsid w:val="2209E362"/>
    <w:rsid w:val="220F9E12"/>
    <w:rsid w:val="23373060"/>
    <w:rsid w:val="239339E0"/>
    <w:rsid w:val="23956C43"/>
    <w:rsid w:val="23A155DE"/>
    <w:rsid w:val="2428B135"/>
    <w:rsid w:val="2437F3CE"/>
    <w:rsid w:val="253A2F11"/>
    <w:rsid w:val="2545786C"/>
    <w:rsid w:val="267DD35E"/>
    <w:rsid w:val="2704C35C"/>
    <w:rsid w:val="272A0629"/>
    <w:rsid w:val="277E3FB1"/>
    <w:rsid w:val="27C8C54B"/>
    <w:rsid w:val="2838B9B7"/>
    <w:rsid w:val="284BE77E"/>
    <w:rsid w:val="28B1C42F"/>
    <w:rsid w:val="29A90A82"/>
    <w:rsid w:val="29AF51E3"/>
    <w:rsid w:val="2A33CE51"/>
    <w:rsid w:val="2A4668A5"/>
    <w:rsid w:val="2A9594D9"/>
    <w:rsid w:val="2AA57A35"/>
    <w:rsid w:val="2B131577"/>
    <w:rsid w:val="2B1E53C7"/>
    <w:rsid w:val="2B3A0EAB"/>
    <w:rsid w:val="2B670E7A"/>
    <w:rsid w:val="2B78AAE6"/>
    <w:rsid w:val="2B91FCFB"/>
    <w:rsid w:val="2C8BAE2A"/>
    <w:rsid w:val="2CC3A545"/>
    <w:rsid w:val="2CD9A579"/>
    <w:rsid w:val="2CE8E812"/>
    <w:rsid w:val="2D71A700"/>
    <w:rsid w:val="2DFB94DE"/>
    <w:rsid w:val="2E77A3B6"/>
    <w:rsid w:val="2F81323A"/>
    <w:rsid w:val="2F8A5938"/>
    <w:rsid w:val="2FC5CA64"/>
    <w:rsid w:val="2FCBB7D4"/>
    <w:rsid w:val="3049FC86"/>
    <w:rsid w:val="305476C2"/>
    <w:rsid w:val="3143149D"/>
    <w:rsid w:val="31632A50"/>
    <w:rsid w:val="317CD4A9"/>
    <w:rsid w:val="31C542DA"/>
    <w:rsid w:val="329E4212"/>
    <w:rsid w:val="33214650"/>
    <w:rsid w:val="33494855"/>
    <w:rsid w:val="33FA668E"/>
    <w:rsid w:val="34507E0D"/>
    <w:rsid w:val="34B75535"/>
    <w:rsid w:val="3516CD64"/>
    <w:rsid w:val="355BCF07"/>
    <w:rsid w:val="35749989"/>
    <w:rsid w:val="3599DC56"/>
    <w:rsid w:val="3627D9B3"/>
    <w:rsid w:val="36B294DB"/>
    <w:rsid w:val="3714B71D"/>
    <w:rsid w:val="378424C3"/>
    <w:rsid w:val="37A3455A"/>
    <w:rsid w:val="37DD0A16"/>
    <w:rsid w:val="37E63849"/>
    <w:rsid w:val="3800C7D7"/>
    <w:rsid w:val="380CE3B1"/>
    <w:rsid w:val="38451E58"/>
    <w:rsid w:val="384DE162"/>
    <w:rsid w:val="3853B9B5"/>
    <w:rsid w:val="385FF11A"/>
    <w:rsid w:val="38711A48"/>
    <w:rsid w:val="39516C9B"/>
    <w:rsid w:val="397958B0"/>
    <w:rsid w:val="3A3D4208"/>
    <w:rsid w:val="3A57E188"/>
    <w:rsid w:val="3A66F485"/>
    <w:rsid w:val="3AE3B259"/>
    <w:rsid w:val="3C134FEE"/>
    <w:rsid w:val="3D5906E0"/>
    <w:rsid w:val="3D74E2CA"/>
    <w:rsid w:val="3E36396D"/>
    <w:rsid w:val="3E90D090"/>
    <w:rsid w:val="3F9659E5"/>
    <w:rsid w:val="3FF15108"/>
    <w:rsid w:val="40351907"/>
    <w:rsid w:val="40885941"/>
    <w:rsid w:val="40C4C861"/>
    <w:rsid w:val="41A18E06"/>
    <w:rsid w:val="42755B6E"/>
    <w:rsid w:val="427EEB23"/>
    <w:rsid w:val="42DF2684"/>
    <w:rsid w:val="42DFA78E"/>
    <w:rsid w:val="430E60E0"/>
    <w:rsid w:val="43971FCE"/>
    <w:rsid w:val="45A18A13"/>
    <w:rsid w:val="45F3FAF0"/>
    <w:rsid w:val="47278B3B"/>
    <w:rsid w:val="47FB699F"/>
    <w:rsid w:val="48380B90"/>
    <w:rsid w:val="4887034A"/>
    <w:rsid w:val="48E60D4B"/>
    <w:rsid w:val="497B4484"/>
    <w:rsid w:val="4A7A26C3"/>
    <w:rsid w:val="4AEFA0F2"/>
    <w:rsid w:val="4B48A873"/>
    <w:rsid w:val="4B6C6405"/>
    <w:rsid w:val="4BC89B67"/>
    <w:rsid w:val="4BCE97BD"/>
    <w:rsid w:val="4C0F3DA5"/>
    <w:rsid w:val="4D39A925"/>
    <w:rsid w:val="4E8C24B2"/>
    <w:rsid w:val="4F161290"/>
    <w:rsid w:val="4F573223"/>
    <w:rsid w:val="4FB4D1B2"/>
    <w:rsid w:val="503C2D09"/>
    <w:rsid w:val="5095F53C"/>
    <w:rsid w:val="50AAF285"/>
    <w:rsid w:val="50B47A6E"/>
    <w:rsid w:val="50D03552"/>
    <w:rsid w:val="51E33480"/>
    <w:rsid w:val="51F7B362"/>
    <w:rsid w:val="51FBACA0"/>
    <w:rsid w:val="52E28ADA"/>
    <w:rsid w:val="531A42E3"/>
    <w:rsid w:val="53A0FE1E"/>
    <w:rsid w:val="559E05FF"/>
    <w:rsid w:val="55A394AA"/>
    <w:rsid w:val="55D49D35"/>
    <w:rsid w:val="56735C57"/>
    <w:rsid w:val="5759097D"/>
    <w:rsid w:val="580C8370"/>
    <w:rsid w:val="597782BD"/>
    <w:rsid w:val="59EB0E26"/>
    <w:rsid w:val="5B4FB71F"/>
    <w:rsid w:val="5B9D29BC"/>
    <w:rsid w:val="5B9FF769"/>
    <w:rsid w:val="5BB8C1EB"/>
    <w:rsid w:val="5BEE7641"/>
    <w:rsid w:val="5C569B64"/>
    <w:rsid w:val="5CA3AD4E"/>
    <w:rsid w:val="5D66B732"/>
    <w:rsid w:val="5DA9C1B0"/>
    <w:rsid w:val="5E670C47"/>
    <w:rsid w:val="5F85026E"/>
    <w:rsid w:val="5FCC0CE4"/>
    <w:rsid w:val="5FD337BF"/>
    <w:rsid w:val="60AB1CE7"/>
    <w:rsid w:val="60DA13A2"/>
    <w:rsid w:val="61A3D041"/>
    <w:rsid w:val="61BC96EE"/>
    <w:rsid w:val="61DA0A44"/>
    <w:rsid w:val="624688A1"/>
    <w:rsid w:val="650E3001"/>
    <w:rsid w:val="65405882"/>
    <w:rsid w:val="6544FCFF"/>
    <w:rsid w:val="6610369D"/>
    <w:rsid w:val="6644BC03"/>
    <w:rsid w:val="667430E4"/>
    <w:rsid w:val="66DC28E3"/>
    <w:rsid w:val="670E78A2"/>
    <w:rsid w:val="672EC63A"/>
    <w:rsid w:val="67662D2F"/>
    <w:rsid w:val="678BEE35"/>
    <w:rsid w:val="694610F7"/>
    <w:rsid w:val="69C77DA3"/>
    <w:rsid w:val="6A448F4A"/>
    <w:rsid w:val="6ABEFE41"/>
    <w:rsid w:val="6B38318A"/>
    <w:rsid w:val="6B3E80F0"/>
    <w:rsid w:val="6B559C31"/>
    <w:rsid w:val="6BE94826"/>
    <w:rsid w:val="6C3DDE02"/>
    <w:rsid w:val="6C4DE4DA"/>
    <w:rsid w:val="6DD120A9"/>
    <w:rsid w:val="6E80ADE7"/>
    <w:rsid w:val="6EEC285E"/>
    <w:rsid w:val="6EF5B047"/>
    <w:rsid w:val="6F2CC3A8"/>
    <w:rsid w:val="6FDA1873"/>
    <w:rsid w:val="6FF13D86"/>
    <w:rsid w:val="7060295E"/>
    <w:rsid w:val="71877080"/>
    <w:rsid w:val="723CCA50"/>
    <w:rsid w:val="72A0EAEA"/>
    <w:rsid w:val="739FA406"/>
    <w:rsid w:val="73D74030"/>
    <w:rsid w:val="7470CA31"/>
    <w:rsid w:val="75154403"/>
    <w:rsid w:val="7634A0E1"/>
    <w:rsid w:val="76913103"/>
    <w:rsid w:val="76CD0B44"/>
    <w:rsid w:val="76F8A2D0"/>
    <w:rsid w:val="772E5726"/>
    <w:rsid w:val="77F2851A"/>
    <w:rsid w:val="78E95076"/>
    <w:rsid w:val="78FDD626"/>
    <w:rsid w:val="7943F6E1"/>
    <w:rsid w:val="796B4855"/>
    <w:rsid w:val="79AB2A3B"/>
    <w:rsid w:val="7BFA4065"/>
    <w:rsid w:val="7C69D721"/>
    <w:rsid w:val="7C9457A2"/>
    <w:rsid w:val="7D592EF1"/>
    <w:rsid w:val="7E190E38"/>
    <w:rsid w:val="7E5E0527"/>
    <w:rsid w:val="7EC70FF3"/>
    <w:rsid w:val="7EDC2917"/>
    <w:rsid w:val="7F2F7829"/>
    <w:rsid w:val="7F46D511"/>
    <w:rsid w:val="7F4FCE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891AD"/>
  <w15:chartTrackingRefBased/>
  <w15:docId w15:val="{3A1C9121-6BF2-427B-B2BF-43FE4630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
    <w:lsdException w:name="header" w:uiPriority="99"/>
    <w:lsdException w:name="caption" w:semiHidden="1" w:unhideWhenUsed="1" w:qFormat="1"/>
    <w:lsdException w:name="footnote reference"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437E"/>
  </w:style>
  <w:style w:type="paragraph" w:styleId="Heading1">
    <w:name w:val="heading 1"/>
    <w:basedOn w:val="Normal"/>
    <w:next w:val="Normal"/>
    <w:link w:val="Heading1Char"/>
    <w:uiPriority w:val="1"/>
    <w:qFormat/>
    <w:pPr>
      <w:keepNext/>
      <w:jc w:val="center"/>
      <w:outlineLvl w:val="0"/>
    </w:pPr>
    <w:rPr>
      <w:sz w:val="24"/>
    </w:rPr>
  </w:style>
  <w:style w:type="paragraph" w:styleId="Heading2">
    <w:name w:val="heading 2"/>
    <w:basedOn w:val="Normal"/>
    <w:next w:val="Normal"/>
    <w:link w:val="Heading2Char"/>
    <w:qFormat/>
    <w:pPr>
      <w:keepNext/>
      <w:jc w:val="center"/>
      <w:outlineLvl w:val="1"/>
    </w:pPr>
    <w:rPr>
      <w:b/>
      <w:sz w:val="24"/>
    </w:rPr>
  </w:style>
  <w:style w:type="paragraph" w:styleId="Heading3">
    <w:name w:val="heading 3"/>
    <w:basedOn w:val="Normal"/>
    <w:next w:val="Normal"/>
    <w:link w:val="Heading3Char"/>
    <w:uiPriority w:val="9"/>
    <w:qFormat/>
    <w:pPr>
      <w:keepNext/>
      <w:ind w:firstLine="720"/>
      <w:jc w:val="both"/>
      <w:outlineLvl w:val="2"/>
    </w:pPr>
    <w:rPr>
      <w:sz w:val="24"/>
      <w:u w:val="single"/>
    </w:rPr>
  </w:style>
  <w:style w:type="paragraph" w:styleId="Heading4">
    <w:name w:val="heading 4"/>
    <w:basedOn w:val="Normal"/>
    <w:next w:val="Normal"/>
    <w:link w:val="Heading4Char"/>
    <w:qFormat/>
    <w:pPr>
      <w:keepNext/>
      <w:jc w:val="both"/>
      <w:outlineLvl w:val="3"/>
    </w:pPr>
    <w:rPr>
      <w:sz w:val="24"/>
    </w:rPr>
  </w:style>
  <w:style w:type="paragraph" w:styleId="Heading5">
    <w:name w:val="heading 5"/>
    <w:basedOn w:val="Normal"/>
    <w:next w:val="Normal"/>
    <w:link w:val="Heading5Char"/>
    <w:qFormat/>
    <w:pPr>
      <w:keepNext/>
      <w:tabs>
        <w:tab w:val="num" w:pos="720"/>
      </w:tabs>
      <w:jc w:val="both"/>
      <w:outlineLvl w:val="4"/>
    </w:pPr>
    <w:rPr>
      <w:b/>
    </w:rPr>
  </w:style>
  <w:style w:type="paragraph" w:styleId="Heading6">
    <w:name w:val="heading 6"/>
    <w:basedOn w:val="Normal"/>
    <w:next w:val="Normal"/>
    <w:link w:val="Heading6Char"/>
    <w:qFormat/>
    <w:pPr>
      <w:keepNext/>
      <w:jc w:val="center"/>
      <w:outlineLvl w:val="5"/>
    </w:pPr>
    <w:rPr>
      <w:b/>
      <w:bCs/>
    </w:rPr>
  </w:style>
  <w:style w:type="paragraph" w:styleId="Heading7">
    <w:name w:val="heading 7"/>
    <w:basedOn w:val="Normal"/>
    <w:next w:val="Normal"/>
    <w:link w:val="Heading7Char"/>
    <w:qFormat/>
    <w:pPr>
      <w:keepNext/>
      <w:ind w:firstLine="720"/>
      <w:jc w:val="both"/>
      <w:outlineLvl w:val="6"/>
    </w:pPr>
    <w:rPr>
      <w:sz w:val="24"/>
    </w:rPr>
  </w:style>
  <w:style w:type="paragraph" w:styleId="Heading8">
    <w:name w:val="heading 8"/>
    <w:basedOn w:val="Normal"/>
    <w:next w:val="Normal"/>
    <w:link w:val="Heading8Char"/>
    <w:qFormat/>
    <w:pPr>
      <w:keepNext/>
      <w:outlineLvl w:val="7"/>
    </w:pPr>
    <w:rPr>
      <w:sz w:val="24"/>
    </w:rPr>
  </w:style>
  <w:style w:type="paragraph" w:styleId="Heading9">
    <w:name w:val="heading 9"/>
    <w:basedOn w:val="Normal"/>
    <w:next w:val="Normal"/>
    <w:link w:val="Heading9Char"/>
    <w:qFormat/>
    <w:pPr>
      <w:keepNext/>
      <w:jc w:val="center"/>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sz w:val="24"/>
    </w:rPr>
  </w:style>
  <w:style w:type="paragraph" w:styleId="Subtitle">
    <w:name w:val="Subtitle"/>
    <w:basedOn w:val="Heading2"/>
    <w:next w:val="Normal"/>
    <w:link w:val="SubtitleChar"/>
    <w:qFormat/>
    <w:pPr>
      <w:keepNext w:val="0"/>
      <w:outlineLvl w:val="9"/>
    </w:pPr>
  </w:style>
  <w:style w:type="character" w:styleId="Hyperlink">
    <w:name w:val="Hyperlink"/>
    <w:uiPriority w:val="99"/>
    <w:rPr>
      <w:color w:val="0000FF"/>
      <w:u w:val="single"/>
    </w:rPr>
  </w:style>
  <w:style w:type="paragraph" w:styleId="BodyTextIndent">
    <w:name w:val="Body Text Indent"/>
    <w:basedOn w:val="Normal"/>
    <w:link w:val="BodyTextIndentChar"/>
    <w:pPr>
      <w:ind w:left="197" w:hanging="197"/>
    </w:pPr>
  </w:style>
  <w:style w:type="paragraph" w:styleId="NormalWeb">
    <w:name w:val="Normal (Web)"/>
    <w:basedOn w:val="Normal"/>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FollowedHyperlink">
    <w:name w:val="FollowedHyperlink"/>
    <w:uiPriority w:val="99"/>
    <w:rPr>
      <w:color w:val="800080"/>
      <w:u w:val="single"/>
    </w:rPr>
  </w:style>
  <w:style w:type="paragraph" w:styleId="BodyText">
    <w:name w:val="Body Text"/>
    <w:basedOn w:val="Normal"/>
    <w:link w:val="BodyTextChar"/>
    <w:qFormat/>
    <w:pPr>
      <w:jc w:val="both"/>
    </w:pPr>
    <w:rPr>
      <w:sz w:val="24"/>
    </w:rPr>
  </w:style>
  <w:style w:type="paragraph" w:styleId="BodyText2">
    <w:name w:val="Body Text 2"/>
    <w:basedOn w:val="Normal"/>
    <w:link w:val="BodyText2Char"/>
    <w:rPr>
      <w:sz w:val="24"/>
    </w:rPr>
  </w:style>
  <w:style w:type="character" w:styleId="PageNumber">
    <w:name w:val="page number"/>
    <w:basedOn w:val="DefaultParagraphFont"/>
  </w:style>
  <w:style w:type="paragraph" w:styleId="ListNumber2">
    <w:name w:val="List Number 2"/>
    <w:basedOn w:val="Normal"/>
    <w:pPr>
      <w:numPr>
        <w:numId w:val="3"/>
      </w:numPr>
      <w:spacing w:after="220"/>
      <w:jc w:val="both"/>
    </w:pPr>
    <w:rPr>
      <w:sz w:val="22"/>
    </w:rPr>
  </w:style>
  <w:style w:type="paragraph" w:styleId="ListNumber3">
    <w:name w:val="List Number 3"/>
    <w:basedOn w:val="Normal"/>
    <w:pPr>
      <w:numPr>
        <w:ilvl w:val="1"/>
        <w:numId w:val="2"/>
      </w:numPr>
      <w:spacing w:after="220"/>
      <w:jc w:val="both"/>
    </w:pPr>
    <w:rPr>
      <w:sz w:val="22"/>
    </w:rPr>
  </w:style>
  <w:style w:type="paragraph" w:styleId="BodyTextIndent2">
    <w:name w:val="Body Text Indent 2"/>
    <w:basedOn w:val="Normal"/>
    <w:link w:val="BodyTextIndent2Char"/>
    <w:pPr>
      <w:ind w:left="720"/>
    </w:pPr>
    <w:rPr>
      <w:iCs/>
      <w:sz w:val="24"/>
    </w:rPr>
  </w:style>
  <w:style w:type="paragraph" w:styleId="BodyText3">
    <w:name w:val="Body Text 3"/>
    <w:basedOn w:val="Normal"/>
    <w:link w:val="BodyText3Char"/>
    <w:rPr>
      <w:i/>
      <w:sz w:val="24"/>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customStyle="1" w:styleId="Timesnewroman">
    <w:name w:val="Times new roman"/>
    <w:basedOn w:val="Normal"/>
    <w:pPr>
      <w:autoSpaceDE w:val="0"/>
      <w:autoSpaceDN w:val="0"/>
      <w:adjustRightInd w:val="0"/>
    </w:pPr>
    <w:rPr>
      <w:rFonts w:ascii="Courier New" w:hAnsi="Courier New" w:cs="Courier New"/>
    </w:rPr>
  </w:style>
  <w:style w:type="paragraph" w:styleId="TOC2">
    <w:name w:val="toc 2"/>
    <w:basedOn w:val="Normal"/>
    <w:next w:val="Normal"/>
    <w:semiHidden/>
    <w:pPr>
      <w:tabs>
        <w:tab w:val="right" w:leader="dot" w:pos="9360"/>
      </w:tabs>
    </w:pPr>
  </w:style>
  <w:style w:type="paragraph" w:styleId="BodyTextIndent3">
    <w:name w:val="Body Text Indent 3"/>
    <w:basedOn w:val="Normal"/>
    <w:link w:val="BodyTextIndent3Char"/>
    <w:pPr>
      <w:autoSpaceDE w:val="0"/>
      <w:autoSpaceDN w:val="0"/>
      <w:adjustRightInd w:val="0"/>
      <w:spacing w:line="240" w:lineRule="atLeast"/>
      <w:ind w:left="720"/>
    </w:pPr>
    <w:rPr>
      <w:color w:val="000000"/>
      <w:sz w:val="24"/>
    </w:rPr>
  </w:style>
  <w:style w:type="paragraph" w:styleId="DocumentMap">
    <w:name w:val="Document Map"/>
    <w:basedOn w:val="Normal"/>
    <w:link w:val="DocumentMapChar"/>
    <w:semiHidden/>
    <w:pPr>
      <w:shd w:val="clear" w:color="auto" w:fill="000080"/>
    </w:pPr>
    <w:rPr>
      <w:rFonts w:ascii="Tahoma" w:hAnsi="Tahoma" w:cs="Tahoma"/>
    </w:rPr>
  </w:style>
  <w:style w:type="paragraph" w:customStyle="1" w:styleId="FooterOdd">
    <w:name w:val="Footer Odd"/>
    <w:basedOn w:val="Normal"/>
    <w:pPr>
      <w:tabs>
        <w:tab w:val="center" w:pos="5040"/>
        <w:tab w:val="right" w:pos="9360"/>
      </w:tabs>
      <w:spacing w:before="220"/>
      <w:jc w:val="both"/>
    </w:pPr>
    <w:rPr>
      <w:b/>
      <w:sz w:val="18"/>
    </w:rPr>
  </w:style>
  <w:style w:type="paragraph" w:styleId="ListBullet2">
    <w:name w:val="List Bullet 2"/>
    <w:basedOn w:val="Normal"/>
    <w:autoRedefine/>
  </w:style>
  <w:style w:type="paragraph" w:styleId="BalloonText">
    <w:name w:val="Balloon Text"/>
    <w:basedOn w:val="Normal"/>
    <w:link w:val="BalloonTextChar"/>
    <w:rPr>
      <w:rFonts w:ascii="Tahoma" w:hAnsi="Tahoma" w:cs="Tahoma"/>
      <w:sz w:val="16"/>
      <w:szCs w:val="16"/>
    </w:rPr>
  </w:style>
  <w:style w:type="paragraph" w:styleId="ListContinue">
    <w:name w:val="List Continue"/>
    <w:basedOn w:val="Normal"/>
    <w:pPr>
      <w:numPr>
        <w:ilvl w:val="1"/>
        <w:numId w:val="4"/>
      </w:numPr>
      <w:spacing w:after="120"/>
    </w:pPr>
  </w:style>
  <w:style w:type="paragraph" w:styleId="ListBullet5">
    <w:name w:val="List Bullet 5"/>
    <w:basedOn w:val="Normal"/>
    <w:autoRedefine/>
    <w:pPr>
      <w:numPr>
        <w:numId w:val="1"/>
      </w:numPr>
    </w:pPr>
    <w:rPr>
      <w:sz w:val="22"/>
    </w:rPr>
  </w:style>
  <w:style w:type="paragraph" w:customStyle="1" w:styleId="Indent5">
    <w:name w:val="Indent .5&quot;"/>
    <w:basedOn w:val="Normal"/>
    <w:pPr>
      <w:keepNext/>
      <w:spacing w:after="220"/>
      <w:ind w:left="720"/>
      <w:jc w:val="both"/>
      <w:outlineLvl w:val="0"/>
    </w:pPr>
    <w:rPr>
      <w:sz w:val="22"/>
    </w:rPr>
  </w:style>
  <w:style w:type="paragraph" w:customStyle="1" w:styleId="Status-Affects2">
    <w:name w:val="Status - Affects 2"/>
    <w:pPr>
      <w:widowControl w:val="0"/>
      <w:tabs>
        <w:tab w:val="left" w:pos="1620"/>
      </w:tabs>
      <w:autoSpaceDE w:val="0"/>
      <w:autoSpaceDN w:val="0"/>
      <w:adjustRightInd w:val="0"/>
      <w:ind w:left="1080" w:hanging="180"/>
    </w:pPr>
    <w:rPr>
      <w:sz w:val="24"/>
      <w:szCs w:val="24"/>
    </w:rPr>
  </w:style>
  <w:style w:type="paragraph" w:customStyle="1" w:styleId="no1">
    <w:name w:val="no. 1"/>
    <w:basedOn w:val="Normal"/>
    <w:pPr>
      <w:numPr>
        <w:numId w:val="18"/>
      </w:numPr>
      <w:spacing w:after="220"/>
      <w:jc w:val="both"/>
    </w:pPr>
    <w:rPr>
      <w:sz w:val="22"/>
    </w:rPr>
  </w:style>
  <w:style w:type="character" w:customStyle="1" w:styleId="DBELL3">
    <w:name w:val="DBELL3"/>
    <w:semiHidden/>
    <w:rsid w:val="00110B6E"/>
    <w:rPr>
      <w:rFonts w:ascii="Arial" w:hAnsi="Arial" w:cs="Arial"/>
      <w:color w:val="000080"/>
      <w:sz w:val="20"/>
      <w:szCs w:val="20"/>
    </w:rPr>
  </w:style>
  <w:style w:type="paragraph" w:styleId="ListNumber">
    <w:name w:val="List Number"/>
    <w:basedOn w:val="Normal"/>
    <w:rsid w:val="006030AA"/>
    <w:pPr>
      <w:numPr>
        <w:numId w:val="5"/>
      </w:numPr>
    </w:pPr>
  </w:style>
  <w:style w:type="paragraph" w:customStyle="1" w:styleId="ParagraphPara">
    <w:name w:val="Paragraph:Para"/>
    <w:rsid w:val="00BC2D7D"/>
    <w:pPr>
      <w:widowControl w:val="0"/>
      <w:tabs>
        <w:tab w:val="left" w:pos="648"/>
      </w:tabs>
      <w:autoSpaceDE w:val="0"/>
      <w:autoSpaceDN w:val="0"/>
      <w:adjustRightInd w:val="0"/>
      <w:jc w:val="both"/>
    </w:pPr>
    <w:rPr>
      <w:sz w:val="24"/>
      <w:szCs w:val="24"/>
    </w:rPr>
  </w:style>
  <w:style w:type="paragraph" w:customStyle="1" w:styleId="BulletDS">
    <w:name w:val="Bullet DS"/>
    <w:basedOn w:val="Normal"/>
    <w:rsid w:val="00CA1FA1"/>
    <w:pPr>
      <w:numPr>
        <w:numId w:val="6"/>
      </w:numPr>
      <w:tabs>
        <w:tab w:val="left" w:pos="216"/>
        <w:tab w:val="left" w:pos="533"/>
        <w:tab w:val="left" w:pos="734"/>
      </w:tabs>
      <w:spacing w:after="260" w:line="260" w:lineRule="atLeast"/>
    </w:pPr>
    <w:rPr>
      <w:rFonts w:ascii="Arial" w:hAnsi="Arial" w:cs="Arial"/>
    </w:rPr>
  </w:style>
  <w:style w:type="paragraph" w:customStyle="1" w:styleId="EmDashDS">
    <w:name w:val="EmDash DS"/>
    <w:basedOn w:val="Normal"/>
    <w:rsid w:val="00CA1FA1"/>
    <w:pPr>
      <w:numPr>
        <w:ilvl w:val="1"/>
        <w:numId w:val="6"/>
      </w:numPr>
      <w:tabs>
        <w:tab w:val="left" w:pos="533"/>
        <w:tab w:val="left" w:pos="734"/>
      </w:tabs>
      <w:spacing w:after="260" w:line="260" w:lineRule="atLeast"/>
    </w:pPr>
    <w:rPr>
      <w:rFonts w:ascii="Arial" w:hAnsi="Arial" w:cs="Arial"/>
    </w:rPr>
  </w:style>
  <w:style w:type="paragraph" w:customStyle="1" w:styleId="EnDashDS">
    <w:name w:val="EnDash DS"/>
    <w:basedOn w:val="Normal"/>
    <w:rsid w:val="00CA1FA1"/>
    <w:pPr>
      <w:numPr>
        <w:ilvl w:val="2"/>
        <w:numId w:val="6"/>
      </w:numPr>
      <w:tabs>
        <w:tab w:val="left" w:pos="734"/>
      </w:tabs>
      <w:spacing w:after="260" w:line="260" w:lineRule="atLeast"/>
    </w:pPr>
    <w:rPr>
      <w:rFonts w:ascii="Arial" w:hAnsi="Arial" w:cs="Arial"/>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uiPriority w:val="9"/>
    <w:rsid w:val="00370958"/>
  </w:style>
  <w:style w:type="character" w:styleId="FootnoteReference">
    <w:name w:val="footnote reference"/>
    <w:aliases w:val="FN Ref"/>
    <w:qFormat/>
    <w:rsid w:val="00370958"/>
    <w:rPr>
      <w:vertAlign w:val="superscript"/>
    </w:rPr>
  </w:style>
  <w:style w:type="character" w:styleId="CommentReference">
    <w:name w:val="annotation reference"/>
    <w:semiHidden/>
    <w:rsid w:val="00007A2F"/>
    <w:rPr>
      <w:sz w:val="16"/>
      <w:szCs w:val="16"/>
    </w:rPr>
  </w:style>
  <w:style w:type="paragraph" w:styleId="CommentText">
    <w:name w:val="annotation text"/>
    <w:basedOn w:val="Normal"/>
    <w:link w:val="CommentTextChar"/>
    <w:rsid w:val="00007A2F"/>
  </w:style>
  <w:style w:type="paragraph" w:styleId="CommentSubject">
    <w:name w:val="annotation subject"/>
    <w:basedOn w:val="CommentText"/>
    <w:next w:val="CommentText"/>
    <w:link w:val="CommentSubjectChar"/>
    <w:semiHidden/>
    <w:rsid w:val="00007A2F"/>
    <w:rPr>
      <w:b/>
      <w:bCs/>
    </w:rPr>
  </w:style>
  <w:style w:type="paragraph" w:customStyle="1" w:styleId="Default">
    <w:name w:val="Default"/>
    <w:rsid w:val="00074F0D"/>
    <w:pPr>
      <w:autoSpaceDE w:val="0"/>
      <w:autoSpaceDN w:val="0"/>
      <w:adjustRightInd w:val="0"/>
    </w:pPr>
    <w:rPr>
      <w:color w:val="000000"/>
      <w:sz w:val="24"/>
      <w:szCs w:val="24"/>
    </w:rPr>
  </w:style>
  <w:style w:type="paragraph" w:customStyle="1" w:styleId="CM12">
    <w:name w:val="CM12"/>
    <w:basedOn w:val="Default"/>
    <w:next w:val="Default"/>
    <w:rsid w:val="00074F0D"/>
    <w:pPr>
      <w:spacing w:line="553" w:lineRule="atLeast"/>
    </w:pPr>
    <w:rPr>
      <w:color w:val="auto"/>
    </w:rPr>
  </w:style>
  <w:style w:type="paragraph" w:customStyle="1" w:styleId="btext">
    <w:name w:val="btext"/>
    <w:basedOn w:val="Normal"/>
    <w:next w:val="Normal"/>
    <w:rsid w:val="00C104AF"/>
    <w:pPr>
      <w:autoSpaceDE w:val="0"/>
      <w:autoSpaceDN w:val="0"/>
      <w:adjustRightInd w:val="0"/>
    </w:pPr>
    <w:rPr>
      <w:sz w:val="24"/>
      <w:szCs w:val="24"/>
    </w:rPr>
  </w:style>
  <w:style w:type="paragraph" w:customStyle="1" w:styleId="Char">
    <w:name w:val="Char"/>
    <w:basedOn w:val="Normal"/>
    <w:rsid w:val="008C0E09"/>
    <w:pPr>
      <w:spacing w:after="160" w:line="240" w:lineRule="exact"/>
    </w:pPr>
    <w:rPr>
      <w:rFonts w:ascii="Verdana" w:hAnsi="Verdana"/>
    </w:rPr>
  </w:style>
  <w:style w:type="paragraph" w:styleId="ListBullet">
    <w:name w:val="List Bullet"/>
    <w:basedOn w:val="Normal"/>
    <w:autoRedefine/>
    <w:rsid w:val="00D84D00"/>
    <w:pPr>
      <w:numPr>
        <w:numId w:val="7"/>
      </w:numPr>
      <w:spacing w:after="220"/>
      <w:jc w:val="both"/>
    </w:pPr>
    <w:rPr>
      <w:sz w:val="22"/>
    </w:rPr>
  </w:style>
  <w:style w:type="table" w:styleId="TableGrid">
    <w:name w:val="Table Grid"/>
    <w:basedOn w:val="TableNormal"/>
    <w:uiPriority w:val="39"/>
    <w:rsid w:val="00735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dent0a">
    <w:name w:val="HangIndent0a"/>
    <w:basedOn w:val="Normal"/>
    <w:autoRedefine/>
    <w:rsid w:val="00A852BF"/>
    <w:pPr>
      <w:numPr>
        <w:numId w:val="8"/>
      </w:numPr>
      <w:jc w:val="both"/>
    </w:pPr>
    <w:rPr>
      <w:iCs/>
      <w:noProof/>
      <w:sz w:val="22"/>
    </w:rPr>
  </w:style>
  <w:style w:type="character" w:styleId="Strong">
    <w:name w:val="Strong"/>
    <w:uiPriority w:val="22"/>
    <w:qFormat/>
    <w:rsid w:val="001671A1"/>
    <w:rPr>
      <w:b/>
      <w:bCs/>
    </w:rPr>
  </w:style>
  <w:style w:type="paragraph" w:customStyle="1" w:styleId="BodyText1">
    <w:name w:val="Body Text1"/>
    <w:basedOn w:val="Normal"/>
    <w:rsid w:val="00360698"/>
    <w:pPr>
      <w:spacing w:line="280" w:lineRule="exact"/>
    </w:pPr>
    <w:rPr>
      <w:rFonts w:ascii="Arial" w:hAnsi="Arial"/>
      <w:sz w:val="23"/>
    </w:rPr>
  </w:style>
  <w:style w:type="paragraph" w:styleId="ListParagraph">
    <w:name w:val="List Paragraph"/>
    <w:aliases w:val="Bullet Point"/>
    <w:basedOn w:val="Normal"/>
    <w:link w:val="ListParagraphChar"/>
    <w:uiPriority w:val="34"/>
    <w:qFormat/>
    <w:rsid w:val="00297B01"/>
    <w:pPr>
      <w:ind w:left="720"/>
      <w:contextualSpacing/>
    </w:pPr>
    <w:rPr>
      <w:rFonts w:eastAsia="MS Mincho"/>
      <w:sz w:val="24"/>
      <w:szCs w:val="24"/>
      <w:lang w:eastAsia="ja-JP"/>
    </w:rPr>
  </w:style>
  <w:style w:type="character" w:styleId="Emphasis">
    <w:name w:val="Emphasis"/>
    <w:uiPriority w:val="20"/>
    <w:qFormat/>
    <w:rsid w:val="0055196A"/>
    <w:rPr>
      <w:i/>
      <w:iCs/>
    </w:rPr>
  </w:style>
  <w:style w:type="paragraph" w:styleId="ListBullet3">
    <w:name w:val="List Bullet 3"/>
    <w:basedOn w:val="Normal"/>
    <w:autoRedefine/>
    <w:rsid w:val="00536815"/>
    <w:pPr>
      <w:numPr>
        <w:numId w:val="9"/>
      </w:numPr>
      <w:spacing w:after="220"/>
      <w:jc w:val="both"/>
    </w:pPr>
    <w:rPr>
      <w:sz w:val="22"/>
    </w:rPr>
  </w:style>
  <w:style w:type="paragraph" w:styleId="Revision">
    <w:name w:val="Revision"/>
    <w:hidden/>
    <w:uiPriority w:val="99"/>
    <w:semiHidden/>
    <w:rsid w:val="006F24CA"/>
  </w:style>
  <w:style w:type="paragraph" w:styleId="PlainText">
    <w:name w:val="Plain Text"/>
    <w:basedOn w:val="Normal"/>
    <w:link w:val="PlainTextChar"/>
    <w:uiPriority w:val="99"/>
    <w:unhideWhenUsed/>
    <w:rsid w:val="00102EEC"/>
    <w:rPr>
      <w:rFonts w:ascii="Tahoma" w:eastAsia="Calibri" w:hAnsi="Tahoma" w:cs="Tahoma"/>
      <w:sz w:val="22"/>
      <w:szCs w:val="22"/>
    </w:rPr>
  </w:style>
  <w:style w:type="character" w:customStyle="1" w:styleId="PlainTextChar">
    <w:name w:val="Plain Text Char"/>
    <w:link w:val="PlainText"/>
    <w:uiPriority w:val="99"/>
    <w:rsid w:val="00102EEC"/>
    <w:rPr>
      <w:rFonts w:ascii="Tahoma" w:eastAsia="Calibri" w:hAnsi="Tahoma" w:cs="Tahoma"/>
      <w:sz w:val="22"/>
      <w:szCs w:val="22"/>
    </w:rPr>
  </w:style>
  <w:style w:type="character" w:customStyle="1" w:styleId="inlinewhereami">
    <w:name w:val="inlinewhereami"/>
    <w:rsid w:val="00BF7BB6"/>
  </w:style>
  <w:style w:type="character" w:customStyle="1" w:styleId="feedbackbutton">
    <w:name w:val="feedback_button"/>
    <w:rsid w:val="00060707"/>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link w:val="FootnoteText"/>
    <w:uiPriority w:val="9"/>
    <w:rsid w:val="00FC4094"/>
  </w:style>
  <w:style w:type="paragraph" w:customStyle="1" w:styleId="1listcontinue">
    <w:name w:val="1. list continue"/>
    <w:basedOn w:val="ListContinue"/>
    <w:qFormat/>
    <w:rsid w:val="00FC4094"/>
    <w:pPr>
      <w:numPr>
        <w:ilvl w:val="0"/>
        <w:numId w:val="17"/>
      </w:numPr>
      <w:spacing w:after="220"/>
      <w:jc w:val="both"/>
    </w:pPr>
    <w:rPr>
      <w:sz w:val="22"/>
      <w:lang w:val="x-none" w:eastAsia="x-none"/>
    </w:rPr>
  </w:style>
  <w:style w:type="paragraph" w:styleId="NoSpacing">
    <w:name w:val="No Spacing"/>
    <w:uiPriority w:val="1"/>
    <w:qFormat/>
    <w:rsid w:val="00FC4094"/>
    <w:rPr>
      <w:rFonts w:ascii="Calibri" w:eastAsia="Calibri" w:hAnsi="Calibri"/>
      <w:sz w:val="22"/>
      <w:szCs w:val="22"/>
    </w:rPr>
  </w:style>
  <w:style w:type="character" w:customStyle="1" w:styleId="AonBullet1Char">
    <w:name w:val="Aon Bullet 1 Char"/>
    <w:link w:val="AonBullet1"/>
    <w:locked/>
    <w:rsid w:val="007570C4"/>
    <w:rPr>
      <w:rFonts w:ascii="Arial" w:hAnsi="Arial" w:cs="Arial"/>
    </w:rPr>
  </w:style>
  <w:style w:type="paragraph" w:customStyle="1" w:styleId="AonBullet1">
    <w:name w:val="Aon Bullet 1"/>
    <w:basedOn w:val="Normal"/>
    <w:link w:val="AonBullet1Char"/>
    <w:rsid w:val="007570C4"/>
    <w:pPr>
      <w:numPr>
        <w:numId w:val="10"/>
      </w:numPr>
      <w:spacing w:after="120"/>
    </w:pPr>
    <w:rPr>
      <w:rFonts w:ascii="Arial" w:hAnsi="Arial" w:cs="Arial"/>
    </w:rPr>
  </w:style>
  <w:style w:type="character" w:customStyle="1" w:styleId="AonBodyCopyChar">
    <w:name w:val="Aon Body Copy Char"/>
    <w:link w:val="AonBodyCopy"/>
    <w:locked/>
    <w:rsid w:val="007570C4"/>
    <w:rPr>
      <w:rFonts w:ascii="Arial" w:eastAsia="MS Mincho" w:hAnsi="Arial" w:cs="Arial"/>
    </w:rPr>
  </w:style>
  <w:style w:type="paragraph" w:customStyle="1" w:styleId="AonBodyCopy">
    <w:name w:val="Aon Body Copy"/>
    <w:basedOn w:val="Normal"/>
    <w:link w:val="AonBodyCopyChar"/>
    <w:rsid w:val="007570C4"/>
    <w:pPr>
      <w:spacing w:after="240" w:line="264" w:lineRule="auto"/>
    </w:pPr>
    <w:rPr>
      <w:rFonts w:ascii="Arial" w:eastAsia="MS Mincho" w:hAnsi="Arial" w:cs="Arial"/>
    </w:rPr>
  </w:style>
  <w:style w:type="paragraph" w:customStyle="1" w:styleId="AonBullet2">
    <w:name w:val="Aon Bullet 2"/>
    <w:basedOn w:val="Normal"/>
    <w:rsid w:val="007570C4"/>
    <w:pPr>
      <w:numPr>
        <w:ilvl w:val="1"/>
        <w:numId w:val="10"/>
      </w:numPr>
      <w:spacing w:after="120"/>
    </w:pPr>
    <w:rPr>
      <w:rFonts w:ascii="Arial" w:hAnsi="Arial"/>
    </w:rPr>
  </w:style>
  <w:style w:type="paragraph" w:customStyle="1" w:styleId="AonBullet3">
    <w:name w:val="Aon Bullet 3"/>
    <w:basedOn w:val="Normal"/>
    <w:rsid w:val="007570C4"/>
    <w:pPr>
      <w:numPr>
        <w:ilvl w:val="2"/>
        <w:numId w:val="10"/>
      </w:numPr>
      <w:spacing w:after="120"/>
    </w:pPr>
    <w:rPr>
      <w:rFonts w:ascii="Arial" w:hAnsi="Arial"/>
    </w:rPr>
  </w:style>
  <w:style w:type="paragraph" w:customStyle="1" w:styleId="AonBullet4">
    <w:name w:val="Aon Bullet 4"/>
    <w:basedOn w:val="Normal"/>
    <w:rsid w:val="007570C4"/>
    <w:pPr>
      <w:numPr>
        <w:ilvl w:val="3"/>
        <w:numId w:val="10"/>
      </w:numPr>
      <w:spacing w:after="120"/>
    </w:pPr>
    <w:rPr>
      <w:rFonts w:ascii="Arial" w:hAnsi="Arial"/>
      <w:lang w:val="de-DE"/>
    </w:rPr>
  </w:style>
  <w:style w:type="paragraph" w:customStyle="1" w:styleId="AonBullet5">
    <w:name w:val="Aon Bullet 5"/>
    <w:basedOn w:val="Normal"/>
    <w:rsid w:val="007570C4"/>
    <w:pPr>
      <w:numPr>
        <w:ilvl w:val="4"/>
        <w:numId w:val="10"/>
      </w:numPr>
      <w:spacing w:after="120"/>
    </w:pPr>
    <w:rPr>
      <w:rFonts w:ascii="Arial" w:hAnsi="Arial"/>
    </w:rPr>
  </w:style>
  <w:style w:type="character" w:customStyle="1" w:styleId="definition">
    <w:name w:val="definition"/>
    <w:rsid w:val="00BD0437"/>
  </w:style>
  <w:style w:type="character" w:customStyle="1" w:styleId="Heading1Char">
    <w:name w:val="Heading 1 Char"/>
    <w:link w:val="Heading1"/>
    <w:uiPriority w:val="1"/>
    <w:rsid w:val="004E3008"/>
    <w:rPr>
      <w:sz w:val="24"/>
    </w:rPr>
  </w:style>
  <w:style w:type="paragraph" w:customStyle="1" w:styleId="BlockQuote">
    <w:name w:val="Block Quote"/>
    <w:basedOn w:val="Normal"/>
    <w:qFormat/>
    <w:rsid w:val="00A02A8F"/>
    <w:pPr>
      <w:ind w:left="1440" w:right="1440"/>
    </w:pPr>
    <w:rPr>
      <w:rFonts w:ascii="Garamond" w:hAnsi="Garamond"/>
      <w:sz w:val="24"/>
      <w:szCs w:val="24"/>
    </w:rPr>
  </w:style>
  <w:style w:type="character" w:customStyle="1" w:styleId="Heading3Char">
    <w:name w:val="Heading 3 Char"/>
    <w:link w:val="Heading3"/>
    <w:uiPriority w:val="9"/>
    <w:rsid w:val="00F940B6"/>
    <w:rPr>
      <w:sz w:val="24"/>
      <w:u w:val="single"/>
    </w:rPr>
  </w:style>
  <w:style w:type="character" w:customStyle="1" w:styleId="CommentTextChar">
    <w:name w:val="Comment Text Char"/>
    <w:link w:val="CommentText"/>
    <w:rsid w:val="007768AB"/>
  </w:style>
  <w:style w:type="character" w:customStyle="1" w:styleId="BodyText2Char">
    <w:name w:val="Body Text 2 Char"/>
    <w:link w:val="BodyText2"/>
    <w:rsid w:val="000F1408"/>
    <w:rPr>
      <w:sz w:val="24"/>
    </w:rPr>
  </w:style>
  <w:style w:type="paragraph" w:styleId="TOC4">
    <w:name w:val="toc 4"/>
    <w:basedOn w:val="Normal"/>
    <w:next w:val="Normal"/>
    <w:autoRedefine/>
    <w:rsid w:val="0031007F"/>
    <w:pPr>
      <w:ind w:left="600"/>
    </w:pPr>
  </w:style>
  <w:style w:type="character" w:customStyle="1" w:styleId="BodyTextIndentChar">
    <w:name w:val="Body Text Indent Char"/>
    <w:link w:val="BodyTextIndent"/>
    <w:rsid w:val="00FD590C"/>
  </w:style>
  <w:style w:type="paragraph" w:customStyle="1" w:styleId="iltext">
    <w:name w:val="iltext"/>
    <w:basedOn w:val="Default"/>
    <w:next w:val="Default"/>
    <w:uiPriority w:val="99"/>
    <w:rsid w:val="003D0B02"/>
    <w:rPr>
      <w:color w:val="auto"/>
    </w:rPr>
  </w:style>
  <w:style w:type="character" w:customStyle="1" w:styleId="Heading2Char">
    <w:name w:val="Heading 2 Char"/>
    <w:link w:val="Heading2"/>
    <w:rsid w:val="007275A2"/>
    <w:rPr>
      <w:b/>
      <w:sz w:val="24"/>
    </w:rPr>
  </w:style>
  <w:style w:type="paragraph" w:styleId="ListNumber4">
    <w:name w:val="List Number 4"/>
    <w:basedOn w:val="Normal"/>
    <w:rsid w:val="00FA30E3"/>
    <w:pPr>
      <w:numPr>
        <w:numId w:val="11"/>
      </w:numPr>
      <w:contextualSpacing/>
    </w:pPr>
    <w:rPr>
      <w:szCs w:val="24"/>
    </w:rPr>
  </w:style>
  <w:style w:type="character" w:customStyle="1" w:styleId="searchmatch">
    <w:name w:val="search_match"/>
    <w:rsid w:val="00495358"/>
  </w:style>
  <w:style w:type="character" w:customStyle="1" w:styleId="definition1">
    <w:name w:val="definition1"/>
    <w:rsid w:val="00495358"/>
    <w:rPr>
      <w:rFonts w:ascii="Verdana" w:hAnsi="Verdana" w:hint="default"/>
      <w:color w:val="000000"/>
      <w:sz w:val="18"/>
      <w:szCs w:val="18"/>
    </w:rPr>
  </w:style>
  <w:style w:type="character" w:customStyle="1" w:styleId="FooterChar">
    <w:name w:val="Footer Char"/>
    <w:link w:val="Footer"/>
    <w:locked/>
    <w:rsid w:val="002A0CA5"/>
  </w:style>
  <w:style w:type="character" w:customStyle="1" w:styleId="SubtitleChar">
    <w:name w:val="Subtitle Char"/>
    <w:link w:val="Subtitle"/>
    <w:rsid w:val="00CD5557"/>
    <w:rPr>
      <w:b/>
      <w:sz w:val="24"/>
    </w:rPr>
  </w:style>
  <w:style w:type="paragraph" w:customStyle="1" w:styleId="default0">
    <w:name w:val="default"/>
    <w:basedOn w:val="Normal"/>
    <w:rsid w:val="002478E7"/>
    <w:pPr>
      <w:autoSpaceDE w:val="0"/>
      <w:autoSpaceDN w:val="0"/>
    </w:pPr>
    <w:rPr>
      <w:rFonts w:ascii="Franklin Gothic Book" w:eastAsia="Calibri" w:hAnsi="Franklin Gothic Book"/>
      <w:color w:val="000000"/>
      <w:sz w:val="24"/>
      <w:szCs w:val="24"/>
    </w:rPr>
  </w:style>
  <w:style w:type="character" w:customStyle="1" w:styleId="HeaderChar">
    <w:name w:val="Header Char"/>
    <w:link w:val="Header"/>
    <w:uiPriority w:val="99"/>
    <w:rsid w:val="00AC481E"/>
  </w:style>
  <w:style w:type="paragraph" w:customStyle="1" w:styleId="BodyH5">
    <w:name w:val="Body H5"/>
    <w:basedOn w:val="Normal"/>
    <w:uiPriority w:val="99"/>
    <w:rsid w:val="00E163C1"/>
    <w:pPr>
      <w:spacing w:after="120" w:line="276" w:lineRule="auto"/>
      <w:ind w:left="2880"/>
      <w:jc w:val="both"/>
    </w:pPr>
    <w:rPr>
      <w:rFonts w:ascii="Garamond" w:eastAsia="Calibri" w:hAnsi="Garamond"/>
      <w:sz w:val="24"/>
      <w:szCs w:val="24"/>
    </w:rPr>
  </w:style>
  <w:style w:type="paragraph" w:styleId="ListContinue2">
    <w:name w:val="List Continue 2"/>
    <w:basedOn w:val="Normal"/>
    <w:rsid w:val="00C9330C"/>
    <w:pPr>
      <w:spacing w:after="120"/>
      <w:ind w:left="720"/>
      <w:contextualSpacing/>
    </w:pPr>
    <w:rPr>
      <w:sz w:val="24"/>
      <w:szCs w:val="24"/>
    </w:rPr>
  </w:style>
  <w:style w:type="paragraph" w:styleId="ListContinue3">
    <w:name w:val="List Continue 3"/>
    <w:basedOn w:val="Normal"/>
    <w:rsid w:val="00850948"/>
    <w:pPr>
      <w:spacing w:after="120"/>
      <w:ind w:left="1080"/>
      <w:contextualSpacing/>
    </w:pPr>
  </w:style>
  <w:style w:type="paragraph" w:customStyle="1" w:styleId="ListContinued">
    <w:name w:val="List Continued"/>
    <w:basedOn w:val="Normal"/>
    <w:qFormat/>
    <w:rsid w:val="00850948"/>
    <w:pPr>
      <w:numPr>
        <w:numId w:val="13"/>
      </w:numPr>
      <w:tabs>
        <w:tab w:val="left" w:pos="720"/>
      </w:tabs>
      <w:spacing w:after="220"/>
      <w:jc w:val="both"/>
    </w:pPr>
    <w:rPr>
      <w:rFonts w:ascii="Times" w:hAnsi="Times"/>
      <w:sz w:val="22"/>
    </w:rPr>
  </w:style>
  <w:style w:type="paragraph" w:customStyle="1" w:styleId="listcontinuea">
    <w:name w:val="list continue (a)"/>
    <w:basedOn w:val="ListNumber2"/>
    <w:link w:val="listcontinueaChar"/>
    <w:qFormat/>
    <w:rsid w:val="00850948"/>
    <w:pPr>
      <w:numPr>
        <w:ilvl w:val="3"/>
        <w:numId w:val="14"/>
      </w:numPr>
    </w:pPr>
    <w:rPr>
      <w:rFonts w:ascii="Times" w:hAnsi="Times"/>
      <w:sz w:val="20"/>
    </w:rPr>
  </w:style>
  <w:style w:type="character" w:customStyle="1" w:styleId="listcontinueaChar">
    <w:name w:val="list continue (a) Char"/>
    <w:link w:val="listcontinuea"/>
    <w:rsid w:val="00850948"/>
    <w:rPr>
      <w:rFonts w:ascii="Times" w:hAnsi="Times"/>
    </w:rPr>
  </w:style>
  <w:style w:type="character" w:customStyle="1" w:styleId="MSGENFONTSTYLENAMETEMPLATEROLENUMBERMSGENFONTSTYLENAMEBYROLETEXT2">
    <w:name w:val="MSG_EN_FONT_STYLE_NAME_TEMPLATE_ROLE_NUMBER MSG_EN_FONT_STYLE_NAME_BY_ROLE_TEXT 2"/>
    <w:rsid w:val="00A62BC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paragraph" w:customStyle="1" w:styleId="Indent0">
    <w:name w:val="Indent 0"/>
    <w:basedOn w:val="Normal"/>
    <w:rsid w:val="00627C6E"/>
    <w:pPr>
      <w:keepNext/>
      <w:numPr>
        <w:numId w:val="19"/>
      </w:numPr>
      <w:spacing w:after="220"/>
      <w:jc w:val="both"/>
      <w:outlineLvl w:val="0"/>
    </w:pPr>
    <w:rPr>
      <w:sz w:val="22"/>
    </w:rPr>
  </w:style>
  <w:style w:type="paragraph" w:customStyle="1" w:styleId="ListNumber2I">
    <w:name w:val="List Number 2.I."/>
    <w:basedOn w:val="ListNumber2"/>
    <w:rsid w:val="00627C6E"/>
    <w:pPr>
      <w:numPr>
        <w:numId w:val="15"/>
      </w:numPr>
    </w:pPr>
  </w:style>
  <w:style w:type="character" w:customStyle="1" w:styleId="DeltaViewInsertion">
    <w:name w:val="DeltaView Insertion"/>
    <w:rsid w:val="00E2409B"/>
    <w:rPr>
      <w:color w:val="000000"/>
      <w:u w:val="single"/>
    </w:rPr>
  </w:style>
  <w:style w:type="paragraph" w:customStyle="1" w:styleId="Indent1">
    <w:name w:val="Indent 1&quot;"/>
    <w:basedOn w:val="Indent5"/>
    <w:rsid w:val="00432DD7"/>
    <w:pPr>
      <w:ind w:left="1440"/>
    </w:pPr>
  </w:style>
  <w:style w:type="paragraph" w:customStyle="1" w:styleId="Line15a">
    <w:name w:val="Line 1.5&quot;a"/>
    <w:basedOn w:val="Normal"/>
    <w:rsid w:val="0062533D"/>
    <w:pPr>
      <w:tabs>
        <w:tab w:val="left" w:leader="underscore" w:pos="2160"/>
      </w:tabs>
    </w:pPr>
    <w:rPr>
      <w:sz w:val="22"/>
    </w:rPr>
  </w:style>
  <w:style w:type="paragraph" w:styleId="ListBullet4">
    <w:name w:val="List Bullet 4"/>
    <w:basedOn w:val="Normal"/>
    <w:autoRedefine/>
    <w:rsid w:val="00441C62"/>
    <w:pPr>
      <w:numPr>
        <w:numId w:val="16"/>
      </w:numPr>
      <w:spacing w:after="220"/>
      <w:jc w:val="both"/>
    </w:pPr>
    <w:rPr>
      <w:sz w:val="22"/>
    </w:rPr>
  </w:style>
  <w:style w:type="character" w:customStyle="1" w:styleId="fontstyle01">
    <w:name w:val="fontstyle01"/>
    <w:rsid w:val="007E6BF6"/>
    <w:rPr>
      <w:rFonts w:ascii="Arial" w:hAnsi="Arial" w:cs="Arial" w:hint="default"/>
      <w:b w:val="0"/>
      <w:bCs w:val="0"/>
      <w:i w:val="0"/>
      <w:iCs w:val="0"/>
      <w:color w:val="000000"/>
      <w:sz w:val="18"/>
      <w:szCs w:val="18"/>
    </w:rPr>
  </w:style>
  <w:style w:type="paragraph" w:customStyle="1" w:styleId="BodyH3">
    <w:name w:val="Body H3"/>
    <w:basedOn w:val="BlockText"/>
    <w:qFormat/>
    <w:rsid w:val="00A8746D"/>
    <w:pPr>
      <w:spacing w:line="276" w:lineRule="auto"/>
      <w:ind w:left="1714" w:right="0"/>
      <w:jc w:val="both"/>
    </w:pPr>
    <w:rPr>
      <w:rFonts w:ascii="Garamond" w:hAnsi="Garamond"/>
      <w:iCs/>
      <w:sz w:val="24"/>
      <w:szCs w:val="24"/>
    </w:rPr>
  </w:style>
  <w:style w:type="paragraph" w:styleId="BlockText">
    <w:name w:val="Block Text"/>
    <w:basedOn w:val="Normal"/>
    <w:rsid w:val="00A8746D"/>
    <w:pPr>
      <w:spacing w:after="120"/>
      <w:ind w:left="1440" w:right="1440"/>
    </w:pPr>
  </w:style>
  <w:style w:type="paragraph" w:customStyle="1" w:styleId="Subtitle1">
    <w:name w:val="Subtitle1"/>
    <w:basedOn w:val="Heading2"/>
    <w:rsid w:val="00AF229F"/>
    <w:pPr>
      <w:spacing w:after="220"/>
      <w:jc w:val="both"/>
    </w:pPr>
    <w:rPr>
      <w:sz w:val="22"/>
    </w:rPr>
  </w:style>
  <w:style w:type="paragraph" w:customStyle="1" w:styleId="Indent0a">
    <w:name w:val="Indent 0a"/>
    <w:basedOn w:val="Indent5"/>
    <w:rsid w:val="00AF229F"/>
    <w:pPr>
      <w:keepNext w:val="0"/>
      <w:spacing w:after="0"/>
      <w:ind w:left="0"/>
    </w:pPr>
  </w:style>
  <w:style w:type="character" w:customStyle="1" w:styleId="BodyTextChar">
    <w:name w:val="Body Text Char"/>
    <w:link w:val="BodyText"/>
    <w:rsid w:val="00C25E6D"/>
    <w:rPr>
      <w:sz w:val="24"/>
    </w:rPr>
  </w:style>
  <w:style w:type="character" w:customStyle="1" w:styleId="TitleChar">
    <w:name w:val="Title Char"/>
    <w:link w:val="Title"/>
    <w:rsid w:val="00C25E6D"/>
    <w:rPr>
      <w:sz w:val="24"/>
    </w:rPr>
  </w:style>
  <w:style w:type="character" w:customStyle="1" w:styleId="BodyText3Char">
    <w:name w:val="Body Text 3 Char"/>
    <w:link w:val="BodyText3"/>
    <w:rsid w:val="00C25E6D"/>
    <w:rPr>
      <w:i/>
      <w:sz w:val="24"/>
    </w:rPr>
  </w:style>
  <w:style w:type="paragraph" w:customStyle="1" w:styleId="TitleCenter">
    <w:name w:val="TitleCenter"/>
    <w:basedOn w:val="Normal"/>
    <w:rsid w:val="00C25E6D"/>
    <w:pPr>
      <w:spacing w:after="220"/>
      <w:jc w:val="center"/>
    </w:pPr>
    <w:rPr>
      <w:b/>
      <w:sz w:val="22"/>
    </w:rPr>
  </w:style>
  <w:style w:type="paragraph" w:customStyle="1" w:styleId="Indent5a">
    <w:name w:val="Indent .5a"/>
    <w:basedOn w:val="Indent5"/>
    <w:rsid w:val="00C25E6D"/>
    <w:pPr>
      <w:spacing w:after="0"/>
    </w:pPr>
  </w:style>
  <w:style w:type="paragraph" w:customStyle="1" w:styleId="Line">
    <w:name w:val="Line"/>
    <w:basedOn w:val="Normal"/>
    <w:autoRedefine/>
    <w:rsid w:val="00C25E6D"/>
    <w:pPr>
      <w:tabs>
        <w:tab w:val="left" w:leader="underscore" w:pos="9360"/>
      </w:tabs>
      <w:spacing w:after="220"/>
    </w:pPr>
    <w:rPr>
      <w:sz w:val="22"/>
    </w:rPr>
  </w:style>
  <w:style w:type="paragraph" w:customStyle="1" w:styleId="Line-a">
    <w:name w:val="Line-a"/>
    <w:basedOn w:val="Line"/>
    <w:rsid w:val="00C25E6D"/>
    <w:pPr>
      <w:spacing w:after="0"/>
    </w:pPr>
  </w:style>
  <w:style w:type="paragraph" w:customStyle="1" w:styleId="Line2a">
    <w:name w:val="Line 2&quot;a"/>
    <w:basedOn w:val="Line15a"/>
    <w:rsid w:val="00C25E6D"/>
    <w:pPr>
      <w:tabs>
        <w:tab w:val="clear" w:pos="2160"/>
        <w:tab w:val="left" w:leader="underscore" w:pos="2880"/>
      </w:tabs>
      <w:jc w:val="both"/>
    </w:pPr>
  </w:style>
  <w:style w:type="character" w:customStyle="1" w:styleId="BalloonTextChar">
    <w:name w:val="Balloon Text Char"/>
    <w:link w:val="BalloonText"/>
    <w:rsid w:val="00C25E6D"/>
    <w:rPr>
      <w:rFonts w:ascii="Tahoma" w:hAnsi="Tahoma" w:cs="Tahoma"/>
      <w:sz w:val="16"/>
      <w:szCs w:val="16"/>
    </w:rPr>
  </w:style>
  <w:style w:type="paragraph" w:customStyle="1" w:styleId="TableParagraph">
    <w:name w:val="Table Paragraph"/>
    <w:basedOn w:val="Normal"/>
    <w:uiPriority w:val="1"/>
    <w:qFormat/>
    <w:rsid w:val="00C25E6D"/>
    <w:pPr>
      <w:autoSpaceDE w:val="0"/>
      <w:autoSpaceDN w:val="0"/>
      <w:adjustRightInd w:val="0"/>
    </w:pPr>
    <w:rPr>
      <w:sz w:val="24"/>
      <w:szCs w:val="24"/>
    </w:rPr>
  </w:style>
  <w:style w:type="character" w:customStyle="1" w:styleId="CommentSubjectChar">
    <w:name w:val="Comment Subject Char"/>
    <w:link w:val="CommentSubject"/>
    <w:semiHidden/>
    <w:rsid w:val="00C25E6D"/>
    <w:rPr>
      <w:b/>
      <w:bCs/>
    </w:rPr>
  </w:style>
  <w:style w:type="character" w:customStyle="1" w:styleId="Heading4Char">
    <w:name w:val="Heading 4 Char"/>
    <w:link w:val="Heading4"/>
    <w:rsid w:val="008E7557"/>
    <w:rPr>
      <w:sz w:val="24"/>
    </w:rPr>
  </w:style>
  <w:style w:type="character" w:customStyle="1" w:styleId="Heading5Char">
    <w:name w:val="Heading 5 Char"/>
    <w:link w:val="Heading5"/>
    <w:rsid w:val="008E7557"/>
    <w:rPr>
      <w:b/>
    </w:rPr>
  </w:style>
  <w:style w:type="character" w:customStyle="1" w:styleId="Heading6Char">
    <w:name w:val="Heading 6 Char"/>
    <w:link w:val="Heading6"/>
    <w:rsid w:val="008E7557"/>
    <w:rPr>
      <w:b/>
      <w:bCs/>
    </w:rPr>
  </w:style>
  <w:style w:type="character" w:customStyle="1" w:styleId="Heading7Char">
    <w:name w:val="Heading 7 Char"/>
    <w:link w:val="Heading7"/>
    <w:rsid w:val="008E7557"/>
    <w:rPr>
      <w:sz w:val="24"/>
    </w:rPr>
  </w:style>
  <w:style w:type="character" w:customStyle="1" w:styleId="Heading8Char">
    <w:name w:val="Heading 8 Char"/>
    <w:link w:val="Heading8"/>
    <w:rsid w:val="008E7557"/>
    <w:rPr>
      <w:sz w:val="24"/>
    </w:rPr>
  </w:style>
  <w:style w:type="character" w:customStyle="1" w:styleId="Heading9Char">
    <w:name w:val="Heading 9 Char"/>
    <w:link w:val="Heading9"/>
    <w:rsid w:val="008E7557"/>
    <w:rPr>
      <w:sz w:val="24"/>
      <w:u w:val="single"/>
    </w:rPr>
  </w:style>
  <w:style w:type="character" w:customStyle="1" w:styleId="BodyTextIndent2Char">
    <w:name w:val="Body Text Indent 2 Char"/>
    <w:link w:val="BodyTextIndent2"/>
    <w:rsid w:val="008E7557"/>
    <w:rPr>
      <w:iCs/>
      <w:sz w:val="24"/>
    </w:rPr>
  </w:style>
  <w:style w:type="character" w:customStyle="1" w:styleId="MessageHeaderChar">
    <w:name w:val="Message Header Char"/>
    <w:link w:val="MessageHeader"/>
    <w:rsid w:val="008E7557"/>
    <w:rPr>
      <w:rFonts w:ascii="Arial" w:hAnsi="Arial" w:cs="Arial"/>
      <w:sz w:val="24"/>
      <w:szCs w:val="24"/>
      <w:shd w:val="pct20" w:color="auto" w:fill="auto"/>
    </w:rPr>
  </w:style>
  <w:style w:type="character" w:customStyle="1" w:styleId="BodyTextIndent3Char">
    <w:name w:val="Body Text Indent 3 Char"/>
    <w:link w:val="BodyTextIndent3"/>
    <w:rsid w:val="008E7557"/>
    <w:rPr>
      <w:color w:val="000000"/>
      <w:sz w:val="24"/>
    </w:rPr>
  </w:style>
  <w:style w:type="character" w:customStyle="1" w:styleId="DocumentMapChar">
    <w:name w:val="Document Map Char"/>
    <w:link w:val="DocumentMap"/>
    <w:semiHidden/>
    <w:rsid w:val="008E7557"/>
    <w:rPr>
      <w:rFonts w:ascii="Tahoma" w:hAnsi="Tahoma" w:cs="Tahoma"/>
      <w:shd w:val="clear" w:color="auto" w:fill="000080"/>
    </w:rPr>
  </w:style>
  <w:style w:type="numbering" w:customStyle="1" w:styleId="ImportedStyle141">
    <w:name w:val="Imported Style 141"/>
    <w:rsid w:val="008E7557"/>
    <w:pPr>
      <w:numPr>
        <w:numId w:val="12"/>
      </w:numPr>
    </w:pPr>
  </w:style>
  <w:style w:type="paragraph" w:customStyle="1" w:styleId="FooterReference">
    <w:name w:val="Footer Reference"/>
    <w:basedOn w:val="Footer"/>
    <w:link w:val="FooterReferenceChar"/>
    <w:semiHidden/>
    <w:rsid w:val="00F72C42"/>
    <w:pPr>
      <w:tabs>
        <w:tab w:val="clear" w:pos="4320"/>
        <w:tab w:val="clear" w:pos="8640"/>
        <w:tab w:val="center" w:pos="4680"/>
        <w:tab w:val="right" w:pos="9360"/>
      </w:tabs>
      <w:ind w:left="720"/>
    </w:pPr>
    <w:rPr>
      <w:sz w:val="16"/>
      <w:szCs w:val="22"/>
    </w:rPr>
  </w:style>
  <w:style w:type="character" w:customStyle="1" w:styleId="FooterReferenceChar">
    <w:name w:val="Footer Reference Char"/>
    <w:basedOn w:val="DefaultParagraphFont"/>
    <w:link w:val="FooterReference"/>
    <w:semiHidden/>
    <w:rsid w:val="00F72C42"/>
    <w:rPr>
      <w:sz w:val="16"/>
      <w:szCs w:val="22"/>
    </w:rPr>
  </w:style>
  <w:style w:type="paragraph" w:customStyle="1" w:styleId="xmsonormal">
    <w:name w:val="x_msonormal"/>
    <w:basedOn w:val="Normal"/>
    <w:rsid w:val="004B3768"/>
    <w:rPr>
      <w:rFonts w:ascii="Calibri" w:eastAsiaTheme="minorHAnsi" w:hAnsi="Calibri" w:cs="Calibri"/>
      <w:sz w:val="22"/>
      <w:szCs w:val="22"/>
    </w:rPr>
  </w:style>
  <w:style w:type="paragraph" w:customStyle="1" w:styleId="xmsolistparagraph">
    <w:name w:val="x_msolistparagraph"/>
    <w:basedOn w:val="Normal"/>
    <w:rsid w:val="004B3768"/>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F6E53"/>
    <w:rPr>
      <w:color w:val="605E5C"/>
      <w:shd w:val="clear" w:color="auto" w:fill="E1DFDD"/>
    </w:rPr>
  </w:style>
  <w:style w:type="character" w:customStyle="1" w:styleId="ListParagraphChar">
    <w:name w:val="List Paragraph Char"/>
    <w:aliases w:val="Bullet Point Char"/>
    <w:basedOn w:val="DefaultParagraphFont"/>
    <w:link w:val="ListParagraph"/>
    <w:uiPriority w:val="1"/>
    <w:locked/>
    <w:rsid w:val="00E966A4"/>
    <w:rPr>
      <w:rFonts w:eastAsia="MS Mincho"/>
      <w:sz w:val="24"/>
      <w:szCs w:val="24"/>
      <w:lang w:eastAsia="ja-JP"/>
    </w:rPr>
  </w:style>
  <w:style w:type="character" w:customStyle="1" w:styleId="normaltextrun">
    <w:name w:val="normaltextrun"/>
    <w:basedOn w:val="DefaultParagraphFont"/>
    <w:rsid w:val="00A77158"/>
  </w:style>
  <w:style w:type="character" w:customStyle="1" w:styleId="eop">
    <w:name w:val="eop"/>
    <w:basedOn w:val="DefaultParagraphFont"/>
    <w:rsid w:val="00505E4D"/>
  </w:style>
  <w:style w:type="paragraph" w:customStyle="1" w:styleId="paragraph">
    <w:name w:val="paragraph"/>
    <w:basedOn w:val="Normal"/>
    <w:uiPriority w:val="99"/>
    <w:rsid w:val="003D44C4"/>
    <w:pPr>
      <w:spacing w:before="100" w:beforeAutospacing="1" w:after="100" w:afterAutospacing="1"/>
    </w:pPr>
    <w:rPr>
      <w:sz w:val="24"/>
      <w:szCs w:val="24"/>
    </w:rPr>
  </w:style>
  <w:style w:type="character" w:customStyle="1" w:styleId="findhit">
    <w:name w:val="findhit"/>
    <w:basedOn w:val="DefaultParagraphFont"/>
    <w:rsid w:val="003D44C4"/>
  </w:style>
  <w:style w:type="character" w:styleId="Mention">
    <w:name w:val="Mention"/>
    <w:basedOn w:val="DefaultParagraphFont"/>
    <w:uiPriority w:val="99"/>
    <w:unhideWhenUsed/>
    <w:rsid w:val="002F647E"/>
    <w:rPr>
      <w:color w:val="2B579A"/>
      <w:shd w:val="clear" w:color="auto" w:fill="E1DFDD"/>
    </w:rPr>
  </w:style>
  <w:style w:type="paragraph" w:customStyle="1" w:styleId="FooterEven">
    <w:name w:val="Footer Even"/>
    <w:basedOn w:val="Normal"/>
    <w:autoRedefine/>
    <w:rsid w:val="00DD2978"/>
    <w:pPr>
      <w:tabs>
        <w:tab w:val="center" w:pos="4680"/>
      </w:tabs>
    </w:pPr>
    <w:rPr>
      <w:b/>
      <w:sz w:val="18"/>
    </w:rPr>
  </w:style>
  <w:style w:type="paragraph" w:customStyle="1" w:styleId="HeaderOdd">
    <w:name w:val="Header Odd"/>
    <w:basedOn w:val="Normal"/>
    <w:autoRedefine/>
    <w:rsid w:val="00DD2978"/>
    <w:pPr>
      <w:tabs>
        <w:tab w:val="center" w:pos="4680"/>
        <w:tab w:val="right" w:pos="9360"/>
      </w:tabs>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8738">
      <w:bodyDiv w:val="1"/>
      <w:marLeft w:val="0"/>
      <w:marRight w:val="0"/>
      <w:marTop w:val="0"/>
      <w:marBottom w:val="0"/>
      <w:divBdr>
        <w:top w:val="none" w:sz="0" w:space="0" w:color="auto"/>
        <w:left w:val="none" w:sz="0" w:space="0" w:color="auto"/>
        <w:bottom w:val="none" w:sz="0" w:space="0" w:color="auto"/>
        <w:right w:val="none" w:sz="0" w:space="0" w:color="auto"/>
      </w:divBdr>
    </w:div>
    <w:div w:id="26683761">
      <w:bodyDiv w:val="1"/>
      <w:marLeft w:val="0"/>
      <w:marRight w:val="0"/>
      <w:marTop w:val="0"/>
      <w:marBottom w:val="0"/>
      <w:divBdr>
        <w:top w:val="none" w:sz="0" w:space="0" w:color="auto"/>
        <w:left w:val="none" w:sz="0" w:space="0" w:color="auto"/>
        <w:bottom w:val="none" w:sz="0" w:space="0" w:color="auto"/>
        <w:right w:val="none" w:sz="0" w:space="0" w:color="auto"/>
      </w:divBdr>
    </w:div>
    <w:div w:id="32922363">
      <w:bodyDiv w:val="1"/>
      <w:marLeft w:val="0"/>
      <w:marRight w:val="0"/>
      <w:marTop w:val="0"/>
      <w:marBottom w:val="0"/>
      <w:divBdr>
        <w:top w:val="none" w:sz="0" w:space="0" w:color="auto"/>
        <w:left w:val="none" w:sz="0" w:space="0" w:color="auto"/>
        <w:bottom w:val="none" w:sz="0" w:space="0" w:color="auto"/>
        <w:right w:val="none" w:sz="0" w:space="0" w:color="auto"/>
      </w:divBdr>
    </w:div>
    <w:div w:id="40443917">
      <w:bodyDiv w:val="1"/>
      <w:marLeft w:val="0"/>
      <w:marRight w:val="0"/>
      <w:marTop w:val="0"/>
      <w:marBottom w:val="0"/>
      <w:divBdr>
        <w:top w:val="none" w:sz="0" w:space="0" w:color="auto"/>
        <w:left w:val="none" w:sz="0" w:space="0" w:color="auto"/>
        <w:bottom w:val="none" w:sz="0" w:space="0" w:color="auto"/>
        <w:right w:val="none" w:sz="0" w:space="0" w:color="auto"/>
      </w:divBdr>
    </w:div>
    <w:div w:id="43603465">
      <w:bodyDiv w:val="1"/>
      <w:marLeft w:val="0"/>
      <w:marRight w:val="0"/>
      <w:marTop w:val="0"/>
      <w:marBottom w:val="0"/>
      <w:divBdr>
        <w:top w:val="none" w:sz="0" w:space="0" w:color="auto"/>
        <w:left w:val="none" w:sz="0" w:space="0" w:color="auto"/>
        <w:bottom w:val="none" w:sz="0" w:space="0" w:color="auto"/>
        <w:right w:val="none" w:sz="0" w:space="0" w:color="auto"/>
      </w:divBdr>
    </w:div>
    <w:div w:id="43719021">
      <w:bodyDiv w:val="1"/>
      <w:marLeft w:val="0"/>
      <w:marRight w:val="0"/>
      <w:marTop w:val="0"/>
      <w:marBottom w:val="0"/>
      <w:divBdr>
        <w:top w:val="none" w:sz="0" w:space="0" w:color="auto"/>
        <w:left w:val="none" w:sz="0" w:space="0" w:color="auto"/>
        <w:bottom w:val="none" w:sz="0" w:space="0" w:color="auto"/>
        <w:right w:val="none" w:sz="0" w:space="0" w:color="auto"/>
      </w:divBdr>
    </w:div>
    <w:div w:id="50469455">
      <w:bodyDiv w:val="1"/>
      <w:marLeft w:val="0"/>
      <w:marRight w:val="0"/>
      <w:marTop w:val="0"/>
      <w:marBottom w:val="0"/>
      <w:divBdr>
        <w:top w:val="none" w:sz="0" w:space="0" w:color="auto"/>
        <w:left w:val="none" w:sz="0" w:space="0" w:color="auto"/>
        <w:bottom w:val="none" w:sz="0" w:space="0" w:color="auto"/>
        <w:right w:val="none" w:sz="0" w:space="0" w:color="auto"/>
      </w:divBdr>
    </w:div>
    <w:div w:id="53091953">
      <w:bodyDiv w:val="1"/>
      <w:marLeft w:val="0"/>
      <w:marRight w:val="0"/>
      <w:marTop w:val="0"/>
      <w:marBottom w:val="0"/>
      <w:divBdr>
        <w:top w:val="none" w:sz="0" w:space="0" w:color="auto"/>
        <w:left w:val="none" w:sz="0" w:space="0" w:color="auto"/>
        <w:bottom w:val="none" w:sz="0" w:space="0" w:color="auto"/>
        <w:right w:val="none" w:sz="0" w:space="0" w:color="auto"/>
      </w:divBdr>
    </w:div>
    <w:div w:id="55011346">
      <w:bodyDiv w:val="1"/>
      <w:marLeft w:val="0"/>
      <w:marRight w:val="0"/>
      <w:marTop w:val="0"/>
      <w:marBottom w:val="0"/>
      <w:divBdr>
        <w:top w:val="none" w:sz="0" w:space="0" w:color="auto"/>
        <w:left w:val="none" w:sz="0" w:space="0" w:color="auto"/>
        <w:bottom w:val="none" w:sz="0" w:space="0" w:color="auto"/>
        <w:right w:val="none" w:sz="0" w:space="0" w:color="auto"/>
      </w:divBdr>
    </w:div>
    <w:div w:id="60449626">
      <w:bodyDiv w:val="1"/>
      <w:marLeft w:val="0"/>
      <w:marRight w:val="0"/>
      <w:marTop w:val="0"/>
      <w:marBottom w:val="0"/>
      <w:divBdr>
        <w:top w:val="none" w:sz="0" w:space="0" w:color="auto"/>
        <w:left w:val="none" w:sz="0" w:space="0" w:color="auto"/>
        <w:bottom w:val="none" w:sz="0" w:space="0" w:color="auto"/>
        <w:right w:val="none" w:sz="0" w:space="0" w:color="auto"/>
      </w:divBdr>
    </w:div>
    <w:div w:id="69932482">
      <w:bodyDiv w:val="1"/>
      <w:marLeft w:val="0"/>
      <w:marRight w:val="0"/>
      <w:marTop w:val="0"/>
      <w:marBottom w:val="0"/>
      <w:divBdr>
        <w:top w:val="none" w:sz="0" w:space="0" w:color="auto"/>
        <w:left w:val="none" w:sz="0" w:space="0" w:color="auto"/>
        <w:bottom w:val="none" w:sz="0" w:space="0" w:color="auto"/>
        <w:right w:val="none" w:sz="0" w:space="0" w:color="auto"/>
      </w:divBdr>
    </w:div>
    <w:div w:id="70665750">
      <w:bodyDiv w:val="1"/>
      <w:marLeft w:val="0"/>
      <w:marRight w:val="0"/>
      <w:marTop w:val="0"/>
      <w:marBottom w:val="0"/>
      <w:divBdr>
        <w:top w:val="none" w:sz="0" w:space="0" w:color="auto"/>
        <w:left w:val="none" w:sz="0" w:space="0" w:color="auto"/>
        <w:bottom w:val="none" w:sz="0" w:space="0" w:color="auto"/>
        <w:right w:val="none" w:sz="0" w:space="0" w:color="auto"/>
      </w:divBdr>
    </w:div>
    <w:div w:id="79984215">
      <w:bodyDiv w:val="1"/>
      <w:marLeft w:val="0"/>
      <w:marRight w:val="0"/>
      <w:marTop w:val="0"/>
      <w:marBottom w:val="0"/>
      <w:divBdr>
        <w:top w:val="none" w:sz="0" w:space="0" w:color="auto"/>
        <w:left w:val="none" w:sz="0" w:space="0" w:color="auto"/>
        <w:bottom w:val="none" w:sz="0" w:space="0" w:color="auto"/>
        <w:right w:val="none" w:sz="0" w:space="0" w:color="auto"/>
      </w:divBdr>
    </w:div>
    <w:div w:id="80224620">
      <w:bodyDiv w:val="1"/>
      <w:marLeft w:val="0"/>
      <w:marRight w:val="0"/>
      <w:marTop w:val="0"/>
      <w:marBottom w:val="0"/>
      <w:divBdr>
        <w:top w:val="none" w:sz="0" w:space="0" w:color="auto"/>
        <w:left w:val="none" w:sz="0" w:space="0" w:color="auto"/>
        <w:bottom w:val="none" w:sz="0" w:space="0" w:color="auto"/>
        <w:right w:val="none" w:sz="0" w:space="0" w:color="auto"/>
      </w:divBdr>
    </w:div>
    <w:div w:id="84037517">
      <w:bodyDiv w:val="1"/>
      <w:marLeft w:val="0"/>
      <w:marRight w:val="0"/>
      <w:marTop w:val="0"/>
      <w:marBottom w:val="0"/>
      <w:divBdr>
        <w:top w:val="none" w:sz="0" w:space="0" w:color="auto"/>
        <w:left w:val="none" w:sz="0" w:space="0" w:color="auto"/>
        <w:bottom w:val="none" w:sz="0" w:space="0" w:color="auto"/>
        <w:right w:val="none" w:sz="0" w:space="0" w:color="auto"/>
      </w:divBdr>
    </w:div>
    <w:div w:id="89156837">
      <w:bodyDiv w:val="1"/>
      <w:marLeft w:val="0"/>
      <w:marRight w:val="0"/>
      <w:marTop w:val="0"/>
      <w:marBottom w:val="0"/>
      <w:divBdr>
        <w:top w:val="none" w:sz="0" w:space="0" w:color="auto"/>
        <w:left w:val="none" w:sz="0" w:space="0" w:color="auto"/>
        <w:bottom w:val="none" w:sz="0" w:space="0" w:color="auto"/>
        <w:right w:val="none" w:sz="0" w:space="0" w:color="auto"/>
      </w:divBdr>
    </w:div>
    <w:div w:id="89546313">
      <w:bodyDiv w:val="1"/>
      <w:marLeft w:val="0"/>
      <w:marRight w:val="0"/>
      <w:marTop w:val="0"/>
      <w:marBottom w:val="0"/>
      <w:divBdr>
        <w:top w:val="none" w:sz="0" w:space="0" w:color="auto"/>
        <w:left w:val="none" w:sz="0" w:space="0" w:color="auto"/>
        <w:bottom w:val="none" w:sz="0" w:space="0" w:color="auto"/>
        <w:right w:val="none" w:sz="0" w:space="0" w:color="auto"/>
      </w:divBdr>
    </w:div>
    <w:div w:id="105545347">
      <w:bodyDiv w:val="1"/>
      <w:marLeft w:val="0"/>
      <w:marRight w:val="0"/>
      <w:marTop w:val="0"/>
      <w:marBottom w:val="0"/>
      <w:divBdr>
        <w:top w:val="none" w:sz="0" w:space="0" w:color="auto"/>
        <w:left w:val="none" w:sz="0" w:space="0" w:color="auto"/>
        <w:bottom w:val="none" w:sz="0" w:space="0" w:color="auto"/>
        <w:right w:val="none" w:sz="0" w:space="0" w:color="auto"/>
      </w:divBdr>
    </w:div>
    <w:div w:id="107359132">
      <w:bodyDiv w:val="1"/>
      <w:marLeft w:val="0"/>
      <w:marRight w:val="0"/>
      <w:marTop w:val="0"/>
      <w:marBottom w:val="0"/>
      <w:divBdr>
        <w:top w:val="none" w:sz="0" w:space="0" w:color="auto"/>
        <w:left w:val="none" w:sz="0" w:space="0" w:color="auto"/>
        <w:bottom w:val="none" w:sz="0" w:space="0" w:color="auto"/>
        <w:right w:val="none" w:sz="0" w:space="0" w:color="auto"/>
      </w:divBdr>
    </w:div>
    <w:div w:id="108741686">
      <w:bodyDiv w:val="1"/>
      <w:marLeft w:val="0"/>
      <w:marRight w:val="0"/>
      <w:marTop w:val="0"/>
      <w:marBottom w:val="0"/>
      <w:divBdr>
        <w:top w:val="none" w:sz="0" w:space="0" w:color="auto"/>
        <w:left w:val="none" w:sz="0" w:space="0" w:color="auto"/>
        <w:bottom w:val="none" w:sz="0" w:space="0" w:color="auto"/>
        <w:right w:val="none" w:sz="0" w:space="0" w:color="auto"/>
      </w:divBdr>
    </w:div>
    <w:div w:id="117384778">
      <w:bodyDiv w:val="1"/>
      <w:marLeft w:val="0"/>
      <w:marRight w:val="0"/>
      <w:marTop w:val="0"/>
      <w:marBottom w:val="0"/>
      <w:divBdr>
        <w:top w:val="none" w:sz="0" w:space="0" w:color="auto"/>
        <w:left w:val="none" w:sz="0" w:space="0" w:color="auto"/>
        <w:bottom w:val="none" w:sz="0" w:space="0" w:color="auto"/>
        <w:right w:val="none" w:sz="0" w:space="0" w:color="auto"/>
      </w:divBdr>
    </w:div>
    <w:div w:id="120075478">
      <w:bodyDiv w:val="1"/>
      <w:marLeft w:val="0"/>
      <w:marRight w:val="0"/>
      <w:marTop w:val="0"/>
      <w:marBottom w:val="0"/>
      <w:divBdr>
        <w:top w:val="none" w:sz="0" w:space="0" w:color="auto"/>
        <w:left w:val="none" w:sz="0" w:space="0" w:color="auto"/>
        <w:bottom w:val="none" w:sz="0" w:space="0" w:color="auto"/>
        <w:right w:val="none" w:sz="0" w:space="0" w:color="auto"/>
      </w:divBdr>
    </w:div>
    <w:div w:id="124083325">
      <w:bodyDiv w:val="1"/>
      <w:marLeft w:val="0"/>
      <w:marRight w:val="0"/>
      <w:marTop w:val="0"/>
      <w:marBottom w:val="0"/>
      <w:divBdr>
        <w:top w:val="none" w:sz="0" w:space="0" w:color="auto"/>
        <w:left w:val="none" w:sz="0" w:space="0" w:color="auto"/>
        <w:bottom w:val="none" w:sz="0" w:space="0" w:color="auto"/>
        <w:right w:val="none" w:sz="0" w:space="0" w:color="auto"/>
      </w:divBdr>
    </w:div>
    <w:div w:id="133764920">
      <w:bodyDiv w:val="1"/>
      <w:marLeft w:val="0"/>
      <w:marRight w:val="0"/>
      <w:marTop w:val="0"/>
      <w:marBottom w:val="0"/>
      <w:divBdr>
        <w:top w:val="none" w:sz="0" w:space="0" w:color="auto"/>
        <w:left w:val="none" w:sz="0" w:space="0" w:color="auto"/>
        <w:bottom w:val="none" w:sz="0" w:space="0" w:color="auto"/>
        <w:right w:val="none" w:sz="0" w:space="0" w:color="auto"/>
      </w:divBdr>
    </w:div>
    <w:div w:id="134101949">
      <w:bodyDiv w:val="1"/>
      <w:marLeft w:val="0"/>
      <w:marRight w:val="0"/>
      <w:marTop w:val="0"/>
      <w:marBottom w:val="0"/>
      <w:divBdr>
        <w:top w:val="none" w:sz="0" w:space="0" w:color="auto"/>
        <w:left w:val="none" w:sz="0" w:space="0" w:color="auto"/>
        <w:bottom w:val="none" w:sz="0" w:space="0" w:color="auto"/>
        <w:right w:val="none" w:sz="0" w:space="0" w:color="auto"/>
      </w:divBdr>
    </w:div>
    <w:div w:id="153768771">
      <w:bodyDiv w:val="1"/>
      <w:marLeft w:val="0"/>
      <w:marRight w:val="0"/>
      <w:marTop w:val="0"/>
      <w:marBottom w:val="0"/>
      <w:divBdr>
        <w:top w:val="none" w:sz="0" w:space="0" w:color="auto"/>
        <w:left w:val="none" w:sz="0" w:space="0" w:color="auto"/>
        <w:bottom w:val="none" w:sz="0" w:space="0" w:color="auto"/>
        <w:right w:val="none" w:sz="0" w:space="0" w:color="auto"/>
      </w:divBdr>
    </w:div>
    <w:div w:id="155659208">
      <w:bodyDiv w:val="1"/>
      <w:marLeft w:val="0"/>
      <w:marRight w:val="0"/>
      <w:marTop w:val="0"/>
      <w:marBottom w:val="0"/>
      <w:divBdr>
        <w:top w:val="none" w:sz="0" w:space="0" w:color="auto"/>
        <w:left w:val="none" w:sz="0" w:space="0" w:color="auto"/>
        <w:bottom w:val="none" w:sz="0" w:space="0" w:color="auto"/>
        <w:right w:val="none" w:sz="0" w:space="0" w:color="auto"/>
      </w:divBdr>
    </w:div>
    <w:div w:id="162743785">
      <w:bodyDiv w:val="1"/>
      <w:marLeft w:val="0"/>
      <w:marRight w:val="0"/>
      <w:marTop w:val="0"/>
      <w:marBottom w:val="0"/>
      <w:divBdr>
        <w:top w:val="none" w:sz="0" w:space="0" w:color="auto"/>
        <w:left w:val="none" w:sz="0" w:space="0" w:color="auto"/>
        <w:bottom w:val="none" w:sz="0" w:space="0" w:color="auto"/>
        <w:right w:val="none" w:sz="0" w:space="0" w:color="auto"/>
      </w:divBdr>
      <w:divsChild>
        <w:div w:id="1911036383">
          <w:marLeft w:val="0"/>
          <w:marRight w:val="0"/>
          <w:marTop w:val="0"/>
          <w:marBottom w:val="0"/>
          <w:divBdr>
            <w:top w:val="none" w:sz="0" w:space="0" w:color="auto"/>
            <w:left w:val="none" w:sz="0" w:space="0" w:color="auto"/>
            <w:bottom w:val="none" w:sz="0" w:space="0" w:color="auto"/>
            <w:right w:val="none" w:sz="0" w:space="0" w:color="auto"/>
          </w:divBdr>
          <w:divsChild>
            <w:div w:id="1144084128">
              <w:marLeft w:val="0"/>
              <w:marRight w:val="0"/>
              <w:marTop w:val="0"/>
              <w:marBottom w:val="0"/>
              <w:divBdr>
                <w:top w:val="none" w:sz="0" w:space="0" w:color="auto"/>
                <w:left w:val="none" w:sz="0" w:space="0" w:color="auto"/>
                <w:bottom w:val="none" w:sz="0" w:space="0" w:color="auto"/>
                <w:right w:val="none" w:sz="0" w:space="0" w:color="auto"/>
              </w:divBdr>
              <w:divsChild>
                <w:div w:id="738674561">
                  <w:marLeft w:val="0"/>
                  <w:marRight w:val="0"/>
                  <w:marTop w:val="0"/>
                  <w:marBottom w:val="0"/>
                  <w:divBdr>
                    <w:top w:val="none" w:sz="0" w:space="0" w:color="auto"/>
                    <w:left w:val="none" w:sz="0" w:space="0" w:color="auto"/>
                    <w:bottom w:val="none" w:sz="0" w:space="0" w:color="auto"/>
                    <w:right w:val="none" w:sz="0" w:space="0" w:color="auto"/>
                  </w:divBdr>
                  <w:divsChild>
                    <w:div w:id="548344511">
                      <w:marLeft w:val="0"/>
                      <w:marRight w:val="0"/>
                      <w:marTop w:val="0"/>
                      <w:marBottom w:val="0"/>
                      <w:divBdr>
                        <w:top w:val="none" w:sz="0" w:space="0" w:color="auto"/>
                        <w:left w:val="none" w:sz="0" w:space="0" w:color="auto"/>
                        <w:bottom w:val="none" w:sz="0" w:space="0" w:color="auto"/>
                        <w:right w:val="none" w:sz="0" w:space="0" w:color="auto"/>
                      </w:divBdr>
                      <w:divsChild>
                        <w:div w:id="1399668658">
                          <w:marLeft w:val="0"/>
                          <w:marRight w:val="0"/>
                          <w:marTop w:val="0"/>
                          <w:marBottom w:val="0"/>
                          <w:divBdr>
                            <w:top w:val="none" w:sz="0" w:space="0" w:color="auto"/>
                            <w:left w:val="none" w:sz="0" w:space="0" w:color="auto"/>
                            <w:bottom w:val="none" w:sz="0" w:space="0" w:color="auto"/>
                            <w:right w:val="none" w:sz="0" w:space="0" w:color="auto"/>
                          </w:divBdr>
                          <w:divsChild>
                            <w:div w:id="2131437419">
                              <w:marLeft w:val="0"/>
                              <w:marRight w:val="0"/>
                              <w:marTop w:val="0"/>
                              <w:marBottom w:val="0"/>
                              <w:divBdr>
                                <w:top w:val="none" w:sz="0" w:space="0" w:color="auto"/>
                                <w:left w:val="none" w:sz="0" w:space="0" w:color="auto"/>
                                <w:bottom w:val="none" w:sz="0" w:space="0" w:color="auto"/>
                                <w:right w:val="none" w:sz="0" w:space="0" w:color="auto"/>
                              </w:divBdr>
                              <w:divsChild>
                                <w:div w:id="216012975">
                                  <w:marLeft w:val="0"/>
                                  <w:marRight w:val="0"/>
                                  <w:marTop w:val="0"/>
                                  <w:marBottom w:val="0"/>
                                  <w:divBdr>
                                    <w:top w:val="none" w:sz="0" w:space="0" w:color="auto"/>
                                    <w:left w:val="none" w:sz="0" w:space="0" w:color="auto"/>
                                    <w:bottom w:val="none" w:sz="0" w:space="0" w:color="auto"/>
                                    <w:right w:val="none" w:sz="0" w:space="0" w:color="auto"/>
                                  </w:divBdr>
                                  <w:divsChild>
                                    <w:div w:id="108182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50794">
      <w:bodyDiv w:val="1"/>
      <w:marLeft w:val="0"/>
      <w:marRight w:val="0"/>
      <w:marTop w:val="0"/>
      <w:marBottom w:val="0"/>
      <w:divBdr>
        <w:top w:val="none" w:sz="0" w:space="0" w:color="auto"/>
        <w:left w:val="none" w:sz="0" w:space="0" w:color="auto"/>
        <w:bottom w:val="none" w:sz="0" w:space="0" w:color="auto"/>
        <w:right w:val="none" w:sz="0" w:space="0" w:color="auto"/>
      </w:divBdr>
    </w:div>
    <w:div w:id="171143208">
      <w:bodyDiv w:val="1"/>
      <w:marLeft w:val="0"/>
      <w:marRight w:val="0"/>
      <w:marTop w:val="0"/>
      <w:marBottom w:val="0"/>
      <w:divBdr>
        <w:top w:val="none" w:sz="0" w:space="0" w:color="auto"/>
        <w:left w:val="none" w:sz="0" w:space="0" w:color="auto"/>
        <w:bottom w:val="none" w:sz="0" w:space="0" w:color="auto"/>
        <w:right w:val="none" w:sz="0" w:space="0" w:color="auto"/>
      </w:divBdr>
    </w:div>
    <w:div w:id="172261044">
      <w:bodyDiv w:val="1"/>
      <w:marLeft w:val="0"/>
      <w:marRight w:val="0"/>
      <w:marTop w:val="0"/>
      <w:marBottom w:val="0"/>
      <w:divBdr>
        <w:top w:val="none" w:sz="0" w:space="0" w:color="auto"/>
        <w:left w:val="none" w:sz="0" w:space="0" w:color="auto"/>
        <w:bottom w:val="none" w:sz="0" w:space="0" w:color="auto"/>
        <w:right w:val="none" w:sz="0" w:space="0" w:color="auto"/>
      </w:divBdr>
    </w:div>
    <w:div w:id="176241401">
      <w:bodyDiv w:val="1"/>
      <w:marLeft w:val="0"/>
      <w:marRight w:val="0"/>
      <w:marTop w:val="0"/>
      <w:marBottom w:val="0"/>
      <w:divBdr>
        <w:top w:val="none" w:sz="0" w:space="0" w:color="auto"/>
        <w:left w:val="none" w:sz="0" w:space="0" w:color="auto"/>
        <w:bottom w:val="none" w:sz="0" w:space="0" w:color="auto"/>
        <w:right w:val="none" w:sz="0" w:space="0" w:color="auto"/>
      </w:divBdr>
    </w:div>
    <w:div w:id="182330966">
      <w:bodyDiv w:val="1"/>
      <w:marLeft w:val="0"/>
      <w:marRight w:val="0"/>
      <w:marTop w:val="0"/>
      <w:marBottom w:val="0"/>
      <w:divBdr>
        <w:top w:val="none" w:sz="0" w:space="0" w:color="auto"/>
        <w:left w:val="none" w:sz="0" w:space="0" w:color="auto"/>
        <w:bottom w:val="none" w:sz="0" w:space="0" w:color="auto"/>
        <w:right w:val="none" w:sz="0" w:space="0" w:color="auto"/>
      </w:divBdr>
    </w:div>
    <w:div w:id="187069075">
      <w:bodyDiv w:val="1"/>
      <w:marLeft w:val="0"/>
      <w:marRight w:val="0"/>
      <w:marTop w:val="0"/>
      <w:marBottom w:val="0"/>
      <w:divBdr>
        <w:top w:val="none" w:sz="0" w:space="0" w:color="auto"/>
        <w:left w:val="none" w:sz="0" w:space="0" w:color="auto"/>
        <w:bottom w:val="none" w:sz="0" w:space="0" w:color="auto"/>
        <w:right w:val="none" w:sz="0" w:space="0" w:color="auto"/>
      </w:divBdr>
    </w:div>
    <w:div w:id="187571415">
      <w:bodyDiv w:val="1"/>
      <w:marLeft w:val="0"/>
      <w:marRight w:val="0"/>
      <w:marTop w:val="0"/>
      <w:marBottom w:val="0"/>
      <w:divBdr>
        <w:top w:val="none" w:sz="0" w:space="0" w:color="auto"/>
        <w:left w:val="none" w:sz="0" w:space="0" w:color="auto"/>
        <w:bottom w:val="none" w:sz="0" w:space="0" w:color="auto"/>
        <w:right w:val="none" w:sz="0" w:space="0" w:color="auto"/>
      </w:divBdr>
    </w:div>
    <w:div w:id="187916281">
      <w:bodyDiv w:val="1"/>
      <w:marLeft w:val="0"/>
      <w:marRight w:val="0"/>
      <w:marTop w:val="0"/>
      <w:marBottom w:val="0"/>
      <w:divBdr>
        <w:top w:val="none" w:sz="0" w:space="0" w:color="auto"/>
        <w:left w:val="none" w:sz="0" w:space="0" w:color="auto"/>
        <w:bottom w:val="none" w:sz="0" w:space="0" w:color="auto"/>
        <w:right w:val="none" w:sz="0" w:space="0" w:color="auto"/>
      </w:divBdr>
    </w:div>
    <w:div w:id="209390310">
      <w:bodyDiv w:val="1"/>
      <w:marLeft w:val="0"/>
      <w:marRight w:val="0"/>
      <w:marTop w:val="0"/>
      <w:marBottom w:val="0"/>
      <w:divBdr>
        <w:top w:val="none" w:sz="0" w:space="0" w:color="auto"/>
        <w:left w:val="none" w:sz="0" w:space="0" w:color="auto"/>
        <w:bottom w:val="none" w:sz="0" w:space="0" w:color="auto"/>
        <w:right w:val="none" w:sz="0" w:space="0" w:color="auto"/>
      </w:divBdr>
    </w:div>
    <w:div w:id="211310158">
      <w:bodyDiv w:val="1"/>
      <w:marLeft w:val="0"/>
      <w:marRight w:val="0"/>
      <w:marTop w:val="0"/>
      <w:marBottom w:val="0"/>
      <w:divBdr>
        <w:top w:val="none" w:sz="0" w:space="0" w:color="auto"/>
        <w:left w:val="none" w:sz="0" w:space="0" w:color="auto"/>
        <w:bottom w:val="none" w:sz="0" w:space="0" w:color="auto"/>
        <w:right w:val="none" w:sz="0" w:space="0" w:color="auto"/>
      </w:divBdr>
    </w:div>
    <w:div w:id="213661971">
      <w:bodyDiv w:val="1"/>
      <w:marLeft w:val="0"/>
      <w:marRight w:val="0"/>
      <w:marTop w:val="0"/>
      <w:marBottom w:val="0"/>
      <w:divBdr>
        <w:top w:val="none" w:sz="0" w:space="0" w:color="auto"/>
        <w:left w:val="none" w:sz="0" w:space="0" w:color="auto"/>
        <w:bottom w:val="none" w:sz="0" w:space="0" w:color="auto"/>
        <w:right w:val="none" w:sz="0" w:space="0" w:color="auto"/>
      </w:divBdr>
    </w:div>
    <w:div w:id="215170800">
      <w:bodyDiv w:val="1"/>
      <w:marLeft w:val="0"/>
      <w:marRight w:val="0"/>
      <w:marTop w:val="0"/>
      <w:marBottom w:val="0"/>
      <w:divBdr>
        <w:top w:val="none" w:sz="0" w:space="0" w:color="auto"/>
        <w:left w:val="none" w:sz="0" w:space="0" w:color="auto"/>
        <w:bottom w:val="none" w:sz="0" w:space="0" w:color="auto"/>
        <w:right w:val="none" w:sz="0" w:space="0" w:color="auto"/>
      </w:divBdr>
    </w:div>
    <w:div w:id="216283452">
      <w:bodyDiv w:val="1"/>
      <w:marLeft w:val="0"/>
      <w:marRight w:val="0"/>
      <w:marTop w:val="0"/>
      <w:marBottom w:val="0"/>
      <w:divBdr>
        <w:top w:val="none" w:sz="0" w:space="0" w:color="auto"/>
        <w:left w:val="none" w:sz="0" w:space="0" w:color="auto"/>
        <w:bottom w:val="none" w:sz="0" w:space="0" w:color="auto"/>
        <w:right w:val="none" w:sz="0" w:space="0" w:color="auto"/>
      </w:divBdr>
    </w:div>
    <w:div w:id="216286106">
      <w:bodyDiv w:val="1"/>
      <w:marLeft w:val="0"/>
      <w:marRight w:val="0"/>
      <w:marTop w:val="0"/>
      <w:marBottom w:val="0"/>
      <w:divBdr>
        <w:top w:val="none" w:sz="0" w:space="0" w:color="auto"/>
        <w:left w:val="none" w:sz="0" w:space="0" w:color="auto"/>
        <w:bottom w:val="none" w:sz="0" w:space="0" w:color="auto"/>
        <w:right w:val="none" w:sz="0" w:space="0" w:color="auto"/>
      </w:divBdr>
    </w:div>
    <w:div w:id="223030175">
      <w:bodyDiv w:val="1"/>
      <w:marLeft w:val="0"/>
      <w:marRight w:val="0"/>
      <w:marTop w:val="0"/>
      <w:marBottom w:val="0"/>
      <w:divBdr>
        <w:top w:val="none" w:sz="0" w:space="0" w:color="auto"/>
        <w:left w:val="none" w:sz="0" w:space="0" w:color="auto"/>
        <w:bottom w:val="none" w:sz="0" w:space="0" w:color="auto"/>
        <w:right w:val="none" w:sz="0" w:space="0" w:color="auto"/>
      </w:divBdr>
    </w:div>
    <w:div w:id="234095905">
      <w:bodyDiv w:val="1"/>
      <w:marLeft w:val="0"/>
      <w:marRight w:val="0"/>
      <w:marTop w:val="0"/>
      <w:marBottom w:val="0"/>
      <w:divBdr>
        <w:top w:val="none" w:sz="0" w:space="0" w:color="auto"/>
        <w:left w:val="none" w:sz="0" w:space="0" w:color="auto"/>
        <w:bottom w:val="none" w:sz="0" w:space="0" w:color="auto"/>
        <w:right w:val="none" w:sz="0" w:space="0" w:color="auto"/>
      </w:divBdr>
    </w:div>
    <w:div w:id="235284169">
      <w:bodyDiv w:val="1"/>
      <w:marLeft w:val="0"/>
      <w:marRight w:val="0"/>
      <w:marTop w:val="0"/>
      <w:marBottom w:val="0"/>
      <w:divBdr>
        <w:top w:val="none" w:sz="0" w:space="0" w:color="auto"/>
        <w:left w:val="none" w:sz="0" w:space="0" w:color="auto"/>
        <w:bottom w:val="none" w:sz="0" w:space="0" w:color="auto"/>
        <w:right w:val="none" w:sz="0" w:space="0" w:color="auto"/>
      </w:divBdr>
    </w:div>
    <w:div w:id="238638346">
      <w:bodyDiv w:val="1"/>
      <w:marLeft w:val="0"/>
      <w:marRight w:val="0"/>
      <w:marTop w:val="0"/>
      <w:marBottom w:val="0"/>
      <w:divBdr>
        <w:top w:val="none" w:sz="0" w:space="0" w:color="auto"/>
        <w:left w:val="none" w:sz="0" w:space="0" w:color="auto"/>
        <w:bottom w:val="none" w:sz="0" w:space="0" w:color="auto"/>
        <w:right w:val="none" w:sz="0" w:space="0" w:color="auto"/>
      </w:divBdr>
    </w:div>
    <w:div w:id="239340579">
      <w:bodyDiv w:val="1"/>
      <w:marLeft w:val="0"/>
      <w:marRight w:val="0"/>
      <w:marTop w:val="0"/>
      <w:marBottom w:val="0"/>
      <w:divBdr>
        <w:top w:val="none" w:sz="0" w:space="0" w:color="auto"/>
        <w:left w:val="none" w:sz="0" w:space="0" w:color="auto"/>
        <w:bottom w:val="none" w:sz="0" w:space="0" w:color="auto"/>
        <w:right w:val="none" w:sz="0" w:space="0" w:color="auto"/>
      </w:divBdr>
    </w:div>
    <w:div w:id="242839130">
      <w:bodyDiv w:val="1"/>
      <w:marLeft w:val="0"/>
      <w:marRight w:val="0"/>
      <w:marTop w:val="0"/>
      <w:marBottom w:val="0"/>
      <w:divBdr>
        <w:top w:val="none" w:sz="0" w:space="0" w:color="auto"/>
        <w:left w:val="none" w:sz="0" w:space="0" w:color="auto"/>
        <w:bottom w:val="none" w:sz="0" w:space="0" w:color="auto"/>
        <w:right w:val="none" w:sz="0" w:space="0" w:color="auto"/>
      </w:divBdr>
    </w:div>
    <w:div w:id="254827392">
      <w:bodyDiv w:val="1"/>
      <w:marLeft w:val="0"/>
      <w:marRight w:val="0"/>
      <w:marTop w:val="0"/>
      <w:marBottom w:val="0"/>
      <w:divBdr>
        <w:top w:val="none" w:sz="0" w:space="0" w:color="auto"/>
        <w:left w:val="none" w:sz="0" w:space="0" w:color="auto"/>
        <w:bottom w:val="none" w:sz="0" w:space="0" w:color="auto"/>
        <w:right w:val="none" w:sz="0" w:space="0" w:color="auto"/>
      </w:divBdr>
    </w:div>
    <w:div w:id="260727459">
      <w:bodyDiv w:val="1"/>
      <w:marLeft w:val="0"/>
      <w:marRight w:val="0"/>
      <w:marTop w:val="0"/>
      <w:marBottom w:val="0"/>
      <w:divBdr>
        <w:top w:val="none" w:sz="0" w:space="0" w:color="auto"/>
        <w:left w:val="none" w:sz="0" w:space="0" w:color="auto"/>
        <w:bottom w:val="none" w:sz="0" w:space="0" w:color="auto"/>
        <w:right w:val="none" w:sz="0" w:space="0" w:color="auto"/>
      </w:divBdr>
    </w:div>
    <w:div w:id="263922467">
      <w:bodyDiv w:val="1"/>
      <w:marLeft w:val="0"/>
      <w:marRight w:val="0"/>
      <w:marTop w:val="0"/>
      <w:marBottom w:val="0"/>
      <w:divBdr>
        <w:top w:val="none" w:sz="0" w:space="0" w:color="auto"/>
        <w:left w:val="none" w:sz="0" w:space="0" w:color="auto"/>
        <w:bottom w:val="none" w:sz="0" w:space="0" w:color="auto"/>
        <w:right w:val="none" w:sz="0" w:space="0" w:color="auto"/>
      </w:divBdr>
    </w:div>
    <w:div w:id="265041728">
      <w:bodyDiv w:val="1"/>
      <w:marLeft w:val="0"/>
      <w:marRight w:val="0"/>
      <w:marTop w:val="0"/>
      <w:marBottom w:val="0"/>
      <w:divBdr>
        <w:top w:val="none" w:sz="0" w:space="0" w:color="auto"/>
        <w:left w:val="none" w:sz="0" w:space="0" w:color="auto"/>
        <w:bottom w:val="none" w:sz="0" w:space="0" w:color="auto"/>
        <w:right w:val="none" w:sz="0" w:space="0" w:color="auto"/>
      </w:divBdr>
    </w:div>
    <w:div w:id="276447192">
      <w:bodyDiv w:val="1"/>
      <w:marLeft w:val="0"/>
      <w:marRight w:val="0"/>
      <w:marTop w:val="0"/>
      <w:marBottom w:val="0"/>
      <w:divBdr>
        <w:top w:val="none" w:sz="0" w:space="0" w:color="auto"/>
        <w:left w:val="none" w:sz="0" w:space="0" w:color="auto"/>
        <w:bottom w:val="none" w:sz="0" w:space="0" w:color="auto"/>
        <w:right w:val="none" w:sz="0" w:space="0" w:color="auto"/>
      </w:divBdr>
    </w:div>
    <w:div w:id="280189027">
      <w:bodyDiv w:val="1"/>
      <w:marLeft w:val="0"/>
      <w:marRight w:val="0"/>
      <w:marTop w:val="0"/>
      <w:marBottom w:val="0"/>
      <w:divBdr>
        <w:top w:val="none" w:sz="0" w:space="0" w:color="auto"/>
        <w:left w:val="none" w:sz="0" w:space="0" w:color="auto"/>
        <w:bottom w:val="none" w:sz="0" w:space="0" w:color="auto"/>
        <w:right w:val="none" w:sz="0" w:space="0" w:color="auto"/>
      </w:divBdr>
    </w:div>
    <w:div w:id="290939260">
      <w:bodyDiv w:val="1"/>
      <w:marLeft w:val="0"/>
      <w:marRight w:val="0"/>
      <w:marTop w:val="0"/>
      <w:marBottom w:val="0"/>
      <w:divBdr>
        <w:top w:val="none" w:sz="0" w:space="0" w:color="auto"/>
        <w:left w:val="none" w:sz="0" w:space="0" w:color="auto"/>
        <w:bottom w:val="none" w:sz="0" w:space="0" w:color="auto"/>
        <w:right w:val="none" w:sz="0" w:space="0" w:color="auto"/>
      </w:divBdr>
    </w:div>
    <w:div w:id="292639031">
      <w:bodyDiv w:val="1"/>
      <w:marLeft w:val="0"/>
      <w:marRight w:val="0"/>
      <w:marTop w:val="0"/>
      <w:marBottom w:val="0"/>
      <w:divBdr>
        <w:top w:val="none" w:sz="0" w:space="0" w:color="auto"/>
        <w:left w:val="none" w:sz="0" w:space="0" w:color="auto"/>
        <w:bottom w:val="none" w:sz="0" w:space="0" w:color="auto"/>
        <w:right w:val="none" w:sz="0" w:space="0" w:color="auto"/>
      </w:divBdr>
    </w:div>
    <w:div w:id="298000288">
      <w:bodyDiv w:val="1"/>
      <w:marLeft w:val="0"/>
      <w:marRight w:val="0"/>
      <w:marTop w:val="0"/>
      <w:marBottom w:val="0"/>
      <w:divBdr>
        <w:top w:val="none" w:sz="0" w:space="0" w:color="auto"/>
        <w:left w:val="none" w:sz="0" w:space="0" w:color="auto"/>
        <w:bottom w:val="none" w:sz="0" w:space="0" w:color="auto"/>
        <w:right w:val="none" w:sz="0" w:space="0" w:color="auto"/>
      </w:divBdr>
    </w:div>
    <w:div w:id="300041338">
      <w:bodyDiv w:val="1"/>
      <w:marLeft w:val="0"/>
      <w:marRight w:val="0"/>
      <w:marTop w:val="0"/>
      <w:marBottom w:val="0"/>
      <w:divBdr>
        <w:top w:val="none" w:sz="0" w:space="0" w:color="auto"/>
        <w:left w:val="none" w:sz="0" w:space="0" w:color="auto"/>
        <w:bottom w:val="none" w:sz="0" w:space="0" w:color="auto"/>
        <w:right w:val="none" w:sz="0" w:space="0" w:color="auto"/>
      </w:divBdr>
    </w:div>
    <w:div w:id="302083909">
      <w:bodyDiv w:val="1"/>
      <w:marLeft w:val="0"/>
      <w:marRight w:val="0"/>
      <w:marTop w:val="0"/>
      <w:marBottom w:val="0"/>
      <w:divBdr>
        <w:top w:val="none" w:sz="0" w:space="0" w:color="auto"/>
        <w:left w:val="none" w:sz="0" w:space="0" w:color="auto"/>
        <w:bottom w:val="none" w:sz="0" w:space="0" w:color="auto"/>
        <w:right w:val="none" w:sz="0" w:space="0" w:color="auto"/>
      </w:divBdr>
    </w:div>
    <w:div w:id="304705612">
      <w:bodyDiv w:val="1"/>
      <w:marLeft w:val="0"/>
      <w:marRight w:val="0"/>
      <w:marTop w:val="0"/>
      <w:marBottom w:val="0"/>
      <w:divBdr>
        <w:top w:val="none" w:sz="0" w:space="0" w:color="auto"/>
        <w:left w:val="none" w:sz="0" w:space="0" w:color="auto"/>
        <w:bottom w:val="none" w:sz="0" w:space="0" w:color="auto"/>
        <w:right w:val="none" w:sz="0" w:space="0" w:color="auto"/>
      </w:divBdr>
    </w:div>
    <w:div w:id="317226755">
      <w:bodyDiv w:val="1"/>
      <w:marLeft w:val="0"/>
      <w:marRight w:val="0"/>
      <w:marTop w:val="0"/>
      <w:marBottom w:val="0"/>
      <w:divBdr>
        <w:top w:val="none" w:sz="0" w:space="0" w:color="auto"/>
        <w:left w:val="none" w:sz="0" w:space="0" w:color="auto"/>
        <w:bottom w:val="none" w:sz="0" w:space="0" w:color="auto"/>
        <w:right w:val="none" w:sz="0" w:space="0" w:color="auto"/>
      </w:divBdr>
    </w:div>
    <w:div w:id="318579688">
      <w:bodyDiv w:val="1"/>
      <w:marLeft w:val="0"/>
      <w:marRight w:val="0"/>
      <w:marTop w:val="0"/>
      <w:marBottom w:val="0"/>
      <w:divBdr>
        <w:top w:val="none" w:sz="0" w:space="0" w:color="auto"/>
        <w:left w:val="none" w:sz="0" w:space="0" w:color="auto"/>
        <w:bottom w:val="none" w:sz="0" w:space="0" w:color="auto"/>
        <w:right w:val="none" w:sz="0" w:space="0" w:color="auto"/>
      </w:divBdr>
    </w:div>
    <w:div w:id="325286970">
      <w:bodyDiv w:val="1"/>
      <w:marLeft w:val="0"/>
      <w:marRight w:val="0"/>
      <w:marTop w:val="0"/>
      <w:marBottom w:val="0"/>
      <w:divBdr>
        <w:top w:val="none" w:sz="0" w:space="0" w:color="auto"/>
        <w:left w:val="none" w:sz="0" w:space="0" w:color="auto"/>
        <w:bottom w:val="none" w:sz="0" w:space="0" w:color="auto"/>
        <w:right w:val="none" w:sz="0" w:space="0" w:color="auto"/>
      </w:divBdr>
    </w:div>
    <w:div w:id="336814727">
      <w:bodyDiv w:val="1"/>
      <w:marLeft w:val="0"/>
      <w:marRight w:val="0"/>
      <w:marTop w:val="0"/>
      <w:marBottom w:val="0"/>
      <w:divBdr>
        <w:top w:val="none" w:sz="0" w:space="0" w:color="auto"/>
        <w:left w:val="none" w:sz="0" w:space="0" w:color="auto"/>
        <w:bottom w:val="none" w:sz="0" w:space="0" w:color="auto"/>
        <w:right w:val="none" w:sz="0" w:space="0" w:color="auto"/>
      </w:divBdr>
    </w:div>
    <w:div w:id="344527344">
      <w:bodyDiv w:val="1"/>
      <w:marLeft w:val="0"/>
      <w:marRight w:val="0"/>
      <w:marTop w:val="0"/>
      <w:marBottom w:val="0"/>
      <w:divBdr>
        <w:top w:val="none" w:sz="0" w:space="0" w:color="auto"/>
        <w:left w:val="none" w:sz="0" w:space="0" w:color="auto"/>
        <w:bottom w:val="none" w:sz="0" w:space="0" w:color="auto"/>
        <w:right w:val="none" w:sz="0" w:space="0" w:color="auto"/>
      </w:divBdr>
    </w:div>
    <w:div w:id="350450261">
      <w:bodyDiv w:val="1"/>
      <w:marLeft w:val="0"/>
      <w:marRight w:val="0"/>
      <w:marTop w:val="0"/>
      <w:marBottom w:val="0"/>
      <w:divBdr>
        <w:top w:val="none" w:sz="0" w:space="0" w:color="auto"/>
        <w:left w:val="none" w:sz="0" w:space="0" w:color="auto"/>
        <w:bottom w:val="none" w:sz="0" w:space="0" w:color="auto"/>
        <w:right w:val="none" w:sz="0" w:space="0" w:color="auto"/>
      </w:divBdr>
    </w:div>
    <w:div w:id="355738673">
      <w:bodyDiv w:val="1"/>
      <w:marLeft w:val="0"/>
      <w:marRight w:val="0"/>
      <w:marTop w:val="0"/>
      <w:marBottom w:val="0"/>
      <w:divBdr>
        <w:top w:val="none" w:sz="0" w:space="0" w:color="auto"/>
        <w:left w:val="none" w:sz="0" w:space="0" w:color="auto"/>
        <w:bottom w:val="none" w:sz="0" w:space="0" w:color="auto"/>
        <w:right w:val="none" w:sz="0" w:space="0" w:color="auto"/>
      </w:divBdr>
    </w:div>
    <w:div w:id="360782344">
      <w:bodyDiv w:val="1"/>
      <w:marLeft w:val="0"/>
      <w:marRight w:val="0"/>
      <w:marTop w:val="0"/>
      <w:marBottom w:val="0"/>
      <w:divBdr>
        <w:top w:val="none" w:sz="0" w:space="0" w:color="auto"/>
        <w:left w:val="none" w:sz="0" w:space="0" w:color="auto"/>
        <w:bottom w:val="none" w:sz="0" w:space="0" w:color="auto"/>
        <w:right w:val="none" w:sz="0" w:space="0" w:color="auto"/>
      </w:divBdr>
    </w:div>
    <w:div w:id="366376768">
      <w:bodyDiv w:val="1"/>
      <w:marLeft w:val="0"/>
      <w:marRight w:val="0"/>
      <w:marTop w:val="0"/>
      <w:marBottom w:val="0"/>
      <w:divBdr>
        <w:top w:val="none" w:sz="0" w:space="0" w:color="auto"/>
        <w:left w:val="none" w:sz="0" w:space="0" w:color="auto"/>
        <w:bottom w:val="none" w:sz="0" w:space="0" w:color="auto"/>
        <w:right w:val="none" w:sz="0" w:space="0" w:color="auto"/>
      </w:divBdr>
    </w:div>
    <w:div w:id="374933943">
      <w:bodyDiv w:val="1"/>
      <w:marLeft w:val="0"/>
      <w:marRight w:val="0"/>
      <w:marTop w:val="0"/>
      <w:marBottom w:val="0"/>
      <w:divBdr>
        <w:top w:val="none" w:sz="0" w:space="0" w:color="auto"/>
        <w:left w:val="none" w:sz="0" w:space="0" w:color="auto"/>
        <w:bottom w:val="none" w:sz="0" w:space="0" w:color="auto"/>
        <w:right w:val="none" w:sz="0" w:space="0" w:color="auto"/>
      </w:divBdr>
    </w:div>
    <w:div w:id="377122947">
      <w:bodyDiv w:val="1"/>
      <w:marLeft w:val="0"/>
      <w:marRight w:val="0"/>
      <w:marTop w:val="0"/>
      <w:marBottom w:val="0"/>
      <w:divBdr>
        <w:top w:val="none" w:sz="0" w:space="0" w:color="auto"/>
        <w:left w:val="none" w:sz="0" w:space="0" w:color="auto"/>
        <w:bottom w:val="none" w:sz="0" w:space="0" w:color="auto"/>
        <w:right w:val="none" w:sz="0" w:space="0" w:color="auto"/>
      </w:divBdr>
    </w:div>
    <w:div w:id="391347353">
      <w:bodyDiv w:val="1"/>
      <w:marLeft w:val="0"/>
      <w:marRight w:val="0"/>
      <w:marTop w:val="0"/>
      <w:marBottom w:val="0"/>
      <w:divBdr>
        <w:top w:val="none" w:sz="0" w:space="0" w:color="auto"/>
        <w:left w:val="none" w:sz="0" w:space="0" w:color="auto"/>
        <w:bottom w:val="none" w:sz="0" w:space="0" w:color="auto"/>
        <w:right w:val="none" w:sz="0" w:space="0" w:color="auto"/>
      </w:divBdr>
    </w:div>
    <w:div w:id="398284306">
      <w:bodyDiv w:val="1"/>
      <w:marLeft w:val="0"/>
      <w:marRight w:val="0"/>
      <w:marTop w:val="0"/>
      <w:marBottom w:val="0"/>
      <w:divBdr>
        <w:top w:val="none" w:sz="0" w:space="0" w:color="auto"/>
        <w:left w:val="none" w:sz="0" w:space="0" w:color="auto"/>
        <w:bottom w:val="none" w:sz="0" w:space="0" w:color="auto"/>
        <w:right w:val="none" w:sz="0" w:space="0" w:color="auto"/>
      </w:divBdr>
    </w:div>
    <w:div w:id="398989431">
      <w:bodyDiv w:val="1"/>
      <w:marLeft w:val="0"/>
      <w:marRight w:val="0"/>
      <w:marTop w:val="0"/>
      <w:marBottom w:val="0"/>
      <w:divBdr>
        <w:top w:val="none" w:sz="0" w:space="0" w:color="auto"/>
        <w:left w:val="none" w:sz="0" w:space="0" w:color="auto"/>
        <w:bottom w:val="none" w:sz="0" w:space="0" w:color="auto"/>
        <w:right w:val="none" w:sz="0" w:space="0" w:color="auto"/>
      </w:divBdr>
    </w:div>
    <w:div w:id="409734847">
      <w:bodyDiv w:val="1"/>
      <w:marLeft w:val="0"/>
      <w:marRight w:val="0"/>
      <w:marTop w:val="0"/>
      <w:marBottom w:val="0"/>
      <w:divBdr>
        <w:top w:val="none" w:sz="0" w:space="0" w:color="auto"/>
        <w:left w:val="none" w:sz="0" w:space="0" w:color="auto"/>
        <w:bottom w:val="none" w:sz="0" w:space="0" w:color="auto"/>
        <w:right w:val="none" w:sz="0" w:space="0" w:color="auto"/>
      </w:divBdr>
      <w:divsChild>
        <w:div w:id="178587926">
          <w:marLeft w:val="0"/>
          <w:marRight w:val="0"/>
          <w:marTop w:val="0"/>
          <w:marBottom w:val="0"/>
          <w:divBdr>
            <w:top w:val="none" w:sz="0" w:space="0" w:color="auto"/>
            <w:left w:val="none" w:sz="0" w:space="0" w:color="auto"/>
            <w:bottom w:val="none" w:sz="0" w:space="0" w:color="auto"/>
            <w:right w:val="none" w:sz="0" w:space="0" w:color="auto"/>
          </w:divBdr>
          <w:divsChild>
            <w:div w:id="794445993">
              <w:marLeft w:val="0"/>
              <w:marRight w:val="0"/>
              <w:marTop w:val="0"/>
              <w:marBottom w:val="0"/>
              <w:divBdr>
                <w:top w:val="none" w:sz="0" w:space="0" w:color="auto"/>
                <w:left w:val="none" w:sz="0" w:space="0" w:color="auto"/>
                <w:bottom w:val="none" w:sz="0" w:space="0" w:color="auto"/>
                <w:right w:val="none" w:sz="0" w:space="0" w:color="auto"/>
              </w:divBdr>
            </w:div>
          </w:divsChild>
        </w:div>
        <w:div w:id="1615362098">
          <w:marLeft w:val="0"/>
          <w:marRight w:val="0"/>
          <w:marTop w:val="0"/>
          <w:marBottom w:val="0"/>
          <w:divBdr>
            <w:top w:val="none" w:sz="0" w:space="0" w:color="auto"/>
            <w:left w:val="none" w:sz="0" w:space="0" w:color="auto"/>
            <w:bottom w:val="none" w:sz="0" w:space="0" w:color="auto"/>
            <w:right w:val="none" w:sz="0" w:space="0" w:color="auto"/>
          </w:divBdr>
          <w:divsChild>
            <w:div w:id="14300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950820">
      <w:bodyDiv w:val="1"/>
      <w:marLeft w:val="0"/>
      <w:marRight w:val="0"/>
      <w:marTop w:val="0"/>
      <w:marBottom w:val="0"/>
      <w:divBdr>
        <w:top w:val="none" w:sz="0" w:space="0" w:color="auto"/>
        <w:left w:val="none" w:sz="0" w:space="0" w:color="auto"/>
        <w:bottom w:val="none" w:sz="0" w:space="0" w:color="auto"/>
        <w:right w:val="none" w:sz="0" w:space="0" w:color="auto"/>
      </w:divBdr>
    </w:div>
    <w:div w:id="417869409">
      <w:bodyDiv w:val="1"/>
      <w:marLeft w:val="0"/>
      <w:marRight w:val="0"/>
      <w:marTop w:val="0"/>
      <w:marBottom w:val="0"/>
      <w:divBdr>
        <w:top w:val="none" w:sz="0" w:space="0" w:color="auto"/>
        <w:left w:val="none" w:sz="0" w:space="0" w:color="auto"/>
        <w:bottom w:val="none" w:sz="0" w:space="0" w:color="auto"/>
        <w:right w:val="none" w:sz="0" w:space="0" w:color="auto"/>
      </w:divBdr>
    </w:div>
    <w:div w:id="424106861">
      <w:bodyDiv w:val="1"/>
      <w:marLeft w:val="0"/>
      <w:marRight w:val="0"/>
      <w:marTop w:val="0"/>
      <w:marBottom w:val="0"/>
      <w:divBdr>
        <w:top w:val="none" w:sz="0" w:space="0" w:color="auto"/>
        <w:left w:val="none" w:sz="0" w:space="0" w:color="auto"/>
        <w:bottom w:val="none" w:sz="0" w:space="0" w:color="auto"/>
        <w:right w:val="none" w:sz="0" w:space="0" w:color="auto"/>
      </w:divBdr>
    </w:div>
    <w:div w:id="433012394">
      <w:bodyDiv w:val="1"/>
      <w:marLeft w:val="0"/>
      <w:marRight w:val="0"/>
      <w:marTop w:val="0"/>
      <w:marBottom w:val="0"/>
      <w:divBdr>
        <w:top w:val="none" w:sz="0" w:space="0" w:color="auto"/>
        <w:left w:val="none" w:sz="0" w:space="0" w:color="auto"/>
        <w:bottom w:val="none" w:sz="0" w:space="0" w:color="auto"/>
        <w:right w:val="none" w:sz="0" w:space="0" w:color="auto"/>
      </w:divBdr>
      <w:divsChild>
        <w:div w:id="38476886">
          <w:marLeft w:val="0"/>
          <w:marRight w:val="0"/>
          <w:marTop w:val="0"/>
          <w:marBottom w:val="0"/>
          <w:divBdr>
            <w:top w:val="none" w:sz="0" w:space="0" w:color="auto"/>
            <w:left w:val="none" w:sz="0" w:space="0" w:color="auto"/>
            <w:bottom w:val="none" w:sz="0" w:space="0" w:color="auto"/>
            <w:right w:val="none" w:sz="0" w:space="0" w:color="auto"/>
          </w:divBdr>
        </w:div>
        <w:div w:id="127206188">
          <w:marLeft w:val="0"/>
          <w:marRight w:val="0"/>
          <w:marTop w:val="0"/>
          <w:marBottom w:val="0"/>
          <w:divBdr>
            <w:top w:val="none" w:sz="0" w:space="0" w:color="auto"/>
            <w:left w:val="none" w:sz="0" w:space="0" w:color="auto"/>
            <w:bottom w:val="none" w:sz="0" w:space="0" w:color="auto"/>
            <w:right w:val="none" w:sz="0" w:space="0" w:color="auto"/>
          </w:divBdr>
        </w:div>
        <w:div w:id="217326038">
          <w:marLeft w:val="0"/>
          <w:marRight w:val="0"/>
          <w:marTop w:val="0"/>
          <w:marBottom w:val="0"/>
          <w:divBdr>
            <w:top w:val="none" w:sz="0" w:space="0" w:color="auto"/>
            <w:left w:val="none" w:sz="0" w:space="0" w:color="auto"/>
            <w:bottom w:val="none" w:sz="0" w:space="0" w:color="auto"/>
            <w:right w:val="none" w:sz="0" w:space="0" w:color="auto"/>
          </w:divBdr>
          <w:divsChild>
            <w:div w:id="758673987">
              <w:marLeft w:val="0"/>
              <w:marRight w:val="0"/>
              <w:marTop w:val="0"/>
              <w:marBottom w:val="0"/>
              <w:divBdr>
                <w:top w:val="none" w:sz="0" w:space="0" w:color="auto"/>
                <w:left w:val="none" w:sz="0" w:space="0" w:color="auto"/>
                <w:bottom w:val="none" w:sz="0" w:space="0" w:color="auto"/>
                <w:right w:val="none" w:sz="0" w:space="0" w:color="auto"/>
              </w:divBdr>
            </w:div>
            <w:div w:id="1067189880">
              <w:marLeft w:val="0"/>
              <w:marRight w:val="0"/>
              <w:marTop w:val="0"/>
              <w:marBottom w:val="0"/>
              <w:divBdr>
                <w:top w:val="none" w:sz="0" w:space="0" w:color="auto"/>
                <w:left w:val="none" w:sz="0" w:space="0" w:color="auto"/>
                <w:bottom w:val="none" w:sz="0" w:space="0" w:color="auto"/>
                <w:right w:val="none" w:sz="0" w:space="0" w:color="auto"/>
              </w:divBdr>
            </w:div>
            <w:div w:id="1430616764">
              <w:marLeft w:val="0"/>
              <w:marRight w:val="0"/>
              <w:marTop w:val="0"/>
              <w:marBottom w:val="0"/>
              <w:divBdr>
                <w:top w:val="none" w:sz="0" w:space="0" w:color="auto"/>
                <w:left w:val="none" w:sz="0" w:space="0" w:color="auto"/>
                <w:bottom w:val="none" w:sz="0" w:space="0" w:color="auto"/>
                <w:right w:val="none" w:sz="0" w:space="0" w:color="auto"/>
              </w:divBdr>
            </w:div>
            <w:div w:id="1772705029">
              <w:marLeft w:val="0"/>
              <w:marRight w:val="0"/>
              <w:marTop w:val="0"/>
              <w:marBottom w:val="0"/>
              <w:divBdr>
                <w:top w:val="none" w:sz="0" w:space="0" w:color="auto"/>
                <w:left w:val="none" w:sz="0" w:space="0" w:color="auto"/>
                <w:bottom w:val="none" w:sz="0" w:space="0" w:color="auto"/>
                <w:right w:val="none" w:sz="0" w:space="0" w:color="auto"/>
              </w:divBdr>
            </w:div>
            <w:div w:id="1790929803">
              <w:marLeft w:val="0"/>
              <w:marRight w:val="0"/>
              <w:marTop w:val="0"/>
              <w:marBottom w:val="0"/>
              <w:divBdr>
                <w:top w:val="none" w:sz="0" w:space="0" w:color="auto"/>
                <w:left w:val="none" w:sz="0" w:space="0" w:color="auto"/>
                <w:bottom w:val="none" w:sz="0" w:space="0" w:color="auto"/>
                <w:right w:val="none" w:sz="0" w:space="0" w:color="auto"/>
              </w:divBdr>
            </w:div>
          </w:divsChild>
        </w:div>
        <w:div w:id="624315216">
          <w:marLeft w:val="0"/>
          <w:marRight w:val="0"/>
          <w:marTop w:val="0"/>
          <w:marBottom w:val="0"/>
          <w:divBdr>
            <w:top w:val="none" w:sz="0" w:space="0" w:color="auto"/>
            <w:left w:val="none" w:sz="0" w:space="0" w:color="auto"/>
            <w:bottom w:val="none" w:sz="0" w:space="0" w:color="auto"/>
            <w:right w:val="none" w:sz="0" w:space="0" w:color="auto"/>
          </w:divBdr>
        </w:div>
        <w:div w:id="1055472521">
          <w:marLeft w:val="0"/>
          <w:marRight w:val="0"/>
          <w:marTop w:val="0"/>
          <w:marBottom w:val="0"/>
          <w:divBdr>
            <w:top w:val="none" w:sz="0" w:space="0" w:color="auto"/>
            <w:left w:val="none" w:sz="0" w:space="0" w:color="auto"/>
            <w:bottom w:val="none" w:sz="0" w:space="0" w:color="auto"/>
            <w:right w:val="none" w:sz="0" w:space="0" w:color="auto"/>
          </w:divBdr>
        </w:div>
        <w:div w:id="1250888444">
          <w:marLeft w:val="0"/>
          <w:marRight w:val="0"/>
          <w:marTop w:val="0"/>
          <w:marBottom w:val="0"/>
          <w:divBdr>
            <w:top w:val="none" w:sz="0" w:space="0" w:color="auto"/>
            <w:left w:val="none" w:sz="0" w:space="0" w:color="auto"/>
            <w:bottom w:val="none" w:sz="0" w:space="0" w:color="auto"/>
            <w:right w:val="none" w:sz="0" w:space="0" w:color="auto"/>
          </w:divBdr>
        </w:div>
        <w:div w:id="1502693257">
          <w:marLeft w:val="0"/>
          <w:marRight w:val="0"/>
          <w:marTop w:val="0"/>
          <w:marBottom w:val="0"/>
          <w:divBdr>
            <w:top w:val="none" w:sz="0" w:space="0" w:color="auto"/>
            <w:left w:val="none" w:sz="0" w:space="0" w:color="auto"/>
            <w:bottom w:val="none" w:sz="0" w:space="0" w:color="auto"/>
            <w:right w:val="none" w:sz="0" w:space="0" w:color="auto"/>
          </w:divBdr>
        </w:div>
        <w:div w:id="1574856461">
          <w:marLeft w:val="0"/>
          <w:marRight w:val="0"/>
          <w:marTop w:val="0"/>
          <w:marBottom w:val="0"/>
          <w:divBdr>
            <w:top w:val="none" w:sz="0" w:space="0" w:color="auto"/>
            <w:left w:val="none" w:sz="0" w:space="0" w:color="auto"/>
            <w:bottom w:val="none" w:sz="0" w:space="0" w:color="auto"/>
            <w:right w:val="none" w:sz="0" w:space="0" w:color="auto"/>
          </w:divBdr>
          <w:divsChild>
            <w:div w:id="246693370">
              <w:marLeft w:val="0"/>
              <w:marRight w:val="0"/>
              <w:marTop w:val="0"/>
              <w:marBottom w:val="0"/>
              <w:divBdr>
                <w:top w:val="none" w:sz="0" w:space="0" w:color="auto"/>
                <w:left w:val="none" w:sz="0" w:space="0" w:color="auto"/>
                <w:bottom w:val="none" w:sz="0" w:space="0" w:color="auto"/>
                <w:right w:val="none" w:sz="0" w:space="0" w:color="auto"/>
              </w:divBdr>
            </w:div>
            <w:div w:id="322122878">
              <w:marLeft w:val="0"/>
              <w:marRight w:val="0"/>
              <w:marTop w:val="0"/>
              <w:marBottom w:val="0"/>
              <w:divBdr>
                <w:top w:val="none" w:sz="0" w:space="0" w:color="auto"/>
                <w:left w:val="none" w:sz="0" w:space="0" w:color="auto"/>
                <w:bottom w:val="none" w:sz="0" w:space="0" w:color="auto"/>
                <w:right w:val="none" w:sz="0" w:space="0" w:color="auto"/>
              </w:divBdr>
            </w:div>
            <w:div w:id="1231385370">
              <w:marLeft w:val="0"/>
              <w:marRight w:val="0"/>
              <w:marTop w:val="0"/>
              <w:marBottom w:val="0"/>
              <w:divBdr>
                <w:top w:val="none" w:sz="0" w:space="0" w:color="auto"/>
                <w:left w:val="none" w:sz="0" w:space="0" w:color="auto"/>
                <w:bottom w:val="none" w:sz="0" w:space="0" w:color="auto"/>
                <w:right w:val="none" w:sz="0" w:space="0" w:color="auto"/>
              </w:divBdr>
            </w:div>
            <w:div w:id="1300719569">
              <w:marLeft w:val="0"/>
              <w:marRight w:val="0"/>
              <w:marTop w:val="0"/>
              <w:marBottom w:val="0"/>
              <w:divBdr>
                <w:top w:val="none" w:sz="0" w:space="0" w:color="auto"/>
                <w:left w:val="none" w:sz="0" w:space="0" w:color="auto"/>
                <w:bottom w:val="none" w:sz="0" w:space="0" w:color="auto"/>
                <w:right w:val="none" w:sz="0" w:space="0" w:color="auto"/>
              </w:divBdr>
            </w:div>
            <w:div w:id="2111848556">
              <w:marLeft w:val="0"/>
              <w:marRight w:val="0"/>
              <w:marTop w:val="0"/>
              <w:marBottom w:val="0"/>
              <w:divBdr>
                <w:top w:val="none" w:sz="0" w:space="0" w:color="auto"/>
                <w:left w:val="none" w:sz="0" w:space="0" w:color="auto"/>
                <w:bottom w:val="none" w:sz="0" w:space="0" w:color="auto"/>
                <w:right w:val="none" w:sz="0" w:space="0" w:color="auto"/>
              </w:divBdr>
            </w:div>
          </w:divsChild>
        </w:div>
        <w:div w:id="1782843818">
          <w:marLeft w:val="0"/>
          <w:marRight w:val="0"/>
          <w:marTop w:val="0"/>
          <w:marBottom w:val="0"/>
          <w:divBdr>
            <w:top w:val="none" w:sz="0" w:space="0" w:color="auto"/>
            <w:left w:val="none" w:sz="0" w:space="0" w:color="auto"/>
            <w:bottom w:val="none" w:sz="0" w:space="0" w:color="auto"/>
            <w:right w:val="none" w:sz="0" w:space="0" w:color="auto"/>
          </w:divBdr>
        </w:div>
        <w:div w:id="1970551103">
          <w:marLeft w:val="0"/>
          <w:marRight w:val="0"/>
          <w:marTop w:val="0"/>
          <w:marBottom w:val="0"/>
          <w:divBdr>
            <w:top w:val="none" w:sz="0" w:space="0" w:color="auto"/>
            <w:left w:val="none" w:sz="0" w:space="0" w:color="auto"/>
            <w:bottom w:val="none" w:sz="0" w:space="0" w:color="auto"/>
            <w:right w:val="none" w:sz="0" w:space="0" w:color="auto"/>
          </w:divBdr>
        </w:div>
      </w:divsChild>
    </w:div>
    <w:div w:id="435906894">
      <w:bodyDiv w:val="1"/>
      <w:marLeft w:val="0"/>
      <w:marRight w:val="0"/>
      <w:marTop w:val="0"/>
      <w:marBottom w:val="0"/>
      <w:divBdr>
        <w:top w:val="none" w:sz="0" w:space="0" w:color="auto"/>
        <w:left w:val="none" w:sz="0" w:space="0" w:color="auto"/>
        <w:bottom w:val="none" w:sz="0" w:space="0" w:color="auto"/>
        <w:right w:val="none" w:sz="0" w:space="0" w:color="auto"/>
      </w:divBdr>
    </w:div>
    <w:div w:id="437871300">
      <w:bodyDiv w:val="1"/>
      <w:marLeft w:val="0"/>
      <w:marRight w:val="0"/>
      <w:marTop w:val="0"/>
      <w:marBottom w:val="0"/>
      <w:divBdr>
        <w:top w:val="none" w:sz="0" w:space="0" w:color="auto"/>
        <w:left w:val="none" w:sz="0" w:space="0" w:color="auto"/>
        <w:bottom w:val="none" w:sz="0" w:space="0" w:color="auto"/>
        <w:right w:val="none" w:sz="0" w:space="0" w:color="auto"/>
      </w:divBdr>
    </w:div>
    <w:div w:id="438256291">
      <w:bodyDiv w:val="1"/>
      <w:marLeft w:val="0"/>
      <w:marRight w:val="0"/>
      <w:marTop w:val="0"/>
      <w:marBottom w:val="0"/>
      <w:divBdr>
        <w:top w:val="none" w:sz="0" w:space="0" w:color="auto"/>
        <w:left w:val="none" w:sz="0" w:space="0" w:color="auto"/>
        <w:bottom w:val="none" w:sz="0" w:space="0" w:color="auto"/>
        <w:right w:val="none" w:sz="0" w:space="0" w:color="auto"/>
      </w:divBdr>
    </w:div>
    <w:div w:id="440731030">
      <w:bodyDiv w:val="1"/>
      <w:marLeft w:val="0"/>
      <w:marRight w:val="0"/>
      <w:marTop w:val="0"/>
      <w:marBottom w:val="0"/>
      <w:divBdr>
        <w:top w:val="none" w:sz="0" w:space="0" w:color="auto"/>
        <w:left w:val="none" w:sz="0" w:space="0" w:color="auto"/>
        <w:bottom w:val="none" w:sz="0" w:space="0" w:color="auto"/>
        <w:right w:val="none" w:sz="0" w:space="0" w:color="auto"/>
      </w:divBdr>
    </w:div>
    <w:div w:id="450251550">
      <w:bodyDiv w:val="1"/>
      <w:marLeft w:val="0"/>
      <w:marRight w:val="0"/>
      <w:marTop w:val="0"/>
      <w:marBottom w:val="0"/>
      <w:divBdr>
        <w:top w:val="none" w:sz="0" w:space="0" w:color="auto"/>
        <w:left w:val="none" w:sz="0" w:space="0" w:color="auto"/>
        <w:bottom w:val="none" w:sz="0" w:space="0" w:color="auto"/>
        <w:right w:val="none" w:sz="0" w:space="0" w:color="auto"/>
      </w:divBdr>
    </w:div>
    <w:div w:id="450439295">
      <w:bodyDiv w:val="1"/>
      <w:marLeft w:val="0"/>
      <w:marRight w:val="0"/>
      <w:marTop w:val="0"/>
      <w:marBottom w:val="0"/>
      <w:divBdr>
        <w:top w:val="none" w:sz="0" w:space="0" w:color="auto"/>
        <w:left w:val="none" w:sz="0" w:space="0" w:color="auto"/>
        <w:bottom w:val="none" w:sz="0" w:space="0" w:color="auto"/>
        <w:right w:val="none" w:sz="0" w:space="0" w:color="auto"/>
      </w:divBdr>
      <w:divsChild>
        <w:div w:id="1873614907">
          <w:marLeft w:val="0"/>
          <w:marRight w:val="0"/>
          <w:marTop w:val="0"/>
          <w:marBottom w:val="0"/>
          <w:divBdr>
            <w:top w:val="none" w:sz="0" w:space="0" w:color="auto"/>
            <w:left w:val="none" w:sz="0" w:space="0" w:color="auto"/>
            <w:bottom w:val="none" w:sz="0" w:space="0" w:color="auto"/>
            <w:right w:val="none" w:sz="0" w:space="0" w:color="auto"/>
          </w:divBdr>
          <w:divsChild>
            <w:div w:id="2098480002">
              <w:marLeft w:val="0"/>
              <w:marRight w:val="0"/>
              <w:marTop w:val="0"/>
              <w:marBottom w:val="0"/>
              <w:divBdr>
                <w:top w:val="none" w:sz="0" w:space="0" w:color="auto"/>
                <w:left w:val="none" w:sz="0" w:space="0" w:color="auto"/>
                <w:bottom w:val="none" w:sz="0" w:space="0" w:color="auto"/>
                <w:right w:val="none" w:sz="0" w:space="0" w:color="auto"/>
              </w:divBdr>
              <w:divsChild>
                <w:div w:id="448474285">
                  <w:marLeft w:val="0"/>
                  <w:marRight w:val="0"/>
                  <w:marTop w:val="0"/>
                  <w:marBottom w:val="0"/>
                  <w:divBdr>
                    <w:top w:val="none" w:sz="0" w:space="0" w:color="auto"/>
                    <w:left w:val="none" w:sz="0" w:space="0" w:color="auto"/>
                    <w:bottom w:val="none" w:sz="0" w:space="0" w:color="auto"/>
                    <w:right w:val="none" w:sz="0" w:space="0" w:color="auto"/>
                  </w:divBdr>
                  <w:divsChild>
                    <w:div w:id="278337221">
                      <w:marLeft w:val="0"/>
                      <w:marRight w:val="0"/>
                      <w:marTop w:val="90"/>
                      <w:marBottom w:val="0"/>
                      <w:divBdr>
                        <w:top w:val="none" w:sz="0" w:space="0" w:color="auto"/>
                        <w:left w:val="none" w:sz="0" w:space="0" w:color="auto"/>
                        <w:bottom w:val="none" w:sz="0" w:space="0" w:color="auto"/>
                        <w:right w:val="none" w:sz="0" w:space="0" w:color="auto"/>
                      </w:divBdr>
                      <w:divsChild>
                        <w:div w:id="11035131">
                          <w:marLeft w:val="0"/>
                          <w:marRight w:val="0"/>
                          <w:marTop w:val="0"/>
                          <w:marBottom w:val="0"/>
                          <w:divBdr>
                            <w:top w:val="none" w:sz="0" w:space="0" w:color="auto"/>
                            <w:left w:val="none" w:sz="0" w:space="0" w:color="auto"/>
                            <w:bottom w:val="none" w:sz="0" w:space="0" w:color="auto"/>
                            <w:right w:val="none" w:sz="0" w:space="0" w:color="auto"/>
                          </w:divBdr>
                          <w:divsChild>
                            <w:div w:id="311446990">
                              <w:marLeft w:val="0"/>
                              <w:marRight w:val="0"/>
                              <w:marTop w:val="0"/>
                              <w:marBottom w:val="0"/>
                              <w:divBdr>
                                <w:top w:val="none" w:sz="0" w:space="0" w:color="auto"/>
                                <w:left w:val="none" w:sz="0" w:space="0" w:color="auto"/>
                                <w:bottom w:val="none" w:sz="0" w:space="0" w:color="auto"/>
                                <w:right w:val="none" w:sz="0" w:space="0" w:color="auto"/>
                              </w:divBdr>
                              <w:divsChild>
                                <w:div w:id="1982271529">
                                  <w:marLeft w:val="0"/>
                                  <w:marRight w:val="0"/>
                                  <w:marTop w:val="0"/>
                                  <w:marBottom w:val="0"/>
                                  <w:divBdr>
                                    <w:top w:val="none" w:sz="0" w:space="0" w:color="auto"/>
                                    <w:left w:val="none" w:sz="0" w:space="0" w:color="auto"/>
                                    <w:bottom w:val="none" w:sz="0" w:space="0" w:color="auto"/>
                                    <w:right w:val="none" w:sz="0" w:space="0" w:color="auto"/>
                                  </w:divBdr>
                                </w:div>
                              </w:divsChild>
                            </w:div>
                            <w:div w:id="15178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927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459616624">
      <w:bodyDiv w:val="1"/>
      <w:marLeft w:val="0"/>
      <w:marRight w:val="0"/>
      <w:marTop w:val="0"/>
      <w:marBottom w:val="0"/>
      <w:divBdr>
        <w:top w:val="none" w:sz="0" w:space="0" w:color="auto"/>
        <w:left w:val="none" w:sz="0" w:space="0" w:color="auto"/>
        <w:bottom w:val="none" w:sz="0" w:space="0" w:color="auto"/>
        <w:right w:val="none" w:sz="0" w:space="0" w:color="auto"/>
      </w:divBdr>
    </w:div>
    <w:div w:id="466237705">
      <w:bodyDiv w:val="1"/>
      <w:marLeft w:val="0"/>
      <w:marRight w:val="0"/>
      <w:marTop w:val="0"/>
      <w:marBottom w:val="0"/>
      <w:divBdr>
        <w:top w:val="none" w:sz="0" w:space="0" w:color="auto"/>
        <w:left w:val="none" w:sz="0" w:space="0" w:color="auto"/>
        <w:bottom w:val="none" w:sz="0" w:space="0" w:color="auto"/>
        <w:right w:val="none" w:sz="0" w:space="0" w:color="auto"/>
      </w:divBdr>
    </w:div>
    <w:div w:id="467362275">
      <w:bodyDiv w:val="1"/>
      <w:marLeft w:val="0"/>
      <w:marRight w:val="0"/>
      <w:marTop w:val="0"/>
      <w:marBottom w:val="0"/>
      <w:divBdr>
        <w:top w:val="none" w:sz="0" w:space="0" w:color="auto"/>
        <w:left w:val="none" w:sz="0" w:space="0" w:color="auto"/>
        <w:bottom w:val="none" w:sz="0" w:space="0" w:color="auto"/>
        <w:right w:val="none" w:sz="0" w:space="0" w:color="auto"/>
      </w:divBdr>
    </w:div>
    <w:div w:id="469589880">
      <w:bodyDiv w:val="1"/>
      <w:marLeft w:val="0"/>
      <w:marRight w:val="0"/>
      <w:marTop w:val="0"/>
      <w:marBottom w:val="0"/>
      <w:divBdr>
        <w:top w:val="none" w:sz="0" w:space="0" w:color="auto"/>
        <w:left w:val="none" w:sz="0" w:space="0" w:color="auto"/>
        <w:bottom w:val="none" w:sz="0" w:space="0" w:color="auto"/>
        <w:right w:val="none" w:sz="0" w:space="0" w:color="auto"/>
      </w:divBdr>
    </w:div>
    <w:div w:id="475730038">
      <w:bodyDiv w:val="1"/>
      <w:marLeft w:val="0"/>
      <w:marRight w:val="0"/>
      <w:marTop w:val="0"/>
      <w:marBottom w:val="0"/>
      <w:divBdr>
        <w:top w:val="none" w:sz="0" w:space="0" w:color="auto"/>
        <w:left w:val="none" w:sz="0" w:space="0" w:color="auto"/>
        <w:bottom w:val="none" w:sz="0" w:space="0" w:color="auto"/>
        <w:right w:val="none" w:sz="0" w:space="0" w:color="auto"/>
      </w:divBdr>
    </w:div>
    <w:div w:id="482161805">
      <w:bodyDiv w:val="1"/>
      <w:marLeft w:val="0"/>
      <w:marRight w:val="0"/>
      <w:marTop w:val="0"/>
      <w:marBottom w:val="0"/>
      <w:divBdr>
        <w:top w:val="none" w:sz="0" w:space="0" w:color="auto"/>
        <w:left w:val="none" w:sz="0" w:space="0" w:color="auto"/>
        <w:bottom w:val="none" w:sz="0" w:space="0" w:color="auto"/>
        <w:right w:val="none" w:sz="0" w:space="0" w:color="auto"/>
      </w:divBdr>
    </w:div>
    <w:div w:id="495459522">
      <w:bodyDiv w:val="1"/>
      <w:marLeft w:val="0"/>
      <w:marRight w:val="0"/>
      <w:marTop w:val="0"/>
      <w:marBottom w:val="0"/>
      <w:divBdr>
        <w:top w:val="none" w:sz="0" w:space="0" w:color="auto"/>
        <w:left w:val="none" w:sz="0" w:space="0" w:color="auto"/>
        <w:bottom w:val="none" w:sz="0" w:space="0" w:color="auto"/>
        <w:right w:val="none" w:sz="0" w:space="0" w:color="auto"/>
      </w:divBdr>
    </w:div>
    <w:div w:id="499540661">
      <w:bodyDiv w:val="1"/>
      <w:marLeft w:val="0"/>
      <w:marRight w:val="0"/>
      <w:marTop w:val="0"/>
      <w:marBottom w:val="0"/>
      <w:divBdr>
        <w:top w:val="none" w:sz="0" w:space="0" w:color="auto"/>
        <w:left w:val="none" w:sz="0" w:space="0" w:color="auto"/>
        <w:bottom w:val="none" w:sz="0" w:space="0" w:color="auto"/>
        <w:right w:val="none" w:sz="0" w:space="0" w:color="auto"/>
      </w:divBdr>
    </w:div>
    <w:div w:id="500700699">
      <w:bodyDiv w:val="1"/>
      <w:marLeft w:val="0"/>
      <w:marRight w:val="0"/>
      <w:marTop w:val="0"/>
      <w:marBottom w:val="0"/>
      <w:divBdr>
        <w:top w:val="none" w:sz="0" w:space="0" w:color="auto"/>
        <w:left w:val="none" w:sz="0" w:space="0" w:color="auto"/>
        <w:bottom w:val="none" w:sz="0" w:space="0" w:color="auto"/>
        <w:right w:val="none" w:sz="0" w:space="0" w:color="auto"/>
      </w:divBdr>
    </w:div>
    <w:div w:id="501629348">
      <w:bodyDiv w:val="1"/>
      <w:marLeft w:val="0"/>
      <w:marRight w:val="0"/>
      <w:marTop w:val="0"/>
      <w:marBottom w:val="0"/>
      <w:divBdr>
        <w:top w:val="none" w:sz="0" w:space="0" w:color="auto"/>
        <w:left w:val="none" w:sz="0" w:space="0" w:color="auto"/>
        <w:bottom w:val="none" w:sz="0" w:space="0" w:color="auto"/>
        <w:right w:val="none" w:sz="0" w:space="0" w:color="auto"/>
      </w:divBdr>
    </w:div>
    <w:div w:id="503282690">
      <w:bodyDiv w:val="1"/>
      <w:marLeft w:val="0"/>
      <w:marRight w:val="0"/>
      <w:marTop w:val="0"/>
      <w:marBottom w:val="0"/>
      <w:divBdr>
        <w:top w:val="none" w:sz="0" w:space="0" w:color="auto"/>
        <w:left w:val="none" w:sz="0" w:space="0" w:color="auto"/>
        <w:bottom w:val="none" w:sz="0" w:space="0" w:color="auto"/>
        <w:right w:val="none" w:sz="0" w:space="0" w:color="auto"/>
      </w:divBdr>
    </w:div>
    <w:div w:id="504247583">
      <w:bodyDiv w:val="1"/>
      <w:marLeft w:val="0"/>
      <w:marRight w:val="0"/>
      <w:marTop w:val="0"/>
      <w:marBottom w:val="0"/>
      <w:divBdr>
        <w:top w:val="none" w:sz="0" w:space="0" w:color="auto"/>
        <w:left w:val="none" w:sz="0" w:space="0" w:color="auto"/>
        <w:bottom w:val="none" w:sz="0" w:space="0" w:color="auto"/>
        <w:right w:val="none" w:sz="0" w:space="0" w:color="auto"/>
      </w:divBdr>
    </w:div>
    <w:div w:id="504905559">
      <w:bodyDiv w:val="1"/>
      <w:marLeft w:val="0"/>
      <w:marRight w:val="0"/>
      <w:marTop w:val="0"/>
      <w:marBottom w:val="0"/>
      <w:divBdr>
        <w:top w:val="none" w:sz="0" w:space="0" w:color="auto"/>
        <w:left w:val="none" w:sz="0" w:space="0" w:color="auto"/>
        <w:bottom w:val="none" w:sz="0" w:space="0" w:color="auto"/>
        <w:right w:val="none" w:sz="0" w:space="0" w:color="auto"/>
      </w:divBdr>
    </w:div>
    <w:div w:id="511996046">
      <w:bodyDiv w:val="1"/>
      <w:marLeft w:val="0"/>
      <w:marRight w:val="0"/>
      <w:marTop w:val="0"/>
      <w:marBottom w:val="0"/>
      <w:divBdr>
        <w:top w:val="none" w:sz="0" w:space="0" w:color="auto"/>
        <w:left w:val="none" w:sz="0" w:space="0" w:color="auto"/>
        <w:bottom w:val="none" w:sz="0" w:space="0" w:color="auto"/>
        <w:right w:val="none" w:sz="0" w:space="0" w:color="auto"/>
      </w:divBdr>
    </w:div>
    <w:div w:id="519662371">
      <w:bodyDiv w:val="1"/>
      <w:marLeft w:val="0"/>
      <w:marRight w:val="0"/>
      <w:marTop w:val="0"/>
      <w:marBottom w:val="0"/>
      <w:divBdr>
        <w:top w:val="none" w:sz="0" w:space="0" w:color="auto"/>
        <w:left w:val="none" w:sz="0" w:space="0" w:color="auto"/>
        <w:bottom w:val="none" w:sz="0" w:space="0" w:color="auto"/>
        <w:right w:val="none" w:sz="0" w:space="0" w:color="auto"/>
      </w:divBdr>
    </w:div>
    <w:div w:id="519776799">
      <w:bodyDiv w:val="1"/>
      <w:marLeft w:val="0"/>
      <w:marRight w:val="0"/>
      <w:marTop w:val="0"/>
      <w:marBottom w:val="0"/>
      <w:divBdr>
        <w:top w:val="none" w:sz="0" w:space="0" w:color="auto"/>
        <w:left w:val="none" w:sz="0" w:space="0" w:color="auto"/>
        <w:bottom w:val="none" w:sz="0" w:space="0" w:color="auto"/>
        <w:right w:val="none" w:sz="0" w:space="0" w:color="auto"/>
      </w:divBdr>
    </w:div>
    <w:div w:id="521283067">
      <w:bodyDiv w:val="1"/>
      <w:marLeft w:val="0"/>
      <w:marRight w:val="0"/>
      <w:marTop w:val="0"/>
      <w:marBottom w:val="0"/>
      <w:divBdr>
        <w:top w:val="none" w:sz="0" w:space="0" w:color="auto"/>
        <w:left w:val="none" w:sz="0" w:space="0" w:color="auto"/>
        <w:bottom w:val="none" w:sz="0" w:space="0" w:color="auto"/>
        <w:right w:val="none" w:sz="0" w:space="0" w:color="auto"/>
      </w:divBdr>
    </w:div>
    <w:div w:id="522011464">
      <w:bodyDiv w:val="1"/>
      <w:marLeft w:val="0"/>
      <w:marRight w:val="0"/>
      <w:marTop w:val="0"/>
      <w:marBottom w:val="0"/>
      <w:divBdr>
        <w:top w:val="none" w:sz="0" w:space="0" w:color="auto"/>
        <w:left w:val="none" w:sz="0" w:space="0" w:color="auto"/>
        <w:bottom w:val="none" w:sz="0" w:space="0" w:color="auto"/>
        <w:right w:val="none" w:sz="0" w:space="0" w:color="auto"/>
      </w:divBdr>
    </w:div>
    <w:div w:id="542325406">
      <w:bodyDiv w:val="1"/>
      <w:marLeft w:val="0"/>
      <w:marRight w:val="0"/>
      <w:marTop w:val="0"/>
      <w:marBottom w:val="0"/>
      <w:divBdr>
        <w:top w:val="none" w:sz="0" w:space="0" w:color="auto"/>
        <w:left w:val="none" w:sz="0" w:space="0" w:color="auto"/>
        <w:bottom w:val="none" w:sz="0" w:space="0" w:color="auto"/>
        <w:right w:val="none" w:sz="0" w:space="0" w:color="auto"/>
      </w:divBdr>
    </w:div>
    <w:div w:id="549538653">
      <w:bodyDiv w:val="1"/>
      <w:marLeft w:val="0"/>
      <w:marRight w:val="0"/>
      <w:marTop w:val="0"/>
      <w:marBottom w:val="0"/>
      <w:divBdr>
        <w:top w:val="none" w:sz="0" w:space="0" w:color="auto"/>
        <w:left w:val="none" w:sz="0" w:space="0" w:color="auto"/>
        <w:bottom w:val="none" w:sz="0" w:space="0" w:color="auto"/>
        <w:right w:val="none" w:sz="0" w:space="0" w:color="auto"/>
      </w:divBdr>
    </w:div>
    <w:div w:id="551385684">
      <w:bodyDiv w:val="1"/>
      <w:marLeft w:val="0"/>
      <w:marRight w:val="0"/>
      <w:marTop w:val="0"/>
      <w:marBottom w:val="0"/>
      <w:divBdr>
        <w:top w:val="none" w:sz="0" w:space="0" w:color="auto"/>
        <w:left w:val="none" w:sz="0" w:space="0" w:color="auto"/>
        <w:bottom w:val="none" w:sz="0" w:space="0" w:color="auto"/>
        <w:right w:val="none" w:sz="0" w:space="0" w:color="auto"/>
      </w:divBdr>
    </w:div>
    <w:div w:id="561330454">
      <w:bodyDiv w:val="1"/>
      <w:marLeft w:val="0"/>
      <w:marRight w:val="0"/>
      <w:marTop w:val="0"/>
      <w:marBottom w:val="0"/>
      <w:divBdr>
        <w:top w:val="none" w:sz="0" w:space="0" w:color="auto"/>
        <w:left w:val="none" w:sz="0" w:space="0" w:color="auto"/>
        <w:bottom w:val="none" w:sz="0" w:space="0" w:color="auto"/>
        <w:right w:val="none" w:sz="0" w:space="0" w:color="auto"/>
      </w:divBdr>
    </w:div>
    <w:div w:id="583534565">
      <w:bodyDiv w:val="1"/>
      <w:marLeft w:val="0"/>
      <w:marRight w:val="0"/>
      <w:marTop w:val="0"/>
      <w:marBottom w:val="0"/>
      <w:divBdr>
        <w:top w:val="none" w:sz="0" w:space="0" w:color="auto"/>
        <w:left w:val="none" w:sz="0" w:space="0" w:color="auto"/>
        <w:bottom w:val="none" w:sz="0" w:space="0" w:color="auto"/>
        <w:right w:val="none" w:sz="0" w:space="0" w:color="auto"/>
      </w:divBdr>
    </w:div>
    <w:div w:id="593515160">
      <w:bodyDiv w:val="1"/>
      <w:marLeft w:val="0"/>
      <w:marRight w:val="0"/>
      <w:marTop w:val="0"/>
      <w:marBottom w:val="0"/>
      <w:divBdr>
        <w:top w:val="none" w:sz="0" w:space="0" w:color="auto"/>
        <w:left w:val="none" w:sz="0" w:space="0" w:color="auto"/>
        <w:bottom w:val="none" w:sz="0" w:space="0" w:color="auto"/>
        <w:right w:val="none" w:sz="0" w:space="0" w:color="auto"/>
      </w:divBdr>
    </w:div>
    <w:div w:id="596717108">
      <w:bodyDiv w:val="1"/>
      <w:marLeft w:val="0"/>
      <w:marRight w:val="0"/>
      <w:marTop w:val="0"/>
      <w:marBottom w:val="0"/>
      <w:divBdr>
        <w:top w:val="none" w:sz="0" w:space="0" w:color="auto"/>
        <w:left w:val="none" w:sz="0" w:space="0" w:color="auto"/>
        <w:bottom w:val="none" w:sz="0" w:space="0" w:color="auto"/>
        <w:right w:val="none" w:sz="0" w:space="0" w:color="auto"/>
      </w:divBdr>
    </w:div>
    <w:div w:id="597063282">
      <w:bodyDiv w:val="1"/>
      <w:marLeft w:val="0"/>
      <w:marRight w:val="0"/>
      <w:marTop w:val="0"/>
      <w:marBottom w:val="0"/>
      <w:divBdr>
        <w:top w:val="none" w:sz="0" w:space="0" w:color="auto"/>
        <w:left w:val="none" w:sz="0" w:space="0" w:color="auto"/>
        <w:bottom w:val="none" w:sz="0" w:space="0" w:color="auto"/>
        <w:right w:val="none" w:sz="0" w:space="0" w:color="auto"/>
      </w:divBdr>
    </w:div>
    <w:div w:id="602540617">
      <w:bodyDiv w:val="1"/>
      <w:marLeft w:val="0"/>
      <w:marRight w:val="0"/>
      <w:marTop w:val="0"/>
      <w:marBottom w:val="0"/>
      <w:divBdr>
        <w:top w:val="none" w:sz="0" w:space="0" w:color="auto"/>
        <w:left w:val="none" w:sz="0" w:space="0" w:color="auto"/>
        <w:bottom w:val="none" w:sz="0" w:space="0" w:color="auto"/>
        <w:right w:val="none" w:sz="0" w:space="0" w:color="auto"/>
      </w:divBdr>
    </w:div>
    <w:div w:id="605774722">
      <w:bodyDiv w:val="1"/>
      <w:marLeft w:val="0"/>
      <w:marRight w:val="0"/>
      <w:marTop w:val="0"/>
      <w:marBottom w:val="0"/>
      <w:divBdr>
        <w:top w:val="none" w:sz="0" w:space="0" w:color="auto"/>
        <w:left w:val="none" w:sz="0" w:space="0" w:color="auto"/>
        <w:bottom w:val="none" w:sz="0" w:space="0" w:color="auto"/>
        <w:right w:val="none" w:sz="0" w:space="0" w:color="auto"/>
      </w:divBdr>
    </w:div>
    <w:div w:id="606621905">
      <w:bodyDiv w:val="1"/>
      <w:marLeft w:val="0"/>
      <w:marRight w:val="0"/>
      <w:marTop w:val="0"/>
      <w:marBottom w:val="0"/>
      <w:divBdr>
        <w:top w:val="none" w:sz="0" w:space="0" w:color="auto"/>
        <w:left w:val="none" w:sz="0" w:space="0" w:color="auto"/>
        <w:bottom w:val="none" w:sz="0" w:space="0" w:color="auto"/>
        <w:right w:val="none" w:sz="0" w:space="0" w:color="auto"/>
      </w:divBdr>
    </w:div>
    <w:div w:id="613369660">
      <w:bodyDiv w:val="1"/>
      <w:marLeft w:val="0"/>
      <w:marRight w:val="0"/>
      <w:marTop w:val="0"/>
      <w:marBottom w:val="0"/>
      <w:divBdr>
        <w:top w:val="none" w:sz="0" w:space="0" w:color="auto"/>
        <w:left w:val="none" w:sz="0" w:space="0" w:color="auto"/>
        <w:bottom w:val="none" w:sz="0" w:space="0" w:color="auto"/>
        <w:right w:val="none" w:sz="0" w:space="0" w:color="auto"/>
      </w:divBdr>
      <w:divsChild>
        <w:div w:id="1233390090">
          <w:marLeft w:val="0"/>
          <w:marRight w:val="0"/>
          <w:marTop w:val="0"/>
          <w:marBottom w:val="0"/>
          <w:divBdr>
            <w:top w:val="none" w:sz="0" w:space="0" w:color="auto"/>
            <w:left w:val="none" w:sz="0" w:space="0" w:color="auto"/>
            <w:bottom w:val="none" w:sz="0" w:space="0" w:color="auto"/>
            <w:right w:val="none" w:sz="0" w:space="0" w:color="auto"/>
          </w:divBdr>
          <w:divsChild>
            <w:div w:id="1923755406">
              <w:marLeft w:val="0"/>
              <w:marRight w:val="0"/>
              <w:marTop w:val="0"/>
              <w:marBottom w:val="0"/>
              <w:divBdr>
                <w:top w:val="none" w:sz="0" w:space="0" w:color="auto"/>
                <w:left w:val="none" w:sz="0" w:space="0" w:color="auto"/>
                <w:bottom w:val="none" w:sz="0" w:space="0" w:color="auto"/>
                <w:right w:val="none" w:sz="0" w:space="0" w:color="auto"/>
              </w:divBdr>
              <w:divsChild>
                <w:div w:id="1742292740">
                  <w:marLeft w:val="0"/>
                  <w:marRight w:val="0"/>
                  <w:marTop w:val="0"/>
                  <w:marBottom w:val="0"/>
                  <w:divBdr>
                    <w:top w:val="none" w:sz="0" w:space="0" w:color="auto"/>
                    <w:left w:val="none" w:sz="0" w:space="0" w:color="auto"/>
                    <w:bottom w:val="none" w:sz="0" w:space="0" w:color="auto"/>
                    <w:right w:val="none" w:sz="0" w:space="0" w:color="auto"/>
                  </w:divBdr>
                  <w:divsChild>
                    <w:div w:id="1054962188">
                      <w:marLeft w:val="0"/>
                      <w:marRight w:val="0"/>
                      <w:marTop w:val="0"/>
                      <w:marBottom w:val="0"/>
                      <w:divBdr>
                        <w:top w:val="none" w:sz="0" w:space="0" w:color="auto"/>
                        <w:left w:val="none" w:sz="0" w:space="0" w:color="auto"/>
                        <w:bottom w:val="none" w:sz="0" w:space="0" w:color="auto"/>
                        <w:right w:val="none" w:sz="0" w:space="0" w:color="auto"/>
                      </w:divBdr>
                      <w:divsChild>
                        <w:div w:id="1425611960">
                          <w:marLeft w:val="0"/>
                          <w:marRight w:val="0"/>
                          <w:marTop w:val="0"/>
                          <w:marBottom w:val="0"/>
                          <w:divBdr>
                            <w:top w:val="none" w:sz="0" w:space="0" w:color="auto"/>
                            <w:left w:val="none" w:sz="0" w:space="0" w:color="auto"/>
                            <w:bottom w:val="none" w:sz="0" w:space="0" w:color="auto"/>
                            <w:right w:val="none" w:sz="0" w:space="0" w:color="auto"/>
                          </w:divBdr>
                          <w:divsChild>
                            <w:div w:id="1103568840">
                              <w:marLeft w:val="0"/>
                              <w:marRight w:val="0"/>
                              <w:marTop w:val="0"/>
                              <w:marBottom w:val="0"/>
                              <w:divBdr>
                                <w:top w:val="none" w:sz="0" w:space="0" w:color="auto"/>
                                <w:left w:val="none" w:sz="0" w:space="0" w:color="auto"/>
                                <w:bottom w:val="none" w:sz="0" w:space="0" w:color="auto"/>
                                <w:right w:val="none" w:sz="0" w:space="0" w:color="auto"/>
                              </w:divBdr>
                              <w:divsChild>
                                <w:div w:id="1178695707">
                                  <w:marLeft w:val="0"/>
                                  <w:marRight w:val="0"/>
                                  <w:marTop w:val="0"/>
                                  <w:marBottom w:val="0"/>
                                  <w:divBdr>
                                    <w:top w:val="none" w:sz="0" w:space="0" w:color="auto"/>
                                    <w:left w:val="none" w:sz="0" w:space="0" w:color="auto"/>
                                    <w:bottom w:val="none" w:sz="0" w:space="0" w:color="auto"/>
                                    <w:right w:val="none" w:sz="0" w:space="0" w:color="auto"/>
                                  </w:divBdr>
                                  <w:divsChild>
                                    <w:div w:id="482090051">
                                      <w:marLeft w:val="0"/>
                                      <w:marRight w:val="0"/>
                                      <w:marTop w:val="0"/>
                                      <w:marBottom w:val="0"/>
                                      <w:divBdr>
                                        <w:top w:val="none" w:sz="0" w:space="0" w:color="auto"/>
                                        <w:left w:val="none" w:sz="0" w:space="0" w:color="auto"/>
                                        <w:bottom w:val="none" w:sz="0" w:space="0" w:color="auto"/>
                                        <w:right w:val="none" w:sz="0" w:space="0" w:color="auto"/>
                                      </w:divBdr>
                                      <w:divsChild>
                                        <w:div w:id="12224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540576">
      <w:bodyDiv w:val="1"/>
      <w:marLeft w:val="0"/>
      <w:marRight w:val="0"/>
      <w:marTop w:val="0"/>
      <w:marBottom w:val="0"/>
      <w:divBdr>
        <w:top w:val="none" w:sz="0" w:space="0" w:color="auto"/>
        <w:left w:val="none" w:sz="0" w:space="0" w:color="auto"/>
        <w:bottom w:val="none" w:sz="0" w:space="0" w:color="auto"/>
        <w:right w:val="none" w:sz="0" w:space="0" w:color="auto"/>
      </w:divBdr>
    </w:div>
    <w:div w:id="627588484">
      <w:bodyDiv w:val="1"/>
      <w:marLeft w:val="0"/>
      <w:marRight w:val="0"/>
      <w:marTop w:val="0"/>
      <w:marBottom w:val="0"/>
      <w:divBdr>
        <w:top w:val="none" w:sz="0" w:space="0" w:color="auto"/>
        <w:left w:val="none" w:sz="0" w:space="0" w:color="auto"/>
        <w:bottom w:val="none" w:sz="0" w:space="0" w:color="auto"/>
        <w:right w:val="none" w:sz="0" w:space="0" w:color="auto"/>
      </w:divBdr>
    </w:div>
    <w:div w:id="628168415">
      <w:bodyDiv w:val="1"/>
      <w:marLeft w:val="0"/>
      <w:marRight w:val="0"/>
      <w:marTop w:val="0"/>
      <w:marBottom w:val="0"/>
      <w:divBdr>
        <w:top w:val="none" w:sz="0" w:space="0" w:color="auto"/>
        <w:left w:val="none" w:sz="0" w:space="0" w:color="auto"/>
        <w:bottom w:val="none" w:sz="0" w:space="0" w:color="auto"/>
        <w:right w:val="none" w:sz="0" w:space="0" w:color="auto"/>
      </w:divBdr>
    </w:div>
    <w:div w:id="640234264">
      <w:bodyDiv w:val="1"/>
      <w:marLeft w:val="0"/>
      <w:marRight w:val="0"/>
      <w:marTop w:val="0"/>
      <w:marBottom w:val="0"/>
      <w:divBdr>
        <w:top w:val="none" w:sz="0" w:space="0" w:color="auto"/>
        <w:left w:val="none" w:sz="0" w:space="0" w:color="auto"/>
        <w:bottom w:val="none" w:sz="0" w:space="0" w:color="auto"/>
        <w:right w:val="none" w:sz="0" w:space="0" w:color="auto"/>
      </w:divBdr>
    </w:div>
    <w:div w:id="645278359">
      <w:bodyDiv w:val="1"/>
      <w:marLeft w:val="0"/>
      <w:marRight w:val="0"/>
      <w:marTop w:val="0"/>
      <w:marBottom w:val="0"/>
      <w:divBdr>
        <w:top w:val="none" w:sz="0" w:space="0" w:color="auto"/>
        <w:left w:val="none" w:sz="0" w:space="0" w:color="auto"/>
        <w:bottom w:val="none" w:sz="0" w:space="0" w:color="auto"/>
        <w:right w:val="none" w:sz="0" w:space="0" w:color="auto"/>
      </w:divBdr>
    </w:div>
    <w:div w:id="646130570">
      <w:bodyDiv w:val="1"/>
      <w:marLeft w:val="0"/>
      <w:marRight w:val="0"/>
      <w:marTop w:val="0"/>
      <w:marBottom w:val="0"/>
      <w:divBdr>
        <w:top w:val="none" w:sz="0" w:space="0" w:color="auto"/>
        <w:left w:val="none" w:sz="0" w:space="0" w:color="auto"/>
        <w:bottom w:val="none" w:sz="0" w:space="0" w:color="auto"/>
        <w:right w:val="none" w:sz="0" w:space="0" w:color="auto"/>
      </w:divBdr>
    </w:div>
    <w:div w:id="655230526">
      <w:bodyDiv w:val="1"/>
      <w:marLeft w:val="0"/>
      <w:marRight w:val="0"/>
      <w:marTop w:val="0"/>
      <w:marBottom w:val="0"/>
      <w:divBdr>
        <w:top w:val="none" w:sz="0" w:space="0" w:color="auto"/>
        <w:left w:val="none" w:sz="0" w:space="0" w:color="auto"/>
        <w:bottom w:val="none" w:sz="0" w:space="0" w:color="auto"/>
        <w:right w:val="none" w:sz="0" w:space="0" w:color="auto"/>
      </w:divBdr>
    </w:div>
    <w:div w:id="657808761">
      <w:bodyDiv w:val="1"/>
      <w:marLeft w:val="0"/>
      <w:marRight w:val="0"/>
      <w:marTop w:val="0"/>
      <w:marBottom w:val="0"/>
      <w:divBdr>
        <w:top w:val="none" w:sz="0" w:space="0" w:color="auto"/>
        <w:left w:val="none" w:sz="0" w:space="0" w:color="auto"/>
        <w:bottom w:val="none" w:sz="0" w:space="0" w:color="auto"/>
        <w:right w:val="none" w:sz="0" w:space="0" w:color="auto"/>
      </w:divBdr>
    </w:div>
    <w:div w:id="668405034">
      <w:bodyDiv w:val="1"/>
      <w:marLeft w:val="0"/>
      <w:marRight w:val="0"/>
      <w:marTop w:val="0"/>
      <w:marBottom w:val="0"/>
      <w:divBdr>
        <w:top w:val="none" w:sz="0" w:space="0" w:color="auto"/>
        <w:left w:val="none" w:sz="0" w:space="0" w:color="auto"/>
        <w:bottom w:val="none" w:sz="0" w:space="0" w:color="auto"/>
        <w:right w:val="none" w:sz="0" w:space="0" w:color="auto"/>
      </w:divBdr>
    </w:div>
    <w:div w:id="672685610">
      <w:bodyDiv w:val="1"/>
      <w:marLeft w:val="0"/>
      <w:marRight w:val="0"/>
      <w:marTop w:val="0"/>
      <w:marBottom w:val="0"/>
      <w:divBdr>
        <w:top w:val="none" w:sz="0" w:space="0" w:color="auto"/>
        <w:left w:val="none" w:sz="0" w:space="0" w:color="auto"/>
        <w:bottom w:val="none" w:sz="0" w:space="0" w:color="auto"/>
        <w:right w:val="none" w:sz="0" w:space="0" w:color="auto"/>
      </w:divBdr>
    </w:div>
    <w:div w:id="673920375">
      <w:bodyDiv w:val="1"/>
      <w:marLeft w:val="0"/>
      <w:marRight w:val="0"/>
      <w:marTop w:val="0"/>
      <w:marBottom w:val="0"/>
      <w:divBdr>
        <w:top w:val="none" w:sz="0" w:space="0" w:color="auto"/>
        <w:left w:val="none" w:sz="0" w:space="0" w:color="auto"/>
        <w:bottom w:val="none" w:sz="0" w:space="0" w:color="auto"/>
        <w:right w:val="none" w:sz="0" w:space="0" w:color="auto"/>
      </w:divBdr>
    </w:div>
    <w:div w:id="679699363">
      <w:bodyDiv w:val="1"/>
      <w:marLeft w:val="0"/>
      <w:marRight w:val="0"/>
      <w:marTop w:val="0"/>
      <w:marBottom w:val="0"/>
      <w:divBdr>
        <w:top w:val="none" w:sz="0" w:space="0" w:color="auto"/>
        <w:left w:val="none" w:sz="0" w:space="0" w:color="auto"/>
        <w:bottom w:val="none" w:sz="0" w:space="0" w:color="auto"/>
        <w:right w:val="none" w:sz="0" w:space="0" w:color="auto"/>
      </w:divBdr>
    </w:div>
    <w:div w:id="682558160">
      <w:bodyDiv w:val="1"/>
      <w:marLeft w:val="0"/>
      <w:marRight w:val="0"/>
      <w:marTop w:val="0"/>
      <w:marBottom w:val="0"/>
      <w:divBdr>
        <w:top w:val="none" w:sz="0" w:space="0" w:color="auto"/>
        <w:left w:val="none" w:sz="0" w:space="0" w:color="auto"/>
        <w:bottom w:val="none" w:sz="0" w:space="0" w:color="auto"/>
        <w:right w:val="none" w:sz="0" w:space="0" w:color="auto"/>
      </w:divBdr>
    </w:div>
    <w:div w:id="683291902">
      <w:bodyDiv w:val="1"/>
      <w:marLeft w:val="0"/>
      <w:marRight w:val="0"/>
      <w:marTop w:val="0"/>
      <w:marBottom w:val="0"/>
      <w:divBdr>
        <w:top w:val="none" w:sz="0" w:space="0" w:color="auto"/>
        <w:left w:val="none" w:sz="0" w:space="0" w:color="auto"/>
        <w:bottom w:val="none" w:sz="0" w:space="0" w:color="auto"/>
        <w:right w:val="none" w:sz="0" w:space="0" w:color="auto"/>
      </w:divBdr>
    </w:div>
    <w:div w:id="684408607">
      <w:bodyDiv w:val="1"/>
      <w:marLeft w:val="0"/>
      <w:marRight w:val="0"/>
      <w:marTop w:val="0"/>
      <w:marBottom w:val="0"/>
      <w:divBdr>
        <w:top w:val="none" w:sz="0" w:space="0" w:color="auto"/>
        <w:left w:val="none" w:sz="0" w:space="0" w:color="auto"/>
        <w:bottom w:val="none" w:sz="0" w:space="0" w:color="auto"/>
        <w:right w:val="none" w:sz="0" w:space="0" w:color="auto"/>
      </w:divBdr>
    </w:div>
    <w:div w:id="686061915">
      <w:bodyDiv w:val="1"/>
      <w:marLeft w:val="0"/>
      <w:marRight w:val="0"/>
      <w:marTop w:val="0"/>
      <w:marBottom w:val="0"/>
      <w:divBdr>
        <w:top w:val="none" w:sz="0" w:space="0" w:color="auto"/>
        <w:left w:val="none" w:sz="0" w:space="0" w:color="auto"/>
        <w:bottom w:val="none" w:sz="0" w:space="0" w:color="auto"/>
        <w:right w:val="none" w:sz="0" w:space="0" w:color="auto"/>
      </w:divBdr>
    </w:div>
    <w:div w:id="687364807">
      <w:bodyDiv w:val="1"/>
      <w:marLeft w:val="0"/>
      <w:marRight w:val="0"/>
      <w:marTop w:val="0"/>
      <w:marBottom w:val="0"/>
      <w:divBdr>
        <w:top w:val="none" w:sz="0" w:space="0" w:color="auto"/>
        <w:left w:val="none" w:sz="0" w:space="0" w:color="auto"/>
        <w:bottom w:val="none" w:sz="0" w:space="0" w:color="auto"/>
        <w:right w:val="none" w:sz="0" w:space="0" w:color="auto"/>
      </w:divBdr>
    </w:div>
    <w:div w:id="692347271">
      <w:bodyDiv w:val="1"/>
      <w:marLeft w:val="0"/>
      <w:marRight w:val="0"/>
      <w:marTop w:val="0"/>
      <w:marBottom w:val="0"/>
      <w:divBdr>
        <w:top w:val="none" w:sz="0" w:space="0" w:color="auto"/>
        <w:left w:val="none" w:sz="0" w:space="0" w:color="auto"/>
        <w:bottom w:val="none" w:sz="0" w:space="0" w:color="auto"/>
        <w:right w:val="none" w:sz="0" w:space="0" w:color="auto"/>
      </w:divBdr>
    </w:div>
    <w:div w:id="703288724">
      <w:bodyDiv w:val="1"/>
      <w:marLeft w:val="0"/>
      <w:marRight w:val="0"/>
      <w:marTop w:val="0"/>
      <w:marBottom w:val="0"/>
      <w:divBdr>
        <w:top w:val="none" w:sz="0" w:space="0" w:color="auto"/>
        <w:left w:val="none" w:sz="0" w:space="0" w:color="auto"/>
        <w:bottom w:val="none" w:sz="0" w:space="0" w:color="auto"/>
        <w:right w:val="none" w:sz="0" w:space="0" w:color="auto"/>
      </w:divBdr>
    </w:div>
    <w:div w:id="724455020">
      <w:bodyDiv w:val="1"/>
      <w:marLeft w:val="0"/>
      <w:marRight w:val="0"/>
      <w:marTop w:val="0"/>
      <w:marBottom w:val="0"/>
      <w:divBdr>
        <w:top w:val="none" w:sz="0" w:space="0" w:color="auto"/>
        <w:left w:val="none" w:sz="0" w:space="0" w:color="auto"/>
        <w:bottom w:val="none" w:sz="0" w:space="0" w:color="auto"/>
        <w:right w:val="none" w:sz="0" w:space="0" w:color="auto"/>
      </w:divBdr>
    </w:div>
    <w:div w:id="733237542">
      <w:bodyDiv w:val="1"/>
      <w:marLeft w:val="0"/>
      <w:marRight w:val="0"/>
      <w:marTop w:val="0"/>
      <w:marBottom w:val="0"/>
      <w:divBdr>
        <w:top w:val="none" w:sz="0" w:space="0" w:color="auto"/>
        <w:left w:val="none" w:sz="0" w:space="0" w:color="auto"/>
        <w:bottom w:val="none" w:sz="0" w:space="0" w:color="auto"/>
        <w:right w:val="none" w:sz="0" w:space="0" w:color="auto"/>
      </w:divBdr>
    </w:div>
    <w:div w:id="735129530">
      <w:bodyDiv w:val="1"/>
      <w:marLeft w:val="0"/>
      <w:marRight w:val="0"/>
      <w:marTop w:val="0"/>
      <w:marBottom w:val="0"/>
      <w:divBdr>
        <w:top w:val="none" w:sz="0" w:space="0" w:color="auto"/>
        <w:left w:val="none" w:sz="0" w:space="0" w:color="auto"/>
        <w:bottom w:val="none" w:sz="0" w:space="0" w:color="auto"/>
        <w:right w:val="none" w:sz="0" w:space="0" w:color="auto"/>
      </w:divBdr>
    </w:div>
    <w:div w:id="735130903">
      <w:bodyDiv w:val="1"/>
      <w:marLeft w:val="0"/>
      <w:marRight w:val="0"/>
      <w:marTop w:val="0"/>
      <w:marBottom w:val="0"/>
      <w:divBdr>
        <w:top w:val="none" w:sz="0" w:space="0" w:color="auto"/>
        <w:left w:val="none" w:sz="0" w:space="0" w:color="auto"/>
        <w:bottom w:val="none" w:sz="0" w:space="0" w:color="auto"/>
        <w:right w:val="none" w:sz="0" w:space="0" w:color="auto"/>
      </w:divBdr>
    </w:div>
    <w:div w:id="742409081">
      <w:bodyDiv w:val="1"/>
      <w:marLeft w:val="0"/>
      <w:marRight w:val="0"/>
      <w:marTop w:val="0"/>
      <w:marBottom w:val="0"/>
      <w:divBdr>
        <w:top w:val="none" w:sz="0" w:space="0" w:color="auto"/>
        <w:left w:val="none" w:sz="0" w:space="0" w:color="auto"/>
        <w:bottom w:val="none" w:sz="0" w:space="0" w:color="auto"/>
        <w:right w:val="none" w:sz="0" w:space="0" w:color="auto"/>
      </w:divBdr>
    </w:div>
    <w:div w:id="746658008">
      <w:bodyDiv w:val="1"/>
      <w:marLeft w:val="0"/>
      <w:marRight w:val="0"/>
      <w:marTop w:val="0"/>
      <w:marBottom w:val="0"/>
      <w:divBdr>
        <w:top w:val="none" w:sz="0" w:space="0" w:color="auto"/>
        <w:left w:val="none" w:sz="0" w:space="0" w:color="auto"/>
        <w:bottom w:val="none" w:sz="0" w:space="0" w:color="auto"/>
        <w:right w:val="none" w:sz="0" w:space="0" w:color="auto"/>
      </w:divBdr>
    </w:div>
    <w:div w:id="747851691">
      <w:bodyDiv w:val="1"/>
      <w:marLeft w:val="0"/>
      <w:marRight w:val="0"/>
      <w:marTop w:val="0"/>
      <w:marBottom w:val="0"/>
      <w:divBdr>
        <w:top w:val="none" w:sz="0" w:space="0" w:color="auto"/>
        <w:left w:val="none" w:sz="0" w:space="0" w:color="auto"/>
        <w:bottom w:val="none" w:sz="0" w:space="0" w:color="auto"/>
        <w:right w:val="none" w:sz="0" w:space="0" w:color="auto"/>
      </w:divBdr>
    </w:div>
    <w:div w:id="749352506">
      <w:bodyDiv w:val="1"/>
      <w:marLeft w:val="0"/>
      <w:marRight w:val="0"/>
      <w:marTop w:val="0"/>
      <w:marBottom w:val="0"/>
      <w:divBdr>
        <w:top w:val="none" w:sz="0" w:space="0" w:color="auto"/>
        <w:left w:val="none" w:sz="0" w:space="0" w:color="auto"/>
        <w:bottom w:val="none" w:sz="0" w:space="0" w:color="auto"/>
        <w:right w:val="none" w:sz="0" w:space="0" w:color="auto"/>
      </w:divBdr>
    </w:div>
    <w:div w:id="755516317">
      <w:bodyDiv w:val="1"/>
      <w:marLeft w:val="0"/>
      <w:marRight w:val="0"/>
      <w:marTop w:val="0"/>
      <w:marBottom w:val="0"/>
      <w:divBdr>
        <w:top w:val="none" w:sz="0" w:space="0" w:color="auto"/>
        <w:left w:val="none" w:sz="0" w:space="0" w:color="auto"/>
        <w:bottom w:val="none" w:sz="0" w:space="0" w:color="auto"/>
        <w:right w:val="none" w:sz="0" w:space="0" w:color="auto"/>
      </w:divBdr>
    </w:div>
    <w:div w:id="757748078">
      <w:bodyDiv w:val="1"/>
      <w:marLeft w:val="0"/>
      <w:marRight w:val="0"/>
      <w:marTop w:val="0"/>
      <w:marBottom w:val="0"/>
      <w:divBdr>
        <w:top w:val="none" w:sz="0" w:space="0" w:color="auto"/>
        <w:left w:val="none" w:sz="0" w:space="0" w:color="auto"/>
        <w:bottom w:val="none" w:sz="0" w:space="0" w:color="auto"/>
        <w:right w:val="none" w:sz="0" w:space="0" w:color="auto"/>
      </w:divBdr>
    </w:div>
    <w:div w:id="759988168">
      <w:bodyDiv w:val="1"/>
      <w:marLeft w:val="0"/>
      <w:marRight w:val="0"/>
      <w:marTop w:val="0"/>
      <w:marBottom w:val="0"/>
      <w:divBdr>
        <w:top w:val="none" w:sz="0" w:space="0" w:color="auto"/>
        <w:left w:val="none" w:sz="0" w:space="0" w:color="auto"/>
        <w:bottom w:val="none" w:sz="0" w:space="0" w:color="auto"/>
        <w:right w:val="none" w:sz="0" w:space="0" w:color="auto"/>
      </w:divBdr>
    </w:div>
    <w:div w:id="763694453">
      <w:bodyDiv w:val="1"/>
      <w:marLeft w:val="0"/>
      <w:marRight w:val="0"/>
      <w:marTop w:val="0"/>
      <w:marBottom w:val="0"/>
      <w:divBdr>
        <w:top w:val="none" w:sz="0" w:space="0" w:color="auto"/>
        <w:left w:val="none" w:sz="0" w:space="0" w:color="auto"/>
        <w:bottom w:val="none" w:sz="0" w:space="0" w:color="auto"/>
        <w:right w:val="none" w:sz="0" w:space="0" w:color="auto"/>
      </w:divBdr>
    </w:div>
    <w:div w:id="764115743">
      <w:bodyDiv w:val="1"/>
      <w:marLeft w:val="0"/>
      <w:marRight w:val="0"/>
      <w:marTop w:val="0"/>
      <w:marBottom w:val="0"/>
      <w:divBdr>
        <w:top w:val="none" w:sz="0" w:space="0" w:color="auto"/>
        <w:left w:val="none" w:sz="0" w:space="0" w:color="auto"/>
        <w:bottom w:val="none" w:sz="0" w:space="0" w:color="auto"/>
        <w:right w:val="none" w:sz="0" w:space="0" w:color="auto"/>
      </w:divBdr>
    </w:div>
    <w:div w:id="766581831">
      <w:bodyDiv w:val="1"/>
      <w:marLeft w:val="0"/>
      <w:marRight w:val="0"/>
      <w:marTop w:val="0"/>
      <w:marBottom w:val="0"/>
      <w:divBdr>
        <w:top w:val="none" w:sz="0" w:space="0" w:color="auto"/>
        <w:left w:val="none" w:sz="0" w:space="0" w:color="auto"/>
        <w:bottom w:val="none" w:sz="0" w:space="0" w:color="auto"/>
        <w:right w:val="none" w:sz="0" w:space="0" w:color="auto"/>
      </w:divBdr>
    </w:div>
    <w:div w:id="767770137">
      <w:bodyDiv w:val="1"/>
      <w:marLeft w:val="0"/>
      <w:marRight w:val="0"/>
      <w:marTop w:val="0"/>
      <w:marBottom w:val="0"/>
      <w:divBdr>
        <w:top w:val="none" w:sz="0" w:space="0" w:color="auto"/>
        <w:left w:val="none" w:sz="0" w:space="0" w:color="auto"/>
        <w:bottom w:val="none" w:sz="0" w:space="0" w:color="auto"/>
        <w:right w:val="none" w:sz="0" w:space="0" w:color="auto"/>
      </w:divBdr>
    </w:div>
    <w:div w:id="770585715">
      <w:bodyDiv w:val="1"/>
      <w:marLeft w:val="0"/>
      <w:marRight w:val="0"/>
      <w:marTop w:val="0"/>
      <w:marBottom w:val="0"/>
      <w:divBdr>
        <w:top w:val="none" w:sz="0" w:space="0" w:color="auto"/>
        <w:left w:val="none" w:sz="0" w:space="0" w:color="auto"/>
        <w:bottom w:val="none" w:sz="0" w:space="0" w:color="auto"/>
        <w:right w:val="none" w:sz="0" w:space="0" w:color="auto"/>
      </w:divBdr>
    </w:div>
    <w:div w:id="773401090">
      <w:bodyDiv w:val="1"/>
      <w:marLeft w:val="0"/>
      <w:marRight w:val="0"/>
      <w:marTop w:val="0"/>
      <w:marBottom w:val="0"/>
      <w:divBdr>
        <w:top w:val="none" w:sz="0" w:space="0" w:color="auto"/>
        <w:left w:val="none" w:sz="0" w:space="0" w:color="auto"/>
        <w:bottom w:val="none" w:sz="0" w:space="0" w:color="auto"/>
        <w:right w:val="none" w:sz="0" w:space="0" w:color="auto"/>
      </w:divBdr>
    </w:div>
    <w:div w:id="775177529">
      <w:bodyDiv w:val="1"/>
      <w:marLeft w:val="0"/>
      <w:marRight w:val="0"/>
      <w:marTop w:val="0"/>
      <w:marBottom w:val="0"/>
      <w:divBdr>
        <w:top w:val="none" w:sz="0" w:space="0" w:color="auto"/>
        <w:left w:val="none" w:sz="0" w:space="0" w:color="auto"/>
        <w:bottom w:val="none" w:sz="0" w:space="0" w:color="auto"/>
        <w:right w:val="none" w:sz="0" w:space="0" w:color="auto"/>
      </w:divBdr>
    </w:div>
    <w:div w:id="776632442">
      <w:bodyDiv w:val="1"/>
      <w:marLeft w:val="0"/>
      <w:marRight w:val="0"/>
      <w:marTop w:val="0"/>
      <w:marBottom w:val="0"/>
      <w:divBdr>
        <w:top w:val="none" w:sz="0" w:space="0" w:color="auto"/>
        <w:left w:val="none" w:sz="0" w:space="0" w:color="auto"/>
        <w:bottom w:val="none" w:sz="0" w:space="0" w:color="auto"/>
        <w:right w:val="none" w:sz="0" w:space="0" w:color="auto"/>
      </w:divBdr>
    </w:div>
    <w:div w:id="782380923">
      <w:bodyDiv w:val="1"/>
      <w:marLeft w:val="0"/>
      <w:marRight w:val="0"/>
      <w:marTop w:val="0"/>
      <w:marBottom w:val="0"/>
      <w:divBdr>
        <w:top w:val="none" w:sz="0" w:space="0" w:color="auto"/>
        <w:left w:val="none" w:sz="0" w:space="0" w:color="auto"/>
        <w:bottom w:val="none" w:sz="0" w:space="0" w:color="auto"/>
        <w:right w:val="none" w:sz="0" w:space="0" w:color="auto"/>
      </w:divBdr>
    </w:div>
    <w:div w:id="787427905">
      <w:bodyDiv w:val="1"/>
      <w:marLeft w:val="0"/>
      <w:marRight w:val="0"/>
      <w:marTop w:val="0"/>
      <w:marBottom w:val="0"/>
      <w:divBdr>
        <w:top w:val="none" w:sz="0" w:space="0" w:color="auto"/>
        <w:left w:val="none" w:sz="0" w:space="0" w:color="auto"/>
        <w:bottom w:val="none" w:sz="0" w:space="0" w:color="auto"/>
        <w:right w:val="none" w:sz="0" w:space="0" w:color="auto"/>
      </w:divBdr>
    </w:div>
    <w:div w:id="790438430">
      <w:bodyDiv w:val="1"/>
      <w:marLeft w:val="0"/>
      <w:marRight w:val="0"/>
      <w:marTop w:val="0"/>
      <w:marBottom w:val="0"/>
      <w:divBdr>
        <w:top w:val="none" w:sz="0" w:space="0" w:color="auto"/>
        <w:left w:val="none" w:sz="0" w:space="0" w:color="auto"/>
        <w:bottom w:val="none" w:sz="0" w:space="0" w:color="auto"/>
        <w:right w:val="none" w:sz="0" w:space="0" w:color="auto"/>
      </w:divBdr>
    </w:div>
    <w:div w:id="804740464">
      <w:bodyDiv w:val="1"/>
      <w:marLeft w:val="0"/>
      <w:marRight w:val="0"/>
      <w:marTop w:val="0"/>
      <w:marBottom w:val="0"/>
      <w:divBdr>
        <w:top w:val="none" w:sz="0" w:space="0" w:color="auto"/>
        <w:left w:val="none" w:sz="0" w:space="0" w:color="auto"/>
        <w:bottom w:val="none" w:sz="0" w:space="0" w:color="auto"/>
        <w:right w:val="none" w:sz="0" w:space="0" w:color="auto"/>
      </w:divBdr>
    </w:div>
    <w:div w:id="812599556">
      <w:bodyDiv w:val="1"/>
      <w:marLeft w:val="0"/>
      <w:marRight w:val="0"/>
      <w:marTop w:val="0"/>
      <w:marBottom w:val="0"/>
      <w:divBdr>
        <w:top w:val="none" w:sz="0" w:space="0" w:color="auto"/>
        <w:left w:val="none" w:sz="0" w:space="0" w:color="auto"/>
        <w:bottom w:val="none" w:sz="0" w:space="0" w:color="auto"/>
        <w:right w:val="none" w:sz="0" w:space="0" w:color="auto"/>
      </w:divBdr>
    </w:div>
    <w:div w:id="836000659">
      <w:bodyDiv w:val="1"/>
      <w:marLeft w:val="0"/>
      <w:marRight w:val="0"/>
      <w:marTop w:val="0"/>
      <w:marBottom w:val="0"/>
      <w:divBdr>
        <w:top w:val="none" w:sz="0" w:space="0" w:color="auto"/>
        <w:left w:val="none" w:sz="0" w:space="0" w:color="auto"/>
        <w:bottom w:val="none" w:sz="0" w:space="0" w:color="auto"/>
        <w:right w:val="none" w:sz="0" w:space="0" w:color="auto"/>
      </w:divBdr>
    </w:div>
    <w:div w:id="837235690">
      <w:bodyDiv w:val="1"/>
      <w:marLeft w:val="0"/>
      <w:marRight w:val="0"/>
      <w:marTop w:val="0"/>
      <w:marBottom w:val="0"/>
      <w:divBdr>
        <w:top w:val="none" w:sz="0" w:space="0" w:color="auto"/>
        <w:left w:val="none" w:sz="0" w:space="0" w:color="auto"/>
        <w:bottom w:val="none" w:sz="0" w:space="0" w:color="auto"/>
        <w:right w:val="none" w:sz="0" w:space="0" w:color="auto"/>
      </w:divBdr>
    </w:div>
    <w:div w:id="839009551">
      <w:bodyDiv w:val="1"/>
      <w:marLeft w:val="0"/>
      <w:marRight w:val="0"/>
      <w:marTop w:val="0"/>
      <w:marBottom w:val="0"/>
      <w:divBdr>
        <w:top w:val="none" w:sz="0" w:space="0" w:color="auto"/>
        <w:left w:val="none" w:sz="0" w:space="0" w:color="auto"/>
        <w:bottom w:val="none" w:sz="0" w:space="0" w:color="auto"/>
        <w:right w:val="none" w:sz="0" w:space="0" w:color="auto"/>
      </w:divBdr>
    </w:div>
    <w:div w:id="853962314">
      <w:bodyDiv w:val="1"/>
      <w:marLeft w:val="0"/>
      <w:marRight w:val="0"/>
      <w:marTop w:val="0"/>
      <w:marBottom w:val="0"/>
      <w:divBdr>
        <w:top w:val="none" w:sz="0" w:space="0" w:color="auto"/>
        <w:left w:val="none" w:sz="0" w:space="0" w:color="auto"/>
        <w:bottom w:val="none" w:sz="0" w:space="0" w:color="auto"/>
        <w:right w:val="none" w:sz="0" w:space="0" w:color="auto"/>
      </w:divBdr>
    </w:div>
    <w:div w:id="856042776">
      <w:bodyDiv w:val="1"/>
      <w:marLeft w:val="0"/>
      <w:marRight w:val="0"/>
      <w:marTop w:val="0"/>
      <w:marBottom w:val="0"/>
      <w:divBdr>
        <w:top w:val="none" w:sz="0" w:space="0" w:color="auto"/>
        <w:left w:val="none" w:sz="0" w:space="0" w:color="auto"/>
        <w:bottom w:val="none" w:sz="0" w:space="0" w:color="auto"/>
        <w:right w:val="none" w:sz="0" w:space="0" w:color="auto"/>
      </w:divBdr>
    </w:div>
    <w:div w:id="869876039">
      <w:bodyDiv w:val="1"/>
      <w:marLeft w:val="0"/>
      <w:marRight w:val="0"/>
      <w:marTop w:val="0"/>
      <w:marBottom w:val="0"/>
      <w:divBdr>
        <w:top w:val="none" w:sz="0" w:space="0" w:color="auto"/>
        <w:left w:val="none" w:sz="0" w:space="0" w:color="auto"/>
        <w:bottom w:val="none" w:sz="0" w:space="0" w:color="auto"/>
        <w:right w:val="none" w:sz="0" w:space="0" w:color="auto"/>
      </w:divBdr>
    </w:div>
    <w:div w:id="878591361">
      <w:bodyDiv w:val="1"/>
      <w:marLeft w:val="0"/>
      <w:marRight w:val="0"/>
      <w:marTop w:val="0"/>
      <w:marBottom w:val="0"/>
      <w:divBdr>
        <w:top w:val="none" w:sz="0" w:space="0" w:color="auto"/>
        <w:left w:val="none" w:sz="0" w:space="0" w:color="auto"/>
        <w:bottom w:val="none" w:sz="0" w:space="0" w:color="auto"/>
        <w:right w:val="none" w:sz="0" w:space="0" w:color="auto"/>
      </w:divBdr>
    </w:div>
    <w:div w:id="884949278">
      <w:bodyDiv w:val="1"/>
      <w:marLeft w:val="0"/>
      <w:marRight w:val="0"/>
      <w:marTop w:val="0"/>
      <w:marBottom w:val="0"/>
      <w:divBdr>
        <w:top w:val="none" w:sz="0" w:space="0" w:color="auto"/>
        <w:left w:val="none" w:sz="0" w:space="0" w:color="auto"/>
        <w:bottom w:val="none" w:sz="0" w:space="0" w:color="auto"/>
        <w:right w:val="none" w:sz="0" w:space="0" w:color="auto"/>
      </w:divBdr>
    </w:div>
    <w:div w:id="894049684">
      <w:bodyDiv w:val="1"/>
      <w:marLeft w:val="0"/>
      <w:marRight w:val="0"/>
      <w:marTop w:val="0"/>
      <w:marBottom w:val="0"/>
      <w:divBdr>
        <w:top w:val="none" w:sz="0" w:space="0" w:color="auto"/>
        <w:left w:val="none" w:sz="0" w:space="0" w:color="auto"/>
        <w:bottom w:val="none" w:sz="0" w:space="0" w:color="auto"/>
        <w:right w:val="none" w:sz="0" w:space="0" w:color="auto"/>
      </w:divBdr>
    </w:div>
    <w:div w:id="909076747">
      <w:bodyDiv w:val="1"/>
      <w:marLeft w:val="0"/>
      <w:marRight w:val="0"/>
      <w:marTop w:val="0"/>
      <w:marBottom w:val="0"/>
      <w:divBdr>
        <w:top w:val="none" w:sz="0" w:space="0" w:color="auto"/>
        <w:left w:val="none" w:sz="0" w:space="0" w:color="auto"/>
        <w:bottom w:val="none" w:sz="0" w:space="0" w:color="auto"/>
        <w:right w:val="none" w:sz="0" w:space="0" w:color="auto"/>
      </w:divBdr>
    </w:div>
    <w:div w:id="913509391">
      <w:bodyDiv w:val="1"/>
      <w:marLeft w:val="0"/>
      <w:marRight w:val="0"/>
      <w:marTop w:val="0"/>
      <w:marBottom w:val="0"/>
      <w:divBdr>
        <w:top w:val="none" w:sz="0" w:space="0" w:color="auto"/>
        <w:left w:val="none" w:sz="0" w:space="0" w:color="auto"/>
        <w:bottom w:val="none" w:sz="0" w:space="0" w:color="auto"/>
        <w:right w:val="none" w:sz="0" w:space="0" w:color="auto"/>
      </w:divBdr>
    </w:div>
    <w:div w:id="922494389">
      <w:bodyDiv w:val="1"/>
      <w:marLeft w:val="0"/>
      <w:marRight w:val="0"/>
      <w:marTop w:val="0"/>
      <w:marBottom w:val="0"/>
      <w:divBdr>
        <w:top w:val="none" w:sz="0" w:space="0" w:color="auto"/>
        <w:left w:val="none" w:sz="0" w:space="0" w:color="auto"/>
        <w:bottom w:val="none" w:sz="0" w:space="0" w:color="auto"/>
        <w:right w:val="none" w:sz="0" w:space="0" w:color="auto"/>
      </w:divBdr>
    </w:div>
    <w:div w:id="930427421">
      <w:bodyDiv w:val="1"/>
      <w:marLeft w:val="0"/>
      <w:marRight w:val="0"/>
      <w:marTop w:val="0"/>
      <w:marBottom w:val="0"/>
      <w:divBdr>
        <w:top w:val="none" w:sz="0" w:space="0" w:color="auto"/>
        <w:left w:val="none" w:sz="0" w:space="0" w:color="auto"/>
        <w:bottom w:val="none" w:sz="0" w:space="0" w:color="auto"/>
        <w:right w:val="none" w:sz="0" w:space="0" w:color="auto"/>
      </w:divBdr>
      <w:divsChild>
        <w:div w:id="198710038">
          <w:marLeft w:val="0"/>
          <w:marRight w:val="0"/>
          <w:marTop w:val="0"/>
          <w:marBottom w:val="0"/>
          <w:divBdr>
            <w:top w:val="none" w:sz="0" w:space="0" w:color="auto"/>
            <w:left w:val="none" w:sz="0" w:space="0" w:color="auto"/>
            <w:bottom w:val="none" w:sz="0" w:space="0" w:color="auto"/>
            <w:right w:val="none" w:sz="0" w:space="0" w:color="auto"/>
          </w:divBdr>
          <w:divsChild>
            <w:div w:id="813595888">
              <w:marLeft w:val="0"/>
              <w:marRight w:val="0"/>
              <w:marTop w:val="0"/>
              <w:marBottom w:val="0"/>
              <w:divBdr>
                <w:top w:val="none" w:sz="0" w:space="0" w:color="auto"/>
                <w:left w:val="none" w:sz="0" w:space="0" w:color="auto"/>
                <w:bottom w:val="none" w:sz="0" w:space="0" w:color="auto"/>
                <w:right w:val="none" w:sz="0" w:space="0" w:color="auto"/>
              </w:divBdr>
              <w:divsChild>
                <w:div w:id="478154274">
                  <w:marLeft w:val="0"/>
                  <w:marRight w:val="0"/>
                  <w:marTop w:val="0"/>
                  <w:marBottom w:val="0"/>
                  <w:divBdr>
                    <w:top w:val="none" w:sz="0" w:space="0" w:color="auto"/>
                    <w:left w:val="none" w:sz="0" w:space="0" w:color="auto"/>
                    <w:bottom w:val="none" w:sz="0" w:space="0" w:color="auto"/>
                    <w:right w:val="none" w:sz="0" w:space="0" w:color="auto"/>
                  </w:divBdr>
                  <w:divsChild>
                    <w:div w:id="180508195">
                      <w:marLeft w:val="0"/>
                      <w:marRight w:val="0"/>
                      <w:marTop w:val="0"/>
                      <w:marBottom w:val="0"/>
                      <w:divBdr>
                        <w:top w:val="none" w:sz="0" w:space="0" w:color="auto"/>
                        <w:left w:val="none" w:sz="0" w:space="0" w:color="auto"/>
                        <w:bottom w:val="none" w:sz="0" w:space="0" w:color="auto"/>
                        <w:right w:val="none" w:sz="0" w:space="0" w:color="auto"/>
                      </w:divBdr>
                      <w:divsChild>
                        <w:div w:id="704142249">
                          <w:marLeft w:val="0"/>
                          <w:marRight w:val="0"/>
                          <w:marTop w:val="0"/>
                          <w:marBottom w:val="0"/>
                          <w:divBdr>
                            <w:top w:val="none" w:sz="0" w:space="0" w:color="auto"/>
                            <w:left w:val="none" w:sz="0" w:space="0" w:color="auto"/>
                            <w:bottom w:val="none" w:sz="0" w:space="0" w:color="auto"/>
                            <w:right w:val="none" w:sz="0" w:space="0" w:color="auto"/>
                          </w:divBdr>
                          <w:divsChild>
                            <w:div w:id="1797479245">
                              <w:marLeft w:val="0"/>
                              <w:marRight w:val="0"/>
                              <w:marTop w:val="0"/>
                              <w:marBottom w:val="0"/>
                              <w:divBdr>
                                <w:top w:val="none" w:sz="0" w:space="0" w:color="auto"/>
                                <w:left w:val="none" w:sz="0" w:space="0" w:color="auto"/>
                                <w:bottom w:val="none" w:sz="0" w:space="0" w:color="auto"/>
                                <w:right w:val="none" w:sz="0" w:space="0" w:color="auto"/>
                              </w:divBdr>
                              <w:divsChild>
                                <w:div w:id="2470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73115">
      <w:bodyDiv w:val="1"/>
      <w:marLeft w:val="0"/>
      <w:marRight w:val="0"/>
      <w:marTop w:val="0"/>
      <w:marBottom w:val="0"/>
      <w:divBdr>
        <w:top w:val="none" w:sz="0" w:space="0" w:color="auto"/>
        <w:left w:val="none" w:sz="0" w:space="0" w:color="auto"/>
        <w:bottom w:val="none" w:sz="0" w:space="0" w:color="auto"/>
        <w:right w:val="none" w:sz="0" w:space="0" w:color="auto"/>
      </w:divBdr>
    </w:div>
    <w:div w:id="944389324">
      <w:bodyDiv w:val="1"/>
      <w:marLeft w:val="0"/>
      <w:marRight w:val="0"/>
      <w:marTop w:val="0"/>
      <w:marBottom w:val="0"/>
      <w:divBdr>
        <w:top w:val="none" w:sz="0" w:space="0" w:color="auto"/>
        <w:left w:val="none" w:sz="0" w:space="0" w:color="auto"/>
        <w:bottom w:val="none" w:sz="0" w:space="0" w:color="auto"/>
        <w:right w:val="none" w:sz="0" w:space="0" w:color="auto"/>
      </w:divBdr>
    </w:div>
    <w:div w:id="944389763">
      <w:bodyDiv w:val="1"/>
      <w:marLeft w:val="0"/>
      <w:marRight w:val="0"/>
      <w:marTop w:val="0"/>
      <w:marBottom w:val="0"/>
      <w:divBdr>
        <w:top w:val="none" w:sz="0" w:space="0" w:color="auto"/>
        <w:left w:val="none" w:sz="0" w:space="0" w:color="auto"/>
        <w:bottom w:val="none" w:sz="0" w:space="0" w:color="auto"/>
        <w:right w:val="none" w:sz="0" w:space="0" w:color="auto"/>
      </w:divBdr>
    </w:div>
    <w:div w:id="949818863">
      <w:bodyDiv w:val="1"/>
      <w:marLeft w:val="0"/>
      <w:marRight w:val="0"/>
      <w:marTop w:val="0"/>
      <w:marBottom w:val="0"/>
      <w:divBdr>
        <w:top w:val="none" w:sz="0" w:space="0" w:color="auto"/>
        <w:left w:val="none" w:sz="0" w:space="0" w:color="auto"/>
        <w:bottom w:val="none" w:sz="0" w:space="0" w:color="auto"/>
        <w:right w:val="none" w:sz="0" w:space="0" w:color="auto"/>
      </w:divBdr>
    </w:div>
    <w:div w:id="950674381">
      <w:bodyDiv w:val="1"/>
      <w:marLeft w:val="0"/>
      <w:marRight w:val="0"/>
      <w:marTop w:val="0"/>
      <w:marBottom w:val="0"/>
      <w:divBdr>
        <w:top w:val="none" w:sz="0" w:space="0" w:color="auto"/>
        <w:left w:val="none" w:sz="0" w:space="0" w:color="auto"/>
        <w:bottom w:val="none" w:sz="0" w:space="0" w:color="auto"/>
        <w:right w:val="none" w:sz="0" w:space="0" w:color="auto"/>
      </w:divBdr>
    </w:div>
    <w:div w:id="952715186">
      <w:bodyDiv w:val="1"/>
      <w:marLeft w:val="0"/>
      <w:marRight w:val="0"/>
      <w:marTop w:val="0"/>
      <w:marBottom w:val="0"/>
      <w:divBdr>
        <w:top w:val="none" w:sz="0" w:space="0" w:color="auto"/>
        <w:left w:val="none" w:sz="0" w:space="0" w:color="auto"/>
        <w:bottom w:val="none" w:sz="0" w:space="0" w:color="auto"/>
        <w:right w:val="none" w:sz="0" w:space="0" w:color="auto"/>
      </w:divBdr>
    </w:div>
    <w:div w:id="961107841">
      <w:bodyDiv w:val="1"/>
      <w:marLeft w:val="0"/>
      <w:marRight w:val="0"/>
      <w:marTop w:val="0"/>
      <w:marBottom w:val="0"/>
      <w:divBdr>
        <w:top w:val="none" w:sz="0" w:space="0" w:color="auto"/>
        <w:left w:val="none" w:sz="0" w:space="0" w:color="auto"/>
        <w:bottom w:val="none" w:sz="0" w:space="0" w:color="auto"/>
        <w:right w:val="none" w:sz="0" w:space="0" w:color="auto"/>
      </w:divBdr>
    </w:div>
    <w:div w:id="966080002">
      <w:bodyDiv w:val="1"/>
      <w:marLeft w:val="0"/>
      <w:marRight w:val="0"/>
      <w:marTop w:val="0"/>
      <w:marBottom w:val="0"/>
      <w:divBdr>
        <w:top w:val="none" w:sz="0" w:space="0" w:color="auto"/>
        <w:left w:val="none" w:sz="0" w:space="0" w:color="auto"/>
        <w:bottom w:val="none" w:sz="0" w:space="0" w:color="auto"/>
        <w:right w:val="none" w:sz="0" w:space="0" w:color="auto"/>
      </w:divBdr>
      <w:divsChild>
        <w:div w:id="312948765">
          <w:marLeft w:val="0"/>
          <w:marRight w:val="0"/>
          <w:marTop w:val="0"/>
          <w:marBottom w:val="0"/>
          <w:divBdr>
            <w:top w:val="none" w:sz="0" w:space="0" w:color="auto"/>
            <w:left w:val="none" w:sz="0" w:space="0" w:color="auto"/>
            <w:bottom w:val="none" w:sz="0" w:space="0" w:color="auto"/>
            <w:right w:val="none" w:sz="0" w:space="0" w:color="auto"/>
          </w:divBdr>
          <w:divsChild>
            <w:div w:id="1808663956">
              <w:marLeft w:val="0"/>
              <w:marRight w:val="0"/>
              <w:marTop w:val="0"/>
              <w:marBottom w:val="0"/>
              <w:divBdr>
                <w:top w:val="none" w:sz="0" w:space="0" w:color="auto"/>
                <w:left w:val="none" w:sz="0" w:space="0" w:color="auto"/>
                <w:bottom w:val="none" w:sz="0" w:space="0" w:color="auto"/>
                <w:right w:val="none" w:sz="0" w:space="0" w:color="auto"/>
              </w:divBdr>
              <w:divsChild>
                <w:div w:id="1393118576">
                  <w:marLeft w:val="0"/>
                  <w:marRight w:val="0"/>
                  <w:marTop w:val="0"/>
                  <w:marBottom w:val="0"/>
                  <w:divBdr>
                    <w:top w:val="none" w:sz="0" w:space="0" w:color="auto"/>
                    <w:left w:val="none" w:sz="0" w:space="0" w:color="auto"/>
                    <w:bottom w:val="none" w:sz="0" w:space="0" w:color="auto"/>
                    <w:right w:val="none" w:sz="0" w:space="0" w:color="auto"/>
                  </w:divBdr>
                  <w:divsChild>
                    <w:div w:id="1328939981">
                      <w:marLeft w:val="0"/>
                      <w:marRight w:val="0"/>
                      <w:marTop w:val="0"/>
                      <w:marBottom w:val="0"/>
                      <w:divBdr>
                        <w:top w:val="none" w:sz="0" w:space="0" w:color="auto"/>
                        <w:left w:val="none" w:sz="0" w:space="0" w:color="auto"/>
                        <w:bottom w:val="none" w:sz="0" w:space="0" w:color="auto"/>
                        <w:right w:val="none" w:sz="0" w:space="0" w:color="auto"/>
                      </w:divBdr>
                      <w:divsChild>
                        <w:div w:id="387842717">
                          <w:marLeft w:val="0"/>
                          <w:marRight w:val="0"/>
                          <w:marTop w:val="0"/>
                          <w:marBottom w:val="0"/>
                          <w:divBdr>
                            <w:top w:val="none" w:sz="0" w:space="0" w:color="auto"/>
                            <w:left w:val="none" w:sz="0" w:space="0" w:color="auto"/>
                            <w:bottom w:val="none" w:sz="0" w:space="0" w:color="auto"/>
                            <w:right w:val="none" w:sz="0" w:space="0" w:color="auto"/>
                          </w:divBdr>
                          <w:divsChild>
                            <w:div w:id="810826813">
                              <w:marLeft w:val="0"/>
                              <w:marRight w:val="0"/>
                              <w:marTop w:val="0"/>
                              <w:marBottom w:val="0"/>
                              <w:divBdr>
                                <w:top w:val="none" w:sz="0" w:space="0" w:color="auto"/>
                                <w:left w:val="none" w:sz="0" w:space="0" w:color="auto"/>
                                <w:bottom w:val="none" w:sz="0" w:space="0" w:color="auto"/>
                                <w:right w:val="none" w:sz="0" w:space="0" w:color="auto"/>
                              </w:divBdr>
                              <w:divsChild>
                                <w:div w:id="981278653">
                                  <w:marLeft w:val="0"/>
                                  <w:marRight w:val="0"/>
                                  <w:marTop w:val="0"/>
                                  <w:marBottom w:val="0"/>
                                  <w:divBdr>
                                    <w:top w:val="none" w:sz="0" w:space="0" w:color="auto"/>
                                    <w:left w:val="none" w:sz="0" w:space="0" w:color="auto"/>
                                    <w:bottom w:val="none" w:sz="0" w:space="0" w:color="auto"/>
                                    <w:right w:val="none" w:sz="0" w:space="0" w:color="auto"/>
                                  </w:divBdr>
                                  <w:divsChild>
                                    <w:div w:id="1281376722">
                                      <w:marLeft w:val="0"/>
                                      <w:marRight w:val="0"/>
                                      <w:marTop w:val="100"/>
                                      <w:marBottom w:val="100"/>
                                      <w:divBdr>
                                        <w:top w:val="none" w:sz="0" w:space="0" w:color="auto"/>
                                        <w:left w:val="none" w:sz="0" w:space="0" w:color="auto"/>
                                        <w:bottom w:val="none" w:sz="0" w:space="0" w:color="auto"/>
                                        <w:right w:val="none" w:sz="0" w:space="0" w:color="auto"/>
                                      </w:divBdr>
                                      <w:divsChild>
                                        <w:div w:id="268198190">
                                          <w:marLeft w:val="0"/>
                                          <w:marRight w:val="0"/>
                                          <w:marTop w:val="0"/>
                                          <w:marBottom w:val="0"/>
                                          <w:divBdr>
                                            <w:top w:val="none" w:sz="0" w:space="0" w:color="auto"/>
                                            <w:left w:val="none" w:sz="0" w:space="0" w:color="auto"/>
                                            <w:bottom w:val="none" w:sz="0" w:space="0" w:color="auto"/>
                                            <w:right w:val="none" w:sz="0" w:space="0" w:color="auto"/>
                                          </w:divBdr>
                                          <w:divsChild>
                                            <w:div w:id="1565674468">
                                              <w:marLeft w:val="0"/>
                                              <w:marRight w:val="0"/>
                                              <w:marTop w:val="0"/>
                                              <w:marBottom w:val="0"/>
                                              <w:divBdr>
                                                <w:top w:val="none" w:sz="0" w:space="0" w:color="auto"/>
                                                <w:left w:val="none" w:sz="0" w:space="0" w:color="auto"/>
                                                <w:bottom w:val="none" w:sz="0" w:space="0" w:color="auto"/>
                                                <w:right w:val="none" w:sz="0" w:space="0" w:color="auto"/>
                                              </w:divBdr>
                                              <w:divsChild>
                                                <w:div w:id="214342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6817328">
      <w:bodyDiv w:val="1"/>
      <w:marLeft w:val="0"/>
      <w:marRight w:val="0"/>
      <w:marTop w:val="0"/>
      <w:marBottom w:val="0"/>
      <w:divBdr>
        <w:top w:val="none" w:sz="0" w:space="0" w:color="auto"/>
        <w:left w:val="none" w:sz="0" w:space="0" w:color="auto"/>
        <w:bottom w:val="none" w:sz="0" w:space="0" w:color="auto"/>
        <w:right w:val="none" w:sz="0" w:space="0" w:color="auto"/>
      </w:divBdr>
    </w:div>
    <w:div w:id="969434903">
      <w:bodyDiv w:val="1"/>
      <w:marLeft w:val="0"/>
      <w:marRight w:val="0"/>
      <w:marTop w:val="0"/>
      <w:marBottom w:val="0"/>
      <w:divBdr>
        <w:top w:val="none" w:sz="0" w:space="0" w:color="auto"/>
        <w:left w:val="none" w:sz="0" w:space="0" w:color="auto"/>
        <w:bottom w:val="none" w:sz="0" w:space="0" w:color="auto"/>
        <w:right w:val="none" w:sz="0" w:space="0" w:color="auto"/>
      </w:divBdr>
    </w:div>
    <w:div w:id="972562822">
      <w:bodyDiv w:val="1"/>
      <w:marLeft w:val="0"/>
      <w:marRight w:val="0"/>
      <w:marTop w:val="0"/>
      <w:marBottom w:val="0"/>
      <w:divBdr>
        <w:top w:val="none" w:sz="0" w:space="0" w:color="auto"/>
        <w:left w:val="none" w:sz="0" w:space="0" w:color="auto"/>
        <w:bottom w:val="none" w:sz="0" w:space="0" w:color="auto"/>
        <w:right w:val="none" w:sz="0" w:space="0" w:color="auto"/>
      </w:divBdr>
    </w:div>
    <w:div w:id="974991183">
      <w:bodyDiv w:val="1"/>
      <w:marLeft w:val="0"/>
      <w:marRight w:val="0"/>
      <w:marTop w:val="0"/>
      <w:marBottom w:val="0"/>
      <w:divBdr>
        <w:top w:val="none" w:sz="0" w:space="0" w:color="auto"/>
        <w:left w:val="none" w:sz="0" w:space="0" w:color="auto"/>
        <w:bottom w:val="none" w:sz="0" w:space="0" w:color="auto"/>
        <w:right w:val="none" w:sz="0" w:space="0" w:color="auto"/>
      </w:divBdr>
    </w:div>
    <w:div w:id="981155486">
      <w:bodyDiv w:val="1"/>
      <w:marLeft w:val="0"/>
      <w:marRight w:val="0"/>
      <w:marTop w:val="0"/>
      <w:marBottom w:val="0"/>
      <w:divBdr>
        <w:top w:val="none" w:sz="0" w:space="0" w:color="auto"/>
        <w:left w:val="none" w:sz="0" w:space="0" w:color="auto"/>
        <w:bottom w:val="none" w:sz="0" w:space="0" w:color="auto"/>
        <w:right w:val="none" w:sz="0" w:space="0" w:color="auto"/>
      </w:divBdr>
    </w:div>
    <w:div w:id="984430582">
      <w:bodyDiv w:val="1"/>
      <w:marLeft w:val="0"/>
      <w:marRight w:val="0"/>
      <w:marTop w:val="0"/>
      <w:marBottom w:val="0"/>
      <w:divBdr>
        <w:top w:val="none" w:sz="0" w:space="0" w:color="auto"/>
        <w:left w:val="none" w:sz="0" w:space="0" w:color="auto"/>
        <w:bottom w:val="none" w:sz="0" w:space="0" w:color="auto"/>
        <w:right w:val="none" w:sz="0" w:space="0" w:color="auto"/>
      </w:divBdr>
    </w:div>
    <w:div w:id="989141699">
      <w:bodyDiv w:val="1"/>
      <w:marLeft w:val="0"/>
      <w:marRight w:val="0"/>
      <w:marTop w:val="0"/>
      <w:marBottom w:val="0"/>
      <w:divBdr>
        <w:top w:val="none" w:sz="0" w:space="0" w:color="auto"/>
        <w:left w:val="none" w:sz="0" w:space="0" w:color="auto"/>
        <w:bottom w:val="none" w:sz="0" w:space="0" w:color="auto"/>
        <w:right w:val="none" w:sz="0" w:space="0" w:color="auto"/>
      </w:divBdr>
    </w:div>
    <w:div w:id="1008868853">
      <w:bodyDiv w:val="1"/>
      <w:marLeft w:val="0"/>
      <w:marRight w:val="0"/>
      <w:marTop w:val="0"/>
      <w:marBottom w:val="0"/>
      <w:divBdr>
        <w:top w:val="none" w:sz="0" w:space="0" w:color="auto"/>
        <w:left w:val="none" w:sz="0" w:space="0" w:color="auto"/>
        <w:bottom w:val="none" w:sz="0" w:space="0" w:color="auto"/>
        <w:right w:val="none" w:sz="0" w:space="0" w:color="auto"/>
      </w:divBdr>
    </w:div>
    <w:div w:id="1017273309">
      <w:bodyDiv w:val="1"/>
      <w:marLeft w:val="0"/>
      <w:marRight w:val="0"/>
      <w:marTop w:val="0"/>
      <w:marBottom w:val="0"/>
      <w:divBdr>
        <w:top w:val="none" w:sz="0" w:space="0" w:color="auto"/>
        <w:left w:val="none" w:sz="0" w:space="0" w:color="auto"/>
        <w:bottom w:val="none" w:sz="0" w:space="0" w:color="auto"/>
        <w:right w:val="none" w:sz="0" w:space="0" w:color="auto"/>
      </w:divBdr>
    </w:div>
    <w:div w:id="1019890408">
      <w:bodyDiv w:val="1"/>
      <w:marLeft w:val="0"/>
      <w:marRight w:val="0"/>
      <w:marTop w:val="0"/>
      <w:marBottom w:val="0"/>
      <w:divBdr>
        <w:top w:val="none" w:sz="0" w:space="0" w:color="auto"/>
        <w:left w:val="none" w:sz="0" w:space="0" w:color="auto"/>
        <w:bottom w:val="none" w:sz="0" w:space="0" w:color="auto"/>
        <w:right w:val="none" w:sz="0" w:space="0" w:color="auto"/>
      </w:divBdr>
    </w:div>
    <w:div w:id="1037122173">
      <w:bodyDiv w:val="1"/>
      <w:marLeft w:val="0"/>
      <w:marRight w:val="0"/>
      <w:marTop w:val="0"/>
      <w:marBottom w:val="0"/>
      <w:divBdr>
        <w:top w:val="none" w:sz="0" w:space="0" w:color="auto"/>
        <w:left w:val="none" w:sz="0" w:space="0" w:color="auto"/>
        <w:bottom w:val="none" w:sz="0" w:space="0" w:color="auto"/>
        <w:right w:val="none" w:sz="0" w:space="0" w:color="auto"/>
      </w:divBdr>
    </w:div>
    <w:div w:id="1039672408">
      <w:bodyDiv w:val="1"/>
      <w:marLeft w:val="0"/>
      <w:marRight w:val="0"/>
      <w:marTop w:val="0"/>
      <w:marBottom w:val="0"/>
      <w:divBdr>
        <w:top w:val="none" w:sz="0" w:space="0" w:color="auto"/>
        <w:left w:val="none" w:sz="0" w:space="0" w:color="auto"/>
        <w:bottom w:val="none" w:sz="0" w:space="0" w:color="auto"/>
        <w:right w:val="none" w:sz="0" w:space="0" w:color="auto"/>
      </w:divBdr>
    </w:div>
    <w:div w:id="1042486305">
      <w:bodyDiv w:val="1"/>
      <w:marLeft w:val="0"/>
      <w:marRight w:val="0"/>
      <w:marTop w:val="0"/>
      <w:marBottom w:val="0"/>
      <w:divBdr>
        <w:top w:val="none" w:sz="0" w:space="0" w:color="auto"/>
        <w:left w:val="none" w:sz="0" w:space="0" w:color="auto"/>
        <w:bottom w:val="none" w:sz="0" w:space="0" w:color="auto"/>
        <w:right w:val="none" w:sz="0" w:space="0" w:color="auto"/>
      </w:divBdr>
    </w:div>
    <w:div w:id="1042947014">
      <w:bodyDiv w:val="1"/>
      <w:marLeft w:val="0"/>
      <w:marRight w:val="0"/>
      <w:marTop w:val="0"/>
      <w:marBottom w:val="0"/>
      <w:divBdr>
        <w:top w:val="none" w:sz="0" w:space="0" w:color="auto"/>
        <w:left w:val="none" w:sz="0" w:space="0" w:color="auto"/>
        <w:bottom w:val="none" w:sz="0" w:space="0" w:color="auto"/>
        <w:right w:val="none" w:sz="0" w:space="0" w:color="auto"/>
      </w:divBdr>
    </w:div>
    <w:div w:id="1059717302">
      <w:bodyDiv w:val="1"/>
      <w:marLeft w:val="0"/>
      <w:marRight w:val="0"/>
      <w:marTop w:val="0"/>
      <w:marBottom w:val="0"/>
      <w:divBdr>
        <w:top w:val="none" w:sz="0" w:space="0" w:color="auto"/>
        <w:left w:val="none" w:sz="0" w:space="0" w:color="auto"/>
        <w:bottom w:val="none" w:sz="0" w:space="0" w:color="auto"/>
        <w:right w:val="none" w:sz="0" w:space="0" w:color="auto"/>
      </w:divBdr>
    </w:div>
    <w:div w:id="1060595436">
      <w:bodyDiv w:val="1"/>
      <w:marLeft w:val="0"/>
      <w:marRight w:val="0"/>
      <w:marTop w:val="0"/>
      <w:marBottom w:val="0"/>
      <w:divBdr>
        <w:top w:val="none" w:sz="0" w:space="0" w:color="auto"/>
        <w:left w:val="none" w:sz="0" w:space="0" w:color="auto"/>
        <w:bottom w:val="none" w:sz="0" w:space="0" w:color="auto"/>
        <w:right w:val="none" w:sz="0" w:space="0" w:color="auto"/>
      </w:divBdr>
    </w:div>
    <w:div w:id="1075543420">
      <w:bodyDiv w:val="1"/>
      <w:marLeft w:val="0"/>
      <w:marRight w:val="0"/>
      <w:marTop w:val="0"/>
      <w:marBottom w:val="0"/>
      <w:divBdr>
        <w:top w:val="none" w:sz="0" w:space="0" w:color="auto"/>
        <w:left w:val="none" w:sz="0" w:space="0" w:color="auto"/>
        <w:bottom w:val="none" w:sz="0" w:space="0" w:color="auto"/>
        <w:right w:val="none" w:sz="0" w:space="0" w:color="auto"/>
      </w:divBdr>
    </w:div>
    <w:div w:id="1082793755">
      <w:bodyDiv w:val="1"/>
      <w:marLeft w:val="0"/>
      <w:marRight w:val="0"/>
      <w:marTop w:val="0"/>
      <w:marBottom w:val="0"/>
      <w:divBdr>
        <w:top w:val="none" w:sz="0" w:space="0" w:color="auto"/>
        <w:left w:val="none" w:sz="0" w:space="0" w:color="auto"/>
        <w:bottom w:val="none" w:sz="0" w:space="0" w:color="auto"/>
        <w:right w:val="none" w:sz="0" w:space="0" w:color="auto"/>
      </w:divBdr>
    </w:div>
    <w:div w:id="1086028432">
      <w:bodyDiv w:val="1"/>
      <w:marLeft w:val="0"/>
      <w:marRight w:val="0"/>
      <w:marTop w:val="0"/>
      <w:marBottom w:val="0"/>
      <w:divBdr>
        <w:top w:val="none" w:sz="0" w:space="0" w:color="auto"/>
        <w:left w:val="none" w:sz="0" w:space="0" w:color="auto"/>
        <w:bottom w:val="none" w:sz="0" w:space="0" w:color="auto"/>
        <w:right w:val="none" w:sz="0" w:space="0" w:color="auto"/>
      </w:divBdr>
    </w:div>
    <w:div w:id="1087339711">
      <w:bodyDiv w:val="1"/>
      <w:marLeft w:val="0"/>
      <w:marRight w:val="0"/>
      <w:marTop w:val="0"/>
      <w:marBottom w:val="0"/>
      <w:divBdr>
        <w:top w:val="none" w:sz="0" w:space="0" w:color="auto"/>
        <w:left w:val="none" w:sz="0" w:space="0" w:color="auto"/>
        <w:bottom w:val="none" w:sz="0" w:space="0" w:color="auto"/>
        <w:right w:val="none" w:sz="0" w:space="0" w:color="auto"/>
      </w:divBdr>
    </w:div>
    <w:div w:id="1091009106">
      <w:bodyDiv w:val="1"/>
      <w:marLeft w:val="0"/>
      <w:marRight w:val="0"/>
      <w:marTop w:val="0"/>
      <w:marBottom w:val="0"/>
      <w:divBdr>
        <w:top w:val="none" w:sz="0" w:space="0" w:color="auto"/>
        <w:left w:val="none" w:sz="0" w:space="0" w:color="auto"/>
        <w:bottom w:val="none" w:sz="0" w:space="0" w:color="auto"/>
        <w:right w:val="none" w:sz="0" w:space="0" w:color="auto"/>
      </w:divBdr>
      <w:divsChild>
        <w:div w:id="1628242712">
          <w:marLeft w:val="0"/>
          <w:marRight w:val="0"/>
          <w:marTop w:val="0"/>
          <w:marBottom w:val="0"/>
          <w:divBdr>
            <w:top w:val="none" w:sz="0" w:space="0" w:color="auto"/>
            <w:left w:val="none" w:sz="0" w:space="0" w:color="auto"/>
            <w:bottom w:val="none" w:sz="0" w:space="0" w:color="auto"/>
            <w:right w:val="none" w:sz="0" w:space="0" w:color="auto"/>
          </w:divBdr>
          <w:divsChild>
            <w:div w:id="105347677">
              <w:marLeft w:val="0"/>
              <w:marRight w:val="0"/>
              <w:marTop w:val="0"/>
              <w:marBottom w:val="0"/>
              <w:divBdr>
                <w:top w:val="none" w:sz="0" w:space="0" w:color="auto"/>
                <w:left w:val="none" w:sz="0" w:space="0" w:color="auto"/>
                <w:bottom w:val="none" w:sz="0" w:space="0" w:color="auto"/>
                <w:right w:val="none" w:sz="0" w:space="0" w:color="auto"/>
              </w:divBdr>
              <w:divsChild>
                <w:div w:id="789250585">
                  <w:marLeft w:val="0"/>
                  <w:marRight w:val="0"/>
                  <w:marTop w:val="0"/>
                  <w:marBottom w:val="0"/>
                  <w:divBdr>
                    <w:top w:val="none" w:sz="0" w:space="0" w:color="auto"/>
                    <w:left w:val="none" w:sz="0" w:space="0" w:color="auto"/>
                    <w:bottom w:val="none" w:sz="0" w:space="0" w:color="auto"/>
                    <w:right w:val="none" w:sz="0" w:space="0" w:color="auto"/>
                  </w:divBdr>
                  <w:divsChild>
                    <w:div w:id="116177673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1092049935">
      <w:bodyDiv w:val="1"/>
      <w:marLeft w:val="0"/>
      <w:marRight w:val="0"/>
      <w:marTop w:val="0"/>
      <w:marBottom w:val="0"/>
      <w:divBdr>
        <w:top w:val="none" w:sz="0" w:space="0" w:color="auto"/>
        <w:left w:val="none" w:sz="0" w:space="0" w:color="auto"/>
        <w:bottom w:val="none" w:sz="0" w:space="0" w:color="auto"/>
        <w:right w:val="none" w:sz="0" w:space="0" w:color="auto"/>
      </w:divBdr>
    </w:div>
    <w:div w:id="1099134739">
      <w:bodyDiv w:val="1"/>
      <w:marLeft w:val="0"/>
      <w:marRight w:val="0"/>
      <w:marTop w:val="0"/>
      <w:marBottom w:val="0"/>
      <w:divBdr>
        <w:top w:val="none" w:sz="0" w:space="0" w:color="auto"/>
        <w:left w:val="none" w:sz="0" w:space="0" w:color="auto"/>
        <w:bottom w:val="none" w:sz="0" w:space="0" w:color="auto"/>
        <w:right w:val="none" w:sz="0" w:space="0" w:color="auto"/>
      </w:divBdr>
    </w:div>
    <w:div w:id="1101605781">
      <w:bodyDiv w:val="1"/>
      <w:marLeft w:val="0"/>
      <w:marRight w:val="0"/>
      <w:marTop w:val="0"/>
      <w:marBottom w:val="0"/>
      <w:divBdr>
        <w:top w:val="none" w:sz="0" w:space="0" w:color="auto"/>
        <w:left w:val="none" w:sz="0" w:space="0" w:color="auto"/>
        <w:bottom w:val="none" w:sz="0" w:space="0" w:color="auto"/>
        <w:right w:val="none" w:sz="0" w:space="0" w:color="auto"/>
      </w:divBdr>
    </w:div>
    <w:div w:id="1118332538">
      <w:bodyDiv w:val="1"/>
      <w:marLeft w:val="0"/>
      <w:marRight w:val="0"/>
      <w:marTop w:val="0"/>
      <w:marBottom w:val="0"/>
      <w:divBdr>
        <w:top w:val="none" w:sz="0" w:space="0" w:color="auto"/>
        <w:left w:val="none" w:sz="0" w:space="0" w:color="auto"/>
        <w:bottom w:val="none" w:sz="0" w:space="0" w:color="auto"/>
        <w:right w:val="none" w:sz="0" w:space="0" w:color="auto"/>
      </w:divBdr>
    </w:div>
    <w:div w:id="1125580953">
      <w:bodyDiv w:val="1"/>
      <w:marLeft w:val="0"/>
      <w:marRight w:val="0"/>
      <w:marTop w:val="0"/>
      <w:marBottom w:val="0"/>
      <w:divBdr>
        <w:top w:val="none" w:sz="0" w:space="0" w:color="auto"/>
        <w:left w:val="none" w:sz="0" w:space="0" w:color="auto"/>
        <w:bottom w:val="none" w:sz="0" w:space="0" w:color="auto"/>
        <w:right w:val="none" w:sz="0" w:space="0" w:color="auto"/>
      </w:divBdr>
    </w:div>
    <w:div w:id="1127505490">
      <w:bodyDiv w:val="1"/>
      <w:marLeft w:val="0"/>
      <w:marRight w:val="0"/>
      <w:marTop w:val="0"/>
      <w:marBottom w:val="0"/>
      <w:divBdr>
        <w:top w:val="none" w:sz="0" w:space="0" w:color="auto"/>
        <w:left w:val="none" w:sz="0" w:space="0" w:color="auto"/>
        <w:bottom w:val="none" w:sz="0" w:space="0" w:color="auto"/>
        <w:right w:val="none" w:sz="0" w:space="0" w:color="auto"/>
      </w:divBdr>
    </w:div>
    <w:div w:id="1130131911">
      <w:bodyDiv w:val="1"/>
      <w:marLeft w:val="0"/>
      <w:marRight w:val="0"/>
      <w:marTop w:val="0"/>
      <w:marBottom w:val="0"/>
      <w:divBdr>
        <w:top w:val="none" w:sz="0" w:space="0" w:color="auto"/>
        <w:left w:val="none" w:sz="0" w:space="0" w:color="auto"/>
        <w:bottom w:val="none" w:sz="0" w:space="0" w:color="auto"/>
        <w:right w:val="none" w:sz="0" w:space="0" w:color="auto"/>
      </w:divBdr>
    </w:div>
    <w:div w:id="1130394508">
      <w:bodyDiv w:val="1"/>
      <w:marLeft w:val="0"/>
      <w:marRight w:val="0"/>
      <w:marTop w:val="0"/>
      <w:marBottom w:val="0"/>
      <w:divBdr>
        <w:top w:val="none" w:sz="0" w:space="0" w:color="auto"/>
        <w:left w:val="none" w:sz="0" w:space="0" w:color="auto"/>
        <w:bottom w:val="none" w:sz="0" w:space="0" w:color="auto"/>
        <w:right w:val="none" w:sz="0" w:space="0" w:color="auto"/>
      </w:divBdr>
    </w:div>
    <w:div w:id="1136096175">
      <w:bodyDiv w:val="1"/>
      <w:marLeft w:val="0"/>
      <w:marRight w:val="0"/>
      <w:marTop w:val="0"/>
      <w:marBottom w:val="0"/>
      <w:divBdr>
        <w:top w:val="none" w:sz="0" w:space="0" w:color="auto"/>
        <w:left w:val="none" w:sz="0" w:space="0" w:color="auto"/>
        <w:bottom w:val="none" w:sz="0" w:space="0" w:color="auto"/>
        <w:right w:val="none" w:sz="0" w:space="0" w:color="auto"/>
      </w:divBdr>
    </w:div>
    <w:div w:id="1145314257">
      <w:bodyDiv w:val="1"/>
      <w:marLeft w:val="0"/>
      <w:marRight w:val="0"/>
      <w:marTop w:val="0"/>
      <w:marBottom w:val="0"/>
      <w:divBdr>
        <w:top w:val="none" w:sz="0" w:space="0" w:color="auto"/>
        <w:left w:val="none" w:sz="0" w:space="0" w:color="auto"/>
        <w:bottom w:val="none" w:sz="0" w:space="0" w:color="auto"/>
        <w:right w:val="none" w:sz="0" w:space="0" w:color="auto"/>
      </w:divBdr>
    </w:div>
    <w:div w:id="1149135216">
      <w:bodyDiv w:val="1"/>
      <w:marLeft w:val="0"/>
      <w:marRight w:val="0"/>
      <w:marTop w:val="0"/>
      <w:marBottom w:val="0"/>
      <w:divBdr>
        <w:top w:val="none" w:sz="0" w:space="0" w:color="auto"/>
        <w:left w:val="none" w:sz="0" w:space="0" w:color="auto"/>
        <w:bottom w:val="none" w:sz="0" w:space="0" w:color="auto"/>
        <w:right w:val="none" w:sz="0" w:space="0" w:color="auto"/>
      </w:divBdr>
    </w:div>
    <w:div w:id="1161851075">
      <w:bodyDiv w:val="1"/>
      <w:marLeft w:val="0"/>
      <w:marRight w:val="0"/>
      <w:marTop w:val="0"/>
      <w:marBottom w:val="0"/>
      <w:divBdr>
        <w:top w:val="none" w:sz="0" w:space="0" w:color="auto"/>
        <w:left w:val="none" w:sz="0" w:space="0" w:color="auto"/>
        <w:bottom w:val="none" w:sz="0" w:space="0" w:color="auto"/>
        <w:right w:val="none" w:sz="0" w:space="0" w:color="auto"/>
      </w:divBdr>
    </w:div>
    <w:div w:id="1168667140">
      <w:bodyDiv w:val="1"/>
      <w:marLeft w:val="0"/>
      <w:marRight w:val="0"/>
      <w:marTop w:val="0"/>
      <w:marBottom w:val="0"/>
      <w:divBdr>
        <w:top w:val="none" w:sz="0" w:space="0" w:color="auto"/>
        <w:left w:val="none" w:sz="0" w:space="0" w:color="auto"/>
        <w:bottom w:val="none" w:sz="0" w:space="0" w:color="auto"/>
        <w:right w:val="none" w:sz="0" w:space="0" w:color="auto"/>
      </w:divBdr>
    </w:div>
    <w:div w:id="1173379378">
      <w:bodyDiv w:val="1"/>
      <w:marLeft w:val="0"/>
      <w:marRight w:val="0"/>
      <w:marTop w:val="0"/>
      <w:marBottom w:val="0"/>
      <w:divBdr>
        <w:top w:val="none" w:sz="0" w:space="0" w:color="auto"/>
        <w:left w:val="none" w:sz="0" w:space="0" w:color="auto"/>
        <w:bottom w:val="none" w:sz="0" w:space="0" w:color="auto"/>
        <w:right w:val="none" w:sz="0" w:space="0" w:color="auto"/>
      </w:divBdr>
    </w:div>
    <w:div w:id="1181239400">
      <w:bodyDiv w:val="1"/>
      <w:marLeft w:val="0"/>
      <w:marRight w:val="0"/>
      <w:marTop w:val="0"/>
      <w:marBottom w:val="0"/>
      <w:divBdr>
        <w:top w:val="none" w:sz="0" w:space="0" w:color="auto"/>
        <w:left w:val="none" w:sz="0" w:space="0" w:color="auto"/>
        <w:bottom w:val="none" w:sz="0" w:space="0" w:color="auto"/>
        <w:right w:val="none" w:sz="0" w:space="0" w:color="auto"/>
      </w:divBdr>
    </w:div>
    <w:div w:id="1183671282">
      <w:bodyDiv w:val="1"/>
      <w:marLeft w:val="0"/>
      <w:marRight w:val="0"/>
      <w:marTop w:val="0"/>
      <w:marBottom w:val="0"/>
      <w:divBdr>
        <w:top w:val="none" w:sz="0" w:space="0" w:color="auto"/>
        <w:left w:val="none" w:sz="0" w:space="0" w:color="auto"/>
        <w:bottom w:val="none" w:sz="0" w:space="0" w:color="auto"/>
        <w:right w:val="none" w:sz="0" w:space="0" w:color="auto"/>
      </w:divBdr>
    </w:div>
    <w:div w:id="1188635788">
      <w:bodyDiv w:val="1"/>
      <w:marLeft w:val="0"/>
      <w:marRight w:val="0"/>
      <w:marTop w:val="0"/>
      <w:marBottom w:val="0"/>
      <w:divBdr>
        <w:top w:val="none" w:sz="0" w:space="0" w:color="auto"/>
        <w:left w:val="none" w:sz="0" w:space="0" w:color="auto"/>
        <w:bottom w:val="none" w:sz="0" w:space="0" w:color="auto"/>
        <w:right w:val="none" w:sz="0" w:space="0" w:color="auto"/>
      </w:divBdr>
    </w:div>
    <w:div w:id="1189026397">
      <w:bodyDiv w:val="1"/>
      <w:marLeft w:val="0"/>
      <w:marRight w:val="0"/>
      <w:marTop w:val="0"/>
      <w:marBottom w:val="0"/>
      <w:divBdr>
        <w:top w:val="none" w:sz="0" w:space="0" w:color="auto"/>
        <w:left w:val="none" w:sz="0" w:space="0" w:color="auto"/>
        <w:bottom w:val="none" w:sz="0" w:space="0" w:color="auto"/>
        <w:right w:val="none" w:sz="0" w:space="0" w:color="auto"/>
      </w:divBdr>
    </w:div>
    <w:div w:id="1196582401">
      <w:bodyDiv w:val="1"/>
      <w:marLeft w:val="0"/>
      <w:marRight w:val="0"/>
      <w:marTop w:val="0"/>
      <w:marBottom w:val="0"/>
      <w:divBdr>
        <w:top w:val="none" w:sz="0" w:space="0" w:color="auto"/>
        <w:left w:val="none" w:sz="0" w:space="0" w:color="auto"/>
        <w:bottom w:val="none" w:sz="0" w:space="0" w:color="auto"/>
        <w:right w:val="none" w:sz="0" w:space="0" w:color="auto"/>
      </w:divBdr>
    </w:div>
    <w:div w:id="1202131607">
      <w:bodyDiv w:val="1"/>
      <w:marLeft w:val="0"/>
      <w:marRight w:val="0"/>
      <w:marTop w:val="0"/>
      <w:marBottom w:val="0"/>
      <w:divBdr>
        <w:top w:val="none" w:sz="0" w:space="0" w:color="auto"/>
        <w:left w:val="none" w:sz="0" w:space="0" w:color="auto"/>
        <w:bottom w:val="none" w:sz="0" w:space="0" w:color="auto"/>
        <w:right w:val="none" w:sz="0" w:space="0" w:color="auto"/>
      </w:divBdr>
    </w:div>
    <w:div w:id="1208764340">
      <w:bodyDiv w:val="1"/>
      <w:marLeft w:val="0"/>
      <w:marRight w:val="0"/>
      <w:marTop w:val="0"/>
      <w:marBottom w:val="0"/>
      <w:divBdr>
        <w:top w:val="none" w:sz="0" w:space="0" w:color="auto"/>
        <w:left w:val="none" w:sz="0" w:space="0" w:color="auto"/>
        <w:bottom w:val="none" w:sz="0" w:space="0" w:color="auto"/>
        <w:right w:val="none" w:sz="0" w:space="0" w:color="auto"/>
      </w:divBdr>
    </w:div>
    <w:div w:id="1214734849">
      <w:bodyDiv w:val="1"/>
      <w:marLeft w:val="0"/>
      <w:marRight w:val="0"/>
      <w:marTop w:val="0"/>
      <w:marBottom w:val="0"/>
      <w:divBdr>
        <w:top w:val="none" w:sz="0" w:space="0" w:color="auto"/>
        <w:left w:val="none" w:sz="0" w:space="0" w:color="auto"/>
        <w:bottom w:val="none" w:sz="0" w:space="0" w:color="auto"/>
        <w:right w:val="none" w:sz="0" w:space="0" w:color="auto"/>
      </w:divBdr>
    </w:div>
    <w:div w:id="1218513634">
      <w:bodyDiv w:val="1"/>
      <w:marLeft w:val="0"/>
      <w:marRight w:val="0"/>
      <w:marTop w:val="0"/>
      <w:marBottom w:val="0"/>
      <w:divBdr>
        <w:top w:val="none" w:sz="0" w:space="0" w:color="auto"/>
        <w:left w:val="none" w:sz="0" w:space="0" w:color="auto"/>
        <w:bottom w:val="none" w:sz="0" w:space="0" w:color="auto"/>
        <w:right w:val="none" w:sz="0" w:space="0" w:color="auto"/>
      </w:divBdr>
    </w:div>
    <w:div w:id="1221672111">
      <w:bodyDiv w:val="1"/>
      <w:marLeft w:val="0"/>
      <w:marRight w:val="0"/>
      <w:marTop w:val="0"/>
      <w:marBottom w:val="0"/>
      <w:divBdr>
        <w:top w:val="none" w:sz="0" w:space="0" w:color="auto"/>
        <w:left w:val="none" w:sz="0" w:space="0" w:color="auto"/>
        <w:bottom w:val="none" w:sz="0" w:space="0" w:color="auto"/>
        <w:right w:val="none" w:sz="0" w:space="0" w:color="auto"/>
      </w:divBdr>
    </w:div>
    <w:div w:id="1227842944">
      <w:bodyDiv w:val="1"/>
      <w:marLeft w:val="0"/>
      <w:marRight w:val="0"/>
      <w:marTop w:val="0"/>
      <w:marBottom w:val="0"/>
      <w:divBdr>
        <w:top w:val="none" w:sz="0" w:space="0" w:color="auto"/>
        <w:left w:val="none" w:sz="0" w:space="0" w:color="auto"/>
        <w:bottom w:val="none" w:sz="0" w:space="0" w:color="auto"/>
        <w:right w:val="none" w:sz="0" w:space="0" w:color="auto"/>
      </w:divBdr>
    </w:div>
    <w:div w:id="1229805253">
      <w:bodyDiv w:val="1"/>
      <w:marLeft w:val="0"/>
      <w:marRight w:val="0"/>
      <w:marTop w:val="0"/>
      <w:marBottom w:val="0"/>
      <w:divBdr>
        <w:top w:val="none" w:sz="0" w:space="0" w:color="auto"/>
        <w:left w:val="none" w:sz="0" w:space="0" w:color="auto"/>
        <w:bottom w:val="none" w:sz="0" w:space="0" w:color="auto"/>
        <w:right w:val="none" w:sz="0" w:space="0" w:color="auto"/>
      </w:divBdr>
    </w:div>
    <w:div w:id="1238857922">
      <w:bodyDiv w:val="1"/>
      <w:marLeft w:val="0"/>
      <w:marRight w:val="0"/>
      <w:marTop w:val="0"/>
      <w:marBottom w:val="0"/>
      <w:divBdr>
        <w:top w:val="none" w:sz="0" w:space="0" w:color="auto"/>
        <w:left w:val="none" w:sz="0" w:space="0" w:color="auto"/>
        <w:bottom w:val="none" w:sz="0" w:space="0" w:color="auto"/>
        <w:right w:val="none" w:sz="0" w:space="0" w:color="auto"/>
      </w:divBdr>
    </w:div>
    <w:div w:id="1243636803">
      <w:bodyDiv w:val="1"/>
      <w:marLeft w:val="0"/>
      <w:marRight w:val="0"/>
      <w:marTop w:val="0"/>
      <w:marBottom w:val="0"/>
      <w:divBdr>
        <w:top w:val="none" w:sz="0" w:space="0" w:color="auto"/>
        <w:left w:val="none" w:sz="0" w:space="0" w:color="auto"/>
        <w:bottom w:val="none" w:sz="0" w:space="0" w:color="auto"/>
        <w:right w:val="none" w:sz="0" w:space="0" w:color="auto"/>
      </w:divBdr>
    </w:div>
    <w:div w:id="1244339303">
      <w:bodyDiv w:val="1"/>
      <w:marLeft w:val="0"/>
      <w:marRight w:val="0"/>
      <w:marTop w:val="0"/>
      <w:marBottom w:val="0"/>
      <w:divBdr>
        <w:top w:val="none" w:sz="0" w:space="0" w:color="auto"/>
        <w:left w:val="none" w:sz="0" w:space="0" w:color="auto"/>
        <w:bottom w:val="none" w:sz="0" w:space="0" w:color="auto"/>
        <w:right w:val="none" w:sz="0" w:space="0" w:color="auto"/>
      </w:divBdr>
    </w:div>
    <w:div w:id="1253852973">
      <w:bodyDiv w:val="1"/>
      <w:marLeft w:val="0"/>
      <w:marRight w:val="0"/>
      <w:marTop w:val="0"/>
      <w:marBottom w:val="0"/>
      <w:divBdr>
        <w:top w:val="none" w:sz="0" w:space="0" w:color="auto"/>
        <w:left w:val="none" w:sz="0" w:space="0" w:color="auto"/>
        <w:bottom w:val="none" w:sz="0" w:space="0" w:color="auto"/>
        <w:right w:val="none" w:sz="0" w:space="0" w:color="auto"/>
      </w:divBdr>
    </w:div>
    <w:div w:id="1259603190">
      <w:bodyDiv w:val="1"/>
      <w:marLeft w:val="0"/>
      <w:marRight w:val="0"/>
      <w:marTop w:val="0"/>
      <w:marBottom w:val="0"/>
      <w:divBdr>
        <w:top w:val="none" w:sz="0" w:space="0" w:color="auto"/>
        <w:left w:val="none" w:sz="0" w:space="0" w:color="auto"/>
        <w:bottom w:val="none" w:sz="0" w:space="0" w:color="auto"/>
        <w:right w:val="none" w:sz="0" w:space="0" w:color="auto"/>
      </w:divBdr>
    </w:div>
    <w:div w:id="1261913437">
      <w:bodyDiv w:val="1"/>
      <w:marLeft w:val="0"/>
      <w:marRight w:val="0"/>
      <w:marTop w:val="0"/>
      <w:marBottom w:val="0"/>
      <w:divBdr>
        <w:top w:val="none" w:sz="0" w:space="0" w:color="auto"/>
        <w:left w:val="none" w:sz="0" w:space="0" w:color="auto"/>
        <w:bottom w:val="none" w:sz="0" w:space="0" w:color="auto"/>
        <w:right w:val="none" w:sz="0" w:space="0" w:color="auto"/>
      </w:divBdr>
    </w:div>
    <w:div w:id="1273975813">
      <w:bodyDiv w:val="1"/>
      <w:marLeft w:val="0"/>
      <w:marRight w:val="0"/>
      <w:marTop w:val="0"/>
      <w:marBottom w:val="0"/>
      <w:divBdr>
        <w:top w:val="none" w:sz="0" w:space="0" w:color="auto"/>
        <w:left w:val="none" w:sz="0" w:space="0" w:color="auto"/>
        <w:bottom w:val="none" w:sz="0" w:space="0" w:color="auto"/>
        <w:right w:val="none" w:sz="0" w:space="0" w:color="auto"/>
      </w:divBdr>
    </w:div>
    <w:div w:id="1277640155">
      <w:bodyDiv w:val="1"/>
      <w:marLeft w:val="0"/>
      <w:marRight w:val="0"/>
      <w:marTop w:val="0"/>
      <w:marBottom w:val="0"/>
      <w:divBdr>
        <w:top w:val="none" w:sz="0" w:space="0" w:color="auto"/>
        <w:left w:val="none" w:sz="0" w:space="0" w:color="auto"/>
        <w:bottom w:val="none" w:sz="0" w:space="0" w:color="auto"/>
        <w:right w:val="none" w:sz="0" w:space="0" w:color="auto"/>
      </w:divBdr>
    </w:div>
    <w:div w:id="1284069324">
      <w:bodyDiv w:val="1"/>
      <w:marLeft w:val="0"/>
      <w:marRight w:val="0"/>
      <w:marTop w:val="0"/>
      <w:marBottom w:val="0"/>
      <w:divBdr>
        <w:top w:val="none" w:sz="0" w:space="0" w:color="auto"/>
        <w:left w:val="none" w:sz="0" w:space="0" w:color="auto"/>
        <w:bottom w:val="none" w:sz="0" w:space="0" w:color="auto"/>
        <w:right w:val="none" w:sz="0" w:space="0" w:color="auto"/>
      </w:divBdr>
    </w:div>
    <w:div w:id="1291278524">
      <w:bodyDiv w:val="1"/>
      <w:marLeft w:val="0"/>
      <w:marRight w:val="0"/>
      <w:marTop w:val="0"/>
      <w:marBottom w:val="0"/>
      <w:divBdr>
        <w:top w:val="none" w:sz="0" w:space="0" w:color="auto"/>
        <w:left w:val="none" w:sz="0" w:space="0" w:color="auto"/>
        <w:bottom w:val="none" w:sz="0" w:space="0" w:color="auto"/>
        <w:right w:val="none" w:sz="0" w:space="0" w:color="auto"/>
      </w:divBdr>
    </w:div>
    <w:div w:id="1311132985">
      <w:bodyDiv w:val="1"/>
      <w:marLeft w:val="0"/>
      <w:marRight w:val="0"/>
      <w:marTop w:val="0"/>
      <w:marBottom w:val="0"/>
      <w:divBdr>
        <w:top w:val="none" w:sz="0" w:space="0" w:color="auto"/>
        <w:left w:val="none" w:sz="0" w:space="0" w:color="auto"/>
        <w:bottom w:val="none" w:sz="0" w:space="0" w:color="auto"/>
        <w:right w:val="none" w:sz="0" w:space="0" w:color="auto"/>
      </w:divBdr>
    </w:div>
    <w:div w:id="1311665625">
      <w:bodyDiv w:val="1"/>
      <w:marLeft w:val="0"/>
      <w:marRight w:val="0"/>
      <w:marTop w:val="0"/>
      <w:marBottom w:val="0"/>
      <w:divBdr>
        <w:top w:val="none" w:sz="0" w:space="0" w:color="auto"/>
        <w:left w:val="none" w:sz="0" w:space="0" w:color="auto"/>
        <w:bottom w:val="none" w:sz="0" w:space="0" w:color="auto"/>
        <w:right w:val="none" w:sz="0" w:space="0" w:color="auto"/>
      </w:divBdr>
    </w:div>
    <w:div w:id="1313439287">
      <w:bodyDiv w:val="1"/>
      <w:marLeft w:val="0"/>
      <w:marRight w:val="0"/>
      <w:marTop w:val="0"/>
      <w:marBottom w:val="0"/>
      <w:divBdr>
        <w:top w:val="none" w:sz="0" w:space="0" w:color="auto"/>
        <w:left w:val="none" w:sz="0" w:space="0" w:color="auto"/>
        <w:bottom w:val="none" w:sz="0" w:space="0" w:color="auto"/>
        <w:right w:val="none" w:sz="0" w:space="0" w:color="auto"/>
      </w:divBdr>
    </w:div>
    <w:div w:id="1314993416">
      <w:bodyDiv w:val="1"/>
      <w:marLeft w:val="0"/>
      <w:marRight w:val="0"/>
      <w:marTop w:val="0"/>
      <w:marBottom w:val="0"/>
      <w:divBdr>
        <w:top w:val="none" w:sz="0" w:space="0" w:color="auto"/>
        <w:left w:val="none" w:sz="0" w:space="0" w:color="auto"/>
        <w:bottom w:val="none" w:sz="0" w:space="0" w:color="auto"/>
        <w:right w:val="none" w:sz="0" w:space="0" w:color="auto"/>
      </w:divBdr>
    </w:div>
    <w:div w:id="1316370454">
      <w:bodyDiv w:val="1"/>
      <w:marLeft w:val="0"/>
      <w:marRight w:val="0"/>
      <w:marTop w:val="0"/>
      <w:marBottom w:val="0"/>
      <w:divBdr>
        <w:top w:val="none" w:sz="0" w:space="0" w:color="auto"/>
        <w:left w:val="none" w:sz="0" w:space="0" w:color="auto"/>
        <w:bottom w:val="none" w:sz="0" w:space="0" w:color="auto"/>
        <w:right w:val="none" w:sz="0" w:space="0" w:color="auto"/>
      </w:divBdr>
    </w:div>
    <w:div w:id="1318924443">
      <w:bodyDiv w:val="1"/>
      <w:marLeft w:val="0"/>
      <w:marRight w:val="0"/>
      <w:marTop w:val="0"/>
      <w:marBottom w:val="0"/>
      <w:divBdr>
        <w:top w:val="none" w:sz="0" w:space="0" w:color="auto"/>
        <w:left w:val="none" w:sz="0" w:space="0" w:color="auto"/>
        <w:bottom w:val="none" w:sz="0" w:space="0" w:color="auto"/>
        <w:right w:val="none" w:sz="0" w:space="0" w:color="auto"/>
      </w:divBdr>
    </w:div>
    <w:div w:id="1333678872">
      <w:bodyDiv w:val="1"/>
      <w:marLeft w:val="0"/>
      <w:marRight w:val="0"/>
      <w:marTop w:val="0"/>
      <w:marBottom w:val="0"/>
      <w:divBdr>
        <w:top w:val="none" w:sz="0" w:space="0" w:color="auto"/>
        <w:left w:val="none" w:sz="0" w:space="0" w:color="auto"/>
        <w:bottom w:val="none" w:sz="0" w:space="0" w:color="auto"/>
        <w:right w:val="none" w:sz="0" w:space="0" w:color="auto"/>
      </w:divBdr>
    </w:div>
    <w:div w:id="1340737713">
      <w:bodyDiv w:val="1"/>
      <w:marLeft w:val="0"/>
      <w:marRight w:val="0"/>
      <w:marTop w:val="0"/>
      <w:marBottom w:val="0"/>
      <w:divBdr>
        <w:top w:val="none" w:sz="0" w:space="0" w:color="auto"/>
        <w:left w:val="none" w:sz="0" w:space="0" w:color="auto"/>
        <w:bottom w:val="none" w:sz="0" w:space="0" w:color="auto"/>
        <w:right w:val="none" w:sz="0" w:space="0" w:color="auto"/>
      </w:divBdr>
    </w:div>
    <w:div w:id="1347050406">
      <w:bodyDiv w:val="1"/>
      <w:marLeft w:val="0"/>
      <w:marRight w:val="0"/>
      <w:marTop w:val="0"/>
      <w:marBottom w:val="0"/>
      <w:divBdr>
        <w:top w:val="none" w:sz="0" w:space="0" w:color="auto"/>
        <w:left w:val="none" w:sz="0" w:space="0" w:color="auto"/>
        <w:bottom w:val="none" w:sz="0" w:space="0" w:color="auto"/>
        <w:right w:val="none" w:sz="0" w:space="0" w:color="auto"/>
      </w:divBdr>
    </w:div>
    <w:div w:id="1361707825">
      <w:bodyDiv w:val="1"/>
      <w:marLeft w:val="0"/>
      <w:marRight w:val="0"/>
      <w:marTop w:val="0"/>
      <w:marBottom w:val="0"/>
      <w:divBdr>
        <w:top w:val="none" w:sz="0" w:space="0" w:color="auto"/>
        <w:left w:val="none" w:sz="0" w:space="0" w:color="auto"/>
        <w:bottom w:val="none" w:sz="0" w:space="0" w:color="auto"/>
        <w:right w:val="none" w:sz="0" w:space="0" w:color="auto"/>
      </w:divBdr>
    </w:div>
    <w:div w:id="1383362864">
      <w:bodyDiv w:val="1"/>
      <w:marLeft w:val="0"/>
      <w:marRight w:val="0"/>
      <w:marTop w:val="0"/>
      <w:marBottom w:val="0"/>
      <w:divBdr>
        <w:top w:val="none" w:sz="0" w:space="0" w:color="auto"/>
        <w:left w:val="none" w:sz="0" w:space="0" w:color="auto"/>
        <w:bottom w:val="none" w:sz="0" w:space="0" w:color="auto"/>
        <w:right w:val="none" w:sz="0" w:space="0" w:color="auto"/>
      </w:divBdr>
    </w:div>
    <w:div w:id="1384215055">
      <w:bodyDiv w:val="1"/>
      <w:marLeft w:val="0"/>
      <w:marRight w:val="0"/>
      <w:marTop w:val="0"/>
      <w:marBottom w:val="0"/>
      <w:divBdr>
        <w:top w:val="none" w:sz="0" w:space="0" w:color="auto"/>
        <w:left w:val="none" w:sz="0" w:space="0" w:color="auto"/>
        <w:bottom w:val="none" w:sz="0" w:space="0" w:color="auto"/>
        <w:right w:val="none" w:sz="0" w:space="0" w:color="auto"/>
      </w:divBdr>
      <w:divsChild>
        <w:div w:id="391656047">
          <w:marLeft w:val="0"/>
          <w:marRight w:val="0"/>
          <w:marTop w:val="0"/>
          <w:marBottom w:val="0"/>
          <w:divBdr>
            <w:top w:val="none" w:sz="0" w:space="0" w:color="auto"/>
            <w:left w:val="none" w:sz="0" w:space="0" w:color="auto"/>
            <w:bottom w:val="none" w:sz="0" w:space="0" w:color="auto"/>
            <w:right w:val="none" w:sz="0" w:space="0" w:color="auto"/>
          </w:divBdr>
          <w:divsChild>
            <w:div w:id="73826175">
              <w:marLeft w:val="0"/>
              <w:marRight w:val="0"/>
              <w:marTop w:val="0"/>
              <w:marBottom w:val="0"/>
              <w:divBdr>
                <w:top w:val="none" w:sz="0" w:space="0" w:color="auto"/>
                <w:left w:val="none" w:sz="0" w:space="0" w:color="auto"/>
                <w:bottom w:val="none" w:sz="0" w:space="0" w:color="auto"/>
                <w:right w:val="none" w:sz="0" w:space="0" w:color="auto"/>
              </w:divBdr>
              <w:divsChild>
                <w:div w:id="1348602167">
                  <w:marLeft w:val="0"/>
                  <w:marRight w:val="0"/>
                  <w:marTop w:val="0"/>
                  <w:marBottom w:val="0"/>
                  <w:divBdr>
                    <w:top w:val="none" w:sz="0" w:space="0" w:color="auto"/>
                    <w:left w:val="none" w:sz="0" w:space="0" w:color="auto"/>
                    <w:bottom w:val="none" w:sz="0" w:space="0" w:color="auto"/>
                    <w:right w:val="none" w:sz="0" w:space="0" w:color="auto"/>
                  </w:divBdr>
                  <w:divsChild>
                    <w:div w:id="1462767399">
                      <w:marLeft w:val="0"/>
                      <w:marRight w:val="0"/>
                      <w:marTop w:val="0"/>
                      <w:marBottom w:val="0"/>
                      <w:divBdr>
                        <w:top w:val="none" w:sz="0" w:space="0" w:color="auto"/>
                        <w:left w:val="none" w:sz="0" w:space="0" w:color="auto"/>
                        <w:bottom w:val="none" w:sz="0" w:space="0" w:color="auto"/>
                        <w:right w:val="none" w:sz="0" w:space="0" w:color="auto"/>
                      </w:divBdr>
                      <w:divsChild>
                        <w:div w:id="1122193990">
                          <w:marLeft w:val="0"/>
                          <w:marRight w:val="0"/>
                          <w:marTop w:val="0"/>
                          <w:marBottom w:val="0"/>
                          <w:divBdr>
                            <w:top w:val="none" w:sz="0" w:space="0" w:color="auto"/>
                            <w:left w:val="none" w:sz="0" w:space="0" w:color="auto"/>
                            <w:bottom w:val="none" w:sz="0" w:space="0" w:color="auto"/>
                            <w:right w:val="none" w:sz="0" w:space="0" w:color="auto"/>
                          </w:divBdr>
                          <w:divsChild>
                            <w:div w:id="1420757945">
                              <w:marLeft w:val="0"/>
                              <w:marRight w:val="0"/>
                              <w:marTop w:val="0"/>
                              <w:marBottom w:val="0"/>
                              <w:divBdr>
                                <w:top w:val="none" w:sz="0" w:space="0" w:color="auto"/>
                                <w:left w:val="none" w:sz="0" w:space="0" w:color="auto"/>
                                <w:bottom w:val="none" w:sz="0" w:space="0" w:color="auto"/>
                                <w:right w:val="none" w:sz="0" w:space="0" w:color="auto"/>
                              </w:divBdr>
                              <w:divsChild>
                                <w:div w:id="2118523231">
                                  <w:marLeft w:val="0"/>
                                  <w:marRight w:val="0"/>
                                  <w:marTop w:val="0"/>
                                  <w:marBottom w:val="0"/>
                                  <w:divBdr>
                                    <w:top w:val="none" w:sz="0" w:space="0" w:color="auto"/>
                                    <w:left w:val="none" w:sz="0" w:space="0" w:color="auto"/>
                                    <w:bottom w:val="none" w:sz="0" w:space="0" w:color="auto"/>
                                    <w:right w:val="none" w:sz="0" w:space="0" w:color="auto"/>
                                  </w:divBdr>
                                  <w:divsChild>
                                    <w:div w:id="1528831395">
                                      <w:marLeft w:val="0"/>
                                      <w:marRight w:val="0"/>
                                      <w:marTop w:val="0"/>
                                      <w:marBottom w:val="0"/>
                                      <w:divBdr>
                                        <w:top w:val="none" w:sz="0" w:space="0" w:color="auto"/>
                                        <w:left w:val="none" w:sz="0" w:space="0" w:color="auto"/>
                                        <w:bottom w:val="none" w:sz="0" w:space="0" w:color="auto"/>
                                        <w:right w:val="none" w:sz="0" w:space="0" w:color="auto"/>
                                      </w:divBdr>
                                      <w:divsChild>
                                        <w:div w:id="97926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4597214">
      <w:bodyDiv w:val="1"/>
      <w:marLeft w:val="0"/>
      <w:marRight w:val="0"/>
      <w:marTop w:val="0"/>
      <w:marBottom w:val="0"/>
      <w:divBdr>
        <w:top w:val="none" w:sz="0" w:space="0" w:color="auto"/>
        <w:left w:val="none" w:sz="0" w:space="0" w:color="auto"/>
        <w:bottom w:val="none" w:sz="0" w:space="0" w:color="auto"/>
        <w:right w:val="none" w:sz="0" w:space="0" w:color="auto"/>
      </w:divBdr>
    </w:div>
    <w:div w:id="1392803683">
      <w:bodyDiv w:val="1"/>
      <w:marLeft w:val="0"/>
      <w:marRight w:val="0"/>
      <w:marTop w:val="0"/>
      <w:marBottom w:val="0"/>
      <w:divBdr>
        <w:top w:val="none" w:sz="0" w:space="0" w:color="auto"/>
        <w:left w:val="none" w:sz="0" w:space="0" w:color="auto"/>
        <w:bottom w:val="none" w:sz="0" w:space="0" w:color="auto"/>
        <w:right w:val="none" w:sz="0" w:space="0" w:color="auto"/>
      </w:divBdr>
    </w:div>
    <w:div w:id="1393848109">
      <w:bodyDiv w:val="1"/>
      <w:marLeft w:val="0"/>
      <w:marRight w:val="0"/>
      <w:marTop w:val="0"/>
      <w:marBottom w:val="0"/>
      <w:divBdr>
        <w:top w:val="none" w:sz="0" w:space="0" w:color="auto"/>
        <w:left w:val="none" w:sz="0" w:space="0" w:color="auto"/>
        <w:bottom w:val="none" w:sz="0" w:space="0" w:color="auto"/>
        <w:right w:val="none" w:sz="0" w:space="0" w:color="auto"/>
      </w:divBdr>
    </w:div>
    <w:div w:id="1405297415">
      <w:bodyDiv w:val="1"/>
      <w:marLeft w:val="0"/>
      <w:marRight w:val="0"/>
      <w:marTop w:val="0"/>
      <w:marBottom w:val="0"/>
      <w:divBdr>
        <w:top w:val="none" w:sz="0" w:space="0" w:color="auto"/>
        <w:left w:val="none" w:sz="0" w:space="0" w:color="auto"/>
        <w:bottom w:val="none" w:sz="0" w:space="0" w:color="auto"/>
        <w:right w:val="none" w:sz="0" w:space="0" w:color="auto"/>
      </w:divBdr>
    </w:div>
    <w:div w:id="1419208285">
      <w:bodyDiv w:val="1"/>
      <w:marLeft w:val="0"/>
      <w:marRight w:val="0"/>
      <w:marTop w:val="0"/>
      <w:marBottom w:val="0"/>
      <w:divBdr>
        <w:top w:val="none" w:sz="0" w:space="0" w:color="auto"/>
        <w:left w:val="none" w:sz="0" w:space="0" w:color="auto"/>
        <w:bottom w:val="none" w:sz="0" w:space="0" w:color="auto"/>
        <w:right w:val="none" w:sz="0" w:space="0" w:color="auto"/>
      </w:divBdr>
    </w:div>
    <w:div w:id="1424178698">
      <w:bodyDiv w:val="1"/>
      <w:marLeft w:val="0"/>
      <w:marRight w:val="0"/>
      <w:marTop w:val="0"/>
      <w:marBottom w:val="0"/>
      <w:divBdr>
        <w:top w:val="none" w:sz="0" w:space="0" w:color="auto"/>
        <w:left w:val="none" w:sz="0" w:space="0" w:color="auto"/>
        <w:bottom w:val="none" w:sz="0" w:space="0" w:color="auto"/>
        <w:right w:val="none" w:sz="0" w:space="0" w:color="auto"/>
      </w:divBdr>
    </w:div>
    <w:div w:id="1444612712">
      <w:bodyDiv w:val="1"/>
      <w:marLeft w:val="0"/>
      <w:marRight w:val="0"/>
      <w:marTop w:val="0"/>
      <w:marBottom w:val="0"/>
      <w:divBdr>
        <w:top w:val="none" w:sz="0" w:space="0" w:color="auto"/>
        <w:left w:val="none" w:sz="0" w:space="0" w:color="auto"/>
        <w:bottom w:val="none" w:sz="0" w:space="0" w:color="auto"/>
        <w:right w:val="none" w:sz="0" w:space="0" w:color="auto"/>
      </w:divBdr>
    </w:div>
    <w:div w:id="1449664044">
      <w:bodyDiv w:val="1"/>
      <w:marLeft w:val="0"/>
      <w:marRight w:val="0"/>
      <w:marTop w:val="0"/>
      <w:marBottom w:val="0"/>
      <w:divBdr>
        <w:top w:val="none" w:sz="0" w:space="0" w:color="auto"/>
        <w:left w:val="none" w:sz="0" w:space="0" w:color="auto"/>
        <w:bottom w:val="none" w:sz="0" w:space="0" w:color="auto"/>
        <w:right w:val="none" w:sz="0" w:space="0" w:color="auto"/>
      </w:divBdr>
    </w:div>
    <w:div w:id="1455438777">
      <w:bodyDiv w:val="1"/>
      <w:marLeft w:val="0"/>
      <w:marRight w:val="0"/>
      <w:marTop w:val="0"/>
      <w:marBottom w:val="0"/>
      <w:divBdr>
        <w:top w:val="none" w:sz="0" w:space="0" w:color="auto"/>
        <w:left w:val="none" w:sz="0" w:space="0" w:color="auto"/>
        <w:bottom w:val="none" w:sz="0" w:space="0" w:color="auto"/>
        <w:right w:val="none" w:sz="0" w:space="0" w:color="auto"/>
      </w:divBdr>
    </w:div>
    <w:div w:id="1458525193">
      <w:bodyDiv w:val="1"/>
      <w:marLeft w:val="0"/>
      <w:marRight w:val="0"/>
      <w:marTop w:val="0"/>
      <w:marBottom w:val="0"/>
      <w:divBdr>
        <w:top w:val="none" w:sz="0" w:space="0" w:color="auto"/>
        <w:left w:val="none" w:sz="0" w:space="0" w:color="auto"/>
        <w:bottom w:val="none" w:sz="0" w:space="0" w:color="auto"/>
        <w:right w:val="none" w:sz="0" w:space="0" w:color="auto"/>
      </w:divBdr>
    </w:div>
    <w:div w:id="1458991159">
      <w:bodyDiv w:val="1"/>
      <w:marLeft w:val="0"/>
      <w:marRight w:val="0"/>
      <w:marTop w:val="0"/>
      <w:marBottom w:val="0"/>
      <w:divBdr>
        <w:top w:val="none" w:sz="0" w:space="0" w:color="auto"/>
        <w:left w:val="none" w:sz="0" w:space="0" w:color="auto"/>
        <w:bottom w:val="none" w:sz="0" w:space="0" w:color="auto"/>
        <w:right w:val="none" w:sz="0" w:space="0" w:color="auto"/>
      </w:divBdr>
    </w:div>
    <w:div w:id="1463571421">
      <w:bodyDiv w:val="1"/>
      <w:marLeft w:val="0"/>
      <w:marRight w:val="0"/>
      <w:marTop w:val="0"/>
      <w:marBottom w:val="0"/>
      <w:divBdr>
        <w:top w:val="none" w:sz="0" w:space="0" w:color="auto"/>
        <w:left w:val="none" w:sz="0" w:space="0" w:color="auto"/>
        <w:bottom w:val="none" w:sz="0" w:space="0" w:color="auto"/>
        <w:right w:val="none" w:sz="0" w:space="0" w:color="auto"/>
      </w:divBdr>
    </w:div>
    <w:div w:id="1464270952">
      <w:bodyDiv w:val="1"/>
      <w:marLeft w:val="0"/>
      <w:marRight w:val="0"/>
      <w:marTop w:val="0"/>
      <w:marBottom w:val="0"/>
      <w:divBdr>
        <w:top w:val="none" w:sz="0" w:space="0" w:color="auto"/>
        <w:left w:val="none" w:sz="0" w:space="0" w:color="auto"/>
        <w:bottom w:val="none" w:sz="0" w:space="0" w:color="auto"/>
        <w:right w:val="none" w:sz="0" w:space="0" w:color="auto"/>
      </w:divBdr>
    </w:div>
    <w:div w:id="1465733094">
      <w:bodyDiv w:val="1"/>
      <w:marLeft w:val="0"/>
      <w:marRight w:val="0"/>
      <w:marTop w:val="0"/>
      <w:marBottom w:val="0"/>
      <w:divBdr>
        <w:top w:val="none" w:sz="0" w:space="0" w:color="auto"/>
        <w:left w:val="none" w:sz="0" w:space="0" w:color="auto"/>
        <w:bottom w:val="none" w:sz="0" w:space="0" w:color="auto"/>
        <w:right w:val="none" w:sz="0" w:space="0" w:color="auto"/>
      </w:divBdr>
    </w:div>
    <w:div w:id="1469664045">
      <w:bodyDiv w:val="1"/>
      <w:marLeft w:val="0"/>
      <w:marRight w:val="0"/>
      <w:marTop w:val="0"/>
      <w:marBottom w:val="0"/>
      <w:divBdr>
        <w:top w:val="none" w:sz="0" w:space="0" w:color="auto"/>
        <w:left w:val="none" w:sz="0" w:space="0" w:color="auto"/>
        <w:bottom w:val="none" w:sz="0" w:space="0" w:color="auto"/>
        <w:right w:val="none" w:sz="0" w:space="0" w:color="auto"/>
      </w:divBdr>
    </w:div>
    <w:div w:id="1472752897">
      <w:bodyDiv w:val="1"/>
      <w:marLeft w:val="0"/>
      <w:marRight w:val="0"/>
      <w:marTop w:val="0"/>
      <w:marBottom w:val="0"/>
      <w:divBdr>
        <w:top w:val="none" w:sz="0" w:space="0" w:color="auto"/>
        <w:left w:val="none" w:sz="0" w:space="0" w:color="auto"/>
        <w:bottom w:val="none" w:sz="0" w:space="0" w:color="auto"/>
        <w:right w:val="none" w:sz="0" w:space="0" w:color="auto"/>
      </w:divBdr>
    </w:div>
    <w:div w:id="1484084013">
      <w:bodyDiv w:val="1"/>
      <w:marLeft w:val="0"/>
      <w:marRight w:val="0"/>
      <w:marTop w:val="0"/>
      <w:marBottom w:val="0"/>
      <w:divBdr>
        <w:top w:val="none" w:sz="0" w:space="0" w:color="auto"/>
        <w:left w:val="none" w:sz="0" w:space="0" w:color="auto"/>
        <w:bottom w:val="none" w:sz="0" w:space="0" w:color="auto"/>
        <w:right w:val="none" w:sz="0" w:space="0" w:color="auto"/>
      </w:divBdr>
    </w:div>
    <w:div w:id="1484155284">
      <w:bodyDiv w:val="1"/>
      <w:marLeft w:val="0"/>
      <w:marRight w:val="0"/>
      <w:marTop w:val="0"/>
      <w:marBottom w:val="0"/>
      <w:divBdr>
        <w:top w:val="none" w:sz="0" w:space="0" w:color="auto"/>
        <w:left w:val="none" w:sz="0" w:space="0" w:color="auto"/>
        <w:bottom w:val="none" w:sz="0" w:space="0" w:color="auto"/>
        <w:right w:val="none" w:sz="0" w:space="0" w:color="auto"/>
      </w:divBdr>
    </w:div>
    <w:div w:id="1486357617">
      <w:bodyDiv w:val="1"/>
      <w:marLeft w:val="0"/>
      <w:marRight w:val="0"/>
      <w:marTop w:val="0"/>
      <w:marBottom w:val="0"/>
      <w:divBdr>
        <w:top w:val="none" w:sz="0" w:space="0" w:color="auto"/>
        <w:left w:val="none" w:sz="0" w:space="0" w:color="auto"/>
        <w:bottom w:val="none" w:sz="0" w:space="0" w:color="auto"/>
        <w:right w:val="none" w:sz="0" w:space="0" w:color="auto"/>
      </w:divBdr>
    </w:div>
    <w:div w:id="1487822857">
      <w:bodyDiv w:val="1"/>
      <w:marLeft w:val="0"/>
      <w:marRight w:val="0"/>
      <w:marTop w:val="0"/>
      <w:marBottom w:val="0"/>
      <w:divBdr>
        <w:top w:val="none" w:sz="0" w:space="0" w:color="auto"/>
        <w:left w:val="none" w:sz="0" w:space="0" w:color="auto"/>
        <w:bottom w:val="none" w:sz="0" w:space="0" w:color="auto"/>
        <w:right w:val="none" w:sz="0" w:space="0" w:color="auto"/>
      </w:divBdr>
    </w:div>
    <w:div w:id="1489589322">
      <w:bodyDiv w:val="1"/>
      <w:marLeft w:val="0"/>
      <w:marRight w:val="0"/>
      <w:marTop w:val="0"/>
      <w:marBottom w:val="0"/>
      <w:divBdr>
        <w:top w:val="none" w:sz="0" w:space="0" w:color="auto"/>
        <w:left w:val="none" w:sz="0" w:space="0" w:color="auto"/>
        <w:bottom w:val="none" w:sz="0" w:space="0" w:color="auto"/>
        <w:right w:val="none" w:sz="0" w:space="0" w:color="auto"/>
      </w:divBdr>
    </w:div>
    <w:div w:id="1489784864">
      <w:bodyDiv w:val="1"/>
      <w:marLeft w:val="0"/>
      <w:marRight w:val="0"/>
      <w:marTop w:val="0"/>
      <w:marBottom w:val="0"/>
      <w:divBdr>
        <w:top w:val="none" w:sz="0" w:space="0" w:color="auto"/>
        <w:left w:val="none" w:sz="0" w:space="0" w:color="auto"/>
        <w:bottom w:val="none" w:sz="0" w:space="0" w:color="auto"/>
        <w:right w:val="none" w:sz="0" w:space="0" w:color="auto"/>
      </w:divBdr>
    </w:div>
    <w:div w:id="1492137551">
      <w:bodyDiv w:val="1"/>
      <w:marLeft w:val="0"/>
      <w:marRight w:val="0"/>
      <w:marTop w:val="0"/>
      <w:marBottom w:val="0"/>
      <w:divBdr>
        <w:top w:val="none" w:sz="0" w:space="0" w:color="auto"/>
        <w:left w:val="none" w:sz="0" w:space="0" w:color="auto"/>
        <w:bottom w:val="none" w:sz="0" w:space="0" w:color="auto"/>
        <w:right w:val="none" w:sz="0" w:space="0" w:color="auto"/>
      </w:divBdr>
    </w:div>
    <w:div w:id="1495611151">
      <w:bodyDiv w:val="1"/>
      <w:marLeft w:val="0"/>
      <w:marRight w:val="0"/>
      <w:marTop w:val="0"/>
      <w:marBottom w:val="0"/>
      <w:divBdr>
        <w:top w:val="none" w:sz="0" w:space="0" w:color="auto"/>
        <w:left w:val="none" w:sz="0" w:space="0" w:color="auto"/>
        <w:bottom w:val="none" w:sz="0" w:space="0" w:color="auto"/>
        <w:right w:val="none" w:sz="0" w:space="0" w:color="auto"/>
      </w:divBdr>
    </w:div>
    <w:div w:id="1495994115">
      <w:bodyDiv w:val="1"/>
      <w:marLeft w:val="0"/>
      <w:marRight w:val="0"/>
      <w:marTop w:val="0"/>
      <w:marBottom w:val="0"/>
      <w:divBdr>
        <w:top w:val="none" w:sz="0" w:space="0" w:color="auto"/>
        <w:left w:val="none" w:sz="0" w:space="0" w:color="auto"/>
        <w:bottom w:val="none" w:sz="0" w:space="0" w:color="auto"/>
        <w:right w:val="none" w:sz="0" w:space="0" w:color="auto"/>
      </w:divBdr>
    </w:div>
    <w:div w:id="1502624445">
      <w:bodyDiv w:val="1"/>
      <w:marLeft w:val="0"/>
      <w:marRight w:val="0"/>
      <w:marTop w:val="0"/>
      <w:marBottom w:val="0"/>
      <w:divBdr>
        <w:top w:val="none" w:sz="0" w:space="0" w:color="auto"/>
        <w:left w:val="none" w:sz="0" w:space="0" w:color="auto"/>
        <w:bottom w:val="none" w:sz="0" w:space="0" w:color="auto"/>
        <w:right w:val="none" w:sz="0" w:space="0" w:color="auto"/>
      </w:divBdr>
    </w:div>
    <w:div w:id="1507942718">
      <w:bodyDiv w:val="1"/>
      <w:marLeft w:val="0"/>
      <w:marRight w:val="0"/>
      <w:marTop w:val="0"/>
      <w:marBottom w:val="0"/>
      <w:divBdr>
        <w:top w:val="none" w:sz="0" w:space="0" w:color="auto"/>
        <w:left w:val="none" w:sz="0" w:space="0" w:color="auto"/>
        <w:bottom w:val="none" w:sz="0" w:space="0" w:color="auto"/>
        <w:right w:val="none" w:sz="0" w:space="0" w:color="auto"/>
      </w:divBdr>
    </w:div>
    <w:div w:id="1513059679">
      <w:bodyDiv w:val="1"/>
      <w:marLeft w:val="0"/>
      <w:marRight w:val="0"/>
      <w:marTop w:val="0"/>
      <w:marBottom w:val="0"/>
      <w:divBdr>
        <w:top w:val="none" w:sz="0" w:space="0" w:color="auto"/>
        <w:left w:val="none" w:sz="0" w:space="0" w:color="auto"/>
        <w:bottom w:val="none" w:sz="0" w:space="0" w:color="auto"/>
        <w:right w:val="none" w:sz="0" w:space="0" w:color="auto"/>
      </w:divBdr>
    </w:div>
    <w:div w:id="1515270508">
      <w:bodyDiv w:val="1"/>
      <w:marLeft w:val="0"/>
      <w:marRight w:val="0"/>
      <w:marTop w:val="0"/>
      <w:marBottom w:val="0"/>
      <w:divBdr>
        <w:top w:val="none" w:sz="0" w:space="0" w:color="auto"/>
        <w:left w:val="none" w:sz="0" w:space="0" w:color="auto"/>
        <w:bottom w:val="none" w:sz="0" w:space="0" w:color="auto"/>
        <w:right w:val="none" w:sz="0" w:space="0" w:color="auto"/>
      </w:divBdr>
    </w:div>
    <w:div w:id="1515337381">
      <w:bodyDiv w:val="1"/>
      <w:marLeft w:val="0"/>
      <w:marRight w:val="0"/>
      <w:marTop w:val="0"/>
      <w:marBottom w:val="0"/>
      <w:divBdr>
        <w:top w:val="none" w:sz="0" w:space="0" w:color="auto"/>
        <w:left w:val="none" w:sz="0" w:space="0" w:color="auto"/>
        <w:bottom w:val="none" w:sz="0" w:space="0" w:color="auto"/>
        <w:right w:val="none" w:sz="0" w:space="0" w:color="auto"/>
      </w:divBdr>
    </w:div>
    <w:div w:id="1528179528">
      <w:bodyDiv w:val="1"/>
      <w:marLeft w:val="0"/>
      <w:marRight w:val="0"/>
      <w:marTop w:val="0"/>
      <w:marBottom w:val="0"/>
      <w:divBdr>
        <w:top w:val="none" w:sz="0" w:space="0" w:color="auto"/>
        <w:left w:val="none" w:sz="0" w:space="0" w:color="auto"/>
        <w:bottom w:val="none" w:sz="0" w:space="0" w:color="auto"/>
        <w:right w:val="none" w:sz="0" w:space="0" w:color="auto"/>
      </w:divBdr>
    </w:div>
    <w:div w:id="1528761709">
      <w:bodyDiv w:val="1"/>
      <w:marLeft w:val="0"/>
      <w:marRight w:val="0"/>
      <w:marTop w:val="0"/>
      <w:marBottom w:val="0"/>
      <w:divBdr>
        <w:top w:val="none" w:sz="0" w:space="0" w:color="auto"/>
        <w:left w:val="none" w:sz="0" w:space="0" w:color="auto"/>
        <w:bottom w:val="none" w:sz="0" w:space="0" w:color="auto"/>
        <w:right w:val="none" w:sz="0" w:space="0" w:color="auto"/>
      </w:divBdr>
    </w:div>
    <w:div w:id="1529682606">
      <w:bodyDiv w:val="1"/>
      <w:marLeft w:val="0"/>
      <w:marRight w:val="0"/>
      <w:marTop w:val="0"/>
      <w:marBottom w:val="0"/>
      <w:divBdr>
        <w:top w:val="none" w:sz="0" w:space="0" w:color="auto"/>
        <w:left w:val="none" w:sz="0" w:space="0" w:color="auto"/>
        <w:bottom w:val="none" w:sz="0" w:space="0" w:color="auto"/>
        <w:right w:val="none" w:sz="0" w:space="0" w:color="auto"/>
      </w:divBdr>
    </w:div>
    <w:div w:id="1533610428">
      <w:bodyDiv w:val="1"/>
      <w:marLeft w:val="0"/>
      <w:marRight w:val="0"/>
      <w:marTop w:val="0"/>
      <w:marBottom w:val="0"/>
      <w:divBdr>
        <w:top w:val="none" w:sz="0" w:space="0" w:color="auto"/>
        <w:left w:val="none" w:sz="0" w:space="0" w:color="auto"/>
        <w:bottom w:val="none" w:sz="0" w:space="0" w:color="auto"/>
        <w:right w:val="none" w:sz="0" w:space="0" w:color="auto"/>
      </w:divBdr>
    </w:div>
    <w:div w:id="1536623326">
      <w:bodyDiv w:val="1"/>
      <w:marLeft w:val="0"/>
      <w:marRight w:val="0"/>
      <w:marTop w:val="0"/>
      <w:marBottom w:val="0"/>
      <w:divBdr>
        <w:top w:val="none" w:sz="0" w:space="0" w:color="auto"/>
        <w:left w:val="none" w:sz="0" w:space="0" w:color="auto"/>
        <w:bottom w:val="none" w:sz="0" w:space="0" w:color="auto"/>
        <w:right w:val="none" w:sz="0" w:space="0" w:color="auto"/>
      </w:divBdr>
    </w:div>
    <w:div w:id="1539196141">
      <w:bodyDiv w:val="1"/>
      <w:marLeft w:val="0"/>
      <w:marRight w:val="0"/>
      <w:marTop w:val="0"/>
      <w:marBottom w:val="0"/>
      <w:divBdr>
        <w:top w:val="none" w:sz="0" w:space="0" w:color="auto"/>
        <w:left w:val="none" w:sz="0" w:space="0" w:color="auto"/>
        <w:bottom w:val="none" w:sz="0" w:space="0" w:color="auto"/>
        <w:right w:val="none" w:sz="0" w:space="0" w:color="auto"/>
      </w:divBdr>
    </w:div>
    <w:div w:id="1542934378">
      <w:bodyDiv w:val="1"/>
      <w:marLeft w:val="0"/>
      <w:marRight w:val="0"/>
      <w:marTop w:val="0"/>
      <w:marBottom w:val="0"/>
      <w:divBdr>
        <w:top w:val="none" w:sz="0" w:space="0" w:color="auto"/>
        <w:left w:val="none" w:sz="0" w:space="0" w:color="auto"/>
        <w:bottom w:val="none" w:sz="0" w:space="0" w:color="auto"/>
        <w:right w:val="none" w:sz="0" w:space="0" w:color="auto"/>
      </w:divBdr>
    </w:div>
    <w:div w:id="1545289261">
      <w:bodyDiv w:val="1"/>
      <w:marLeft w:val="0"/>
      <w:marRight w:val="0"/>
      <w:marTop w:val="0"/>
      <w:marBottom w:val="0"/>
      <w:divBdr>
        <w:top w:val="none" w:sz="0" w:space="0" w:color="auto"/>
        <w:left w:val="none" w:sz="0" w:space="0" w:color="auto"/>
        <w:bottom w:val="none" w:sz="0" w:space="0" w:color="auto"/>
        <w:right w:val="none" w:sz="0" w:space="0" w:color="auto"/>
      </w:divBdr>
    </w:div>
    <w:div w:id="1560749557">
      <w:bodyDiv w:val="1"/>
      <w:marLeft w:val="0"/>
      <w:marRight w:val="0"/>
      <w:marTop w:val="0"/>
      <w:marBottom w:val="0"/>
      <w:divBdr>
        <w:top w:val="none" w:sz="0" w:space="0" w:color="auto"/>
        <w:left w:val="none" w:sz="0" w:space="0" w:color="auto"/>
        <w:bottom w:val="none" w:sz="0" w:space="0" w:color="auto"/>
        <w:right w:val="none" w:sz="0" w:space="0" w:color="auto"/>
      </w:divBdr>
    </w:div>
    <w:div w:id="1562322347">
      <w:bodyDiv w:val="1"/>
      <w:marLeft w:val="0"/>
      <w:marRight w:val="0"/>
      <w:marTop w:val="0"/>
      <w:marBottom w:val="0"/>
      <w:divBdr>
        <w:top w:val="none" w:sz="0" w:space="0" w:color="auto"/>
        <w:left w:val="none" w:sz="0" w:space="0" w:color="auto"/>
        <w:bottom w:val="none" w:sz="0" w:space="0" w:color="auto"/>
        <w:right w:val="none" w:sz="0" w:space="0" w:color="auto"/>
      </w:divBdr>
    </w:div>
    <w:div w:id="1566449622">
      <w:bodyDiv w:val="1"/>
      <w:marLeft w:val="0"/>
      <w:marRight w:val="0"/>
      <w:marTop w:val="0"/>
      <w:marBottom w:val="0"/>
      <w:divBdr>
        <w:top w:val="none" w:sz="0" w:space="0" w:color="auto"/>
        <w:left w:val="none" w:sz="0" w:space="0" w:color="auto"/>
        <w:bottom w:val="none" w:sz="0" w:space="0" w:color="auto"/>
        <w:right w:val="none" w:sz="0" w:space="0" w:color="auto"/>
      </w:divBdr>
    </w:div>
    <w:div w:id="1566993546">
      <w:bodyDiv w:val="1"/>
      <w:marLeft w:val="0"/>
      <w:marRight w:val="0"/>
      <w:marTop w:val="0"/>
      <w:marBottom w:val="0"/>
      <w:divBdr>
        <w:top w:val="none" w:sz="0" w:space="0" w:color="auto"/>
        <w:left w:val="none" w:sz="0" w:space="0" w:color="auto"/>
        <w:bottom w:val="none" w:sz="0" w:space="0" w:color="auto"/>
        <w:right w:val="none" w:sz="0" w:space="0" w:color="auto"/>
      </w:divBdr>
    </w:div>
    <w:div w:id="1579097101">
      <w:bodyDiv w:val="1"/>
      <w:marLeft w:val="0"/>
      <w:marRight w:val="0"/>
      <w:marTop w:val="0"/>
      <w:marBottom w:val="0"/>
      <w:divBdr>
        <w:top w:val="none" w:sz="0" w:space="0" w:color="auto"/>
        <w:left w:val="none" w:sz="0" w:space="0" w:color="auto"/>
        <w:bottom w:val="none" w:sz="0" w:space="0" w:color="auto"/>
        <w:right w:val="none" w:sz="0" w:space="0" w:color="auto"/>
      </w:divBdr>
    </w:div>
    <w:div w:id="1579171877">
      <w:bodyDiv w:val="1"/>
      <w:marLeft w:val="0"/>
      <w:marRight w:val="0"/>
      <w:marTop w:val="0"/>
      <w:marBottom w:val="0"/>
      <w:divBdr>
        <w:top w:val="none" w:sz="0" w:space="0" w:color="auto"/>
        <w:left w:val="none" w:sz="0" w:space="0" w:color="auto"/>
        <w:bottom w:val="none" w:sz="0" w:space="0" w:color="auto"/>
        <w:right w:val="none" w:sz="0" w:space="0" w:color="auto"/>
      </w:divBdr>
    </w:div>
    <w:div w:id="1583948935">
      <w:bodyDiv w:val="1"/>
      <w:marLeft w:val="0"/>
      <w:marRight w:val="0"/>
      <w:marTop w:val="0"/>
      <w:marBottom w:val="0"/>
      <w:divBdr>
        <w:top w:val="none" w:sz="0" w:space="0" w:color="auto"/>
        <w:left w:val="none" w:sz="0" w:space="0" w:color="auto"/>
        <w:bottom w:val="none" w:sz="0" w:space="0" w:color="auto"/>
        <w:right w:val="none" w:sz="0" w:space="0" w:color="auto"/>
      </w:divBdr>
    </w:div>
    <w:div w:id="1587032666">
      <w:bodyDiv w:val="1"/>
      <w:marLeft w:val="0"/>
      <w:marRight w:val="0"/>
      <w:marTop w:val="0"/>
      <w:marBottom w:val="0"/>
      <w:divBdr>
        <w:top w:val="none" w:sz="0" w:space="0" w:color="auto"/>
        <w:left w:val="none" w:sz="0" w:space="0" w:color="auto"/>
        <w:bottom w:val="none" w:sz="0" w:space="0" w:color="auto"/>
        <w:right w:val="none" w:sz="0" w:space="0" w:color="auto"/>
      </w:divBdr>
    </w:div>
    <w:div w:id="1595087571">
      <w:bodyDiv w:val="1"/>
      <w:marLeft w:val="0"/>
      <w:marRight w:val="0"/>
      <w:marTop w:val="0"/>
      <w:marBottom w:val="0"/>
      <w:divBdr>
        <w:top w:val="none" w:sz="0" w:space="0" w:color="auto"/>
        <w:left w:val="none" w:sz="0" w:space="0" w:color="auto"/>
        <w:bottom w:val="none" w:sz="0" w:space="0" w:color="auto"/>
        <w:right w:val="none" w:sz="0" w:space="0" w:color="auto"/>
      </w:divBdr>
    </w:div>
    <w:div w:id="1598245112">
      <w:bodyDiv w:val="1"/>
      <w:marLeft w:val="0"/>
      <w:marRight w:val="0"/>
      <w:marTop w:val="0"/>
      <w:marBottom w:val="0"/>
      <w:divBdr>
        <w:top w:val="none" w:sz="0" w:space="0" w:color="auto"/>
        <w:left w:val="none" w:sz="0" w:space="0" w:color="auto"/>
        <w:bottom w:val="none" w:sz="0" w:space="0" w:color="auto"/>
        <w:right w:val="none" w:sz="0" w:space="0" w:color="auto"/>
      </w:divBdr>
    </w:div>
    <w:div w:id="1605918842">
      <w:bodyDiv w:val="1"/>
      <w:marLeft w:val="0"/>
      <w:marRight w:val="0"/>
      <w:marTop w:val="0"/>
      <w:marBottom w:val="0"/>
      <w:divBdr>
        <w:top w:val="none" w:sz="0" w:space="0" w:color="auto"/>
        <w:left w:val="none" w:sz="0" w:space="0" w:color="auto"/>
        <w:bottom w:val="none" w:sz="0" w:space="0" w:color="auto"/>
        <w:right w:val="none" w:sz="0" w:space="0" w:color="auto"/>
      </w:divBdr>
    </w:div>
    <w:div w:id="1612738066">
      <w:bodyDiv w:val="1"/>
      <w:marLeft w:val="0"/>
      <w:marRight w:val="0"/>
      <w:marTop w:val="0"/>
      <w:marBottom w:val="0"/>
      <w:divBdr>
        <w:top w:val="none" w:sz="0" w:space="0" w:color="auto"/>
        <w:left w:val="none" w:sz="0" w:space="0" w:color="auto"/>
        <w:bottom w:val="none" w:sz="0" w:space="0" w:color="auto"/>
        <w:right w:val="none" w:sz="0" w:space="0" w:color="auto"/>
      </w:divBdr>
    </w:div>
    <w:div w:id="1613974515">
      <w:bodyDiv w:val="1"/>
      <w:marLeft w:val="0"/>
      <w:marRight w:val="0"/>
      <w:marTop w:val="0"/>
      <w:marBottom w:val="0"/>
      <w:divBdr>
        <w:top w:val="none" w:sz="0" w:space="0" w:color="auto"/>
        <w:left w:val="none" w:sz="0" w:space="0" w:color="auto"/>
        <w:bottom w:val="none" w:sz="0" w:space="0" w:color="auto"/>
        <w:right w:val="none" w:sz="0" w:space="0" w:color="auto"/>
      </w:divBdr>
    </w:div>
    <w:div w:id="1617524987">
      <w:bodyDiv w:val="1"/>
      <w:marLeft w:val="0"/>
      <w:marRight w:val="0"/>
      <w:marTop w:val="0"/>
      <w:marBottom w:val="0"/>
      <w:divBdr>
        <w:top w:val="none" w:sz="0" w:space="0" w:color="auto"/>
        <w:left w:val="none" w:sz="0" w:space="0" w:color="auto"/>
        <w:bottom w:val="none" w:sz="0" w:space="0" w:color="auto"/>
        <w:right w:val="none" w:sz="0" w:space="0" w:color="auto"/>
      </w:divBdr>
    </w:div>
    <w:div w:id="1618948978">
      <w:bodyDiv w:val="1"/>
      <w:marLeft w:val="0"/>
      <w:marRight w:val="0"/>
      <w:marTop w:val="0"/>
      <w:marBottom w:val="0"/>
      <w:divBdr>
        <w:top w:val="none" w:sz="0" w:space="0" w:color="auto"/>
        <w:left w:val="none" w:sz="0" w:space="0" w:color="auto"/>
        <w:bottom w:val="none" w:sz="0" w:space="0" w:color="auto"/>
        <w:right w:val="none" w:sz="0" w:space="0" w:color="auto"/>
      </w:divBdr>
    </w:div>
    <w:div w:id="1619294102">
      <w:bodyDiv w:val="1"/>
      <w:marLeft w:val="0"/>
      <w:marRight w:val="0"/>
      <w:marTop w:val="0"/>
      <w:marBottom w:val="0"/>
      <w:divBdr>
        <w:top w:val="none" w:sz="0" w:space="0" w:color="auto"/>
        <w:left w:val="none" w:sz="0" w:space="0" w:color="auto"/>
        <w:bottom w:val="none" w:sz="0" w:space="0" w:color="auto"/>
        <w:right w:val="none" w:sz="0" w:space="0" w:color="auto"/>
      </w:divBdr>
    </w:div>
    <w:div w:id="1619989094">
      <w:bodyDiv w:val="1"/>
      <w:marLeft w:val="0"/>
      <w:marRight w:val="0"/>
      <w:marTop w:val="0"/>
      <w:marBottom w:val="0"/>
      <w:divBdr>
        <w:top w:val="none" w:sz="0" w:space="0" w:color="auto"/>
        <w:left w:val="none" w:sz="0" w:space="0" w:color="auto"/>
        <w:bottom w:val="none" w:sz="0" w:space="0" w:color="auto"/>
        <w:right w:val="none" w:sz="0" w:space="0" w:color="auto"/>
      </w:divBdr>
    </w:div>
    <w:div w:id="1626307306">
      <w:bodyDiv w:val="1"/>
      <w:marLeft w:val="0"/>
      <w:marRight w:val="0"/>
      <w:marTop w:val="0"/>
      <w:marBottom w:val="0"/>
      <w:divBdr>
        <w:top w:val="none" w:sz="0" w:space="0" w:color="auto"/>
        <w:left w:val="none" w:sz="0" w:space="0" w:color="auto"/>
        <w:bottom w:val="none" w:sz="0" w:space="0" w:color="auto"/>
        <w:right w:val="none" w:sz="0" w:space="0" w:color="auto"/>
      </w:divBdr>
    </w:div>
    <w:div w:id="1628243556">
      <w:bodyDiv w:val="1"/>
      <w:marLeft w:val="0"/>
      <w:marRight w:val="0"/>
      <w:marTop w:val="0"/>
      <w:marBottom w:val="0"/>
      <w:divBdr>
        <w:top w:val="none" w:sz="0" w:space="0" w:color="auto"/>
        <w:left w:val="none" w:sz="0" w:space="0" w:color="auto"/>
        <w:bottom w:val="none" w:sz="0" w:space="0" w:color="auto"/>
        <w:right w:val="none" w:sz="0" w:space="0" w:color="auto"/>
      </w:divBdr>
    </w:div>
    <w:div w:id="1630159799">
      <w:bodyDiv w:val="1"/>
      <w:marLeft w:val="0"/>
      <w:marRight w:val="0"/>
      <w:marTop w:val="0"/>
      <w:marBottom w:val="0"/>
      <w:divBdr>
        <w:top w:val="none" w:sz="0" w:space="0" w:color="auto"/>
        <w:left w:val="none" w:sz="0" w:space="0" w:color="auto"/>
        <w:bottom w:val="none" w:sz="0" w:space="0" w:color="auto"/>
        <w:right w:val="none" w:sz="0" w:space="0" w:color="auto"/>
      </w:divBdr>
    </w:div>
    <w:div w:id="1637098743">
      <w:bodyDiv w:val="1"/>
      <w:marLeft w:val="0"/>
      <w:marRight w:val="0"/>
      <w:marTop w:val="0"/>
      <w:marBottom w:val="0"/>
      <w:divBdr>
        <w:top w:val="none" w:sz="0" w:space="0" w:color="auto"/>
        <w:left w:val="none" w:sz="0" w:space="0" w:color="auto"/>
        <w:bottom w:val="none" w:sz="0" w:space="0" w:color="auto"/>
        <w:right w:val="none" w:sz="0" w:space="0" w:color="auto"/>
      </w:divBdr>
    </w:div>
    <w:div w:id="1642728128">
      <w:bodyDiv w:val="1"/>
      <w:marLeft w:val="0"/>
      <w:marRight w:val="0"/>
      <w:marTop w:val="0"/>
      <w:marBottom w:val="0"/>
      <w:divBdr>
        <w:top w:val="none" w:sz="0" w:space="0" w:color="auto"/>
        <w:left w:val="none" w:sz="0" w:space="0" w:color="auto"/>
        <w:bottom w:val="none" w:sz="0" w:space="0" w:color="auto"/>
        <w:right w:val="none" w:sz="0" w:space="0" w:color="auto"/>
      </w:divBdr>
    </w:div>
    <w:div w:id="1645231872">
      <w:bodyDiv w:val="1"/>
      <w:marLeft w:val="0"/>
      <w:marRight w:val="0"/>
      <w:marTop w:val="0"/>
      <w:marBottom w:val="0"/>
      <w:divBdr>
        <w:top w:val="none" w:sz="0" w:space="0" w:color="auto"/>
        <w:left w:val="none" w:sz="0" w:space="0" w:color="auto"/>
        <w:bottom w:val="none" w:sz="0" w:space="0" w:color="auto"/>
        <w:right w:val="none" w:sz="0" w:space="0" w:color="auto"/>
      </w:divBdr>
    </w:div>
    <w:div w:id="1655063518">
      <w:bodyDiv w:val="1"/>
      <w:marLeft w:val="0"/>
      <w:marRight w:val="0"/>
      <w:marTop w:val="0"/>
      <w:marBottom w:val="0"/>
      <w:divBdr>
        <w:top w:val="none" w:sz="0" w:space="0" w:color="auto"/>
        <w:left w:val="none" w:sz="0" w:space="0" w:color="auto"/>
        <w:bottom w:val="none" w:sz="0" w:space="0" w:color="auto"/>
        <w:right w:val="none" w:sz="0" w:space="0" w:color="auto"/>
      </w:divBdr>
    </w:div>
    <w:div w:id="1659574826">
      <w:bodyDiv w:val="1"/>
      <w:marLeft w:val="0"/>
      <w:marRight w:val="0"/>
      <w:marTop w:val="0"/>
      <w:marBottom w:val="0"/>
      <w:divBdr>
        <w:top w:val="none" w:sz="0" w:space="0" w:color="auto"/>
        <w:left w:val="none" w:sz="0" w:space="0" w:color="auto"/>
        <w:bottom w:val="none" w:sz="0" w:space="0" w:color="auto"/>
        <w:right w:val="none" w:sz="0" w:space="0" w:color="auto"/>
      </w:divBdr>
    </w:div>
    <w:div w:id="1668248974">
      <w:bodyDiv w:val="1"/>
      <w:marLeft w:val="0"/>
      <w:marRight w:val="0"/>
      <w:marTop w:val="0"/>
      <w:marBottom w:val="0"/>
      <w:divBdr>
        <w:top w:val="none" w:sz="0" w:space="0" w:color="auto"/>
        <w:left w:val="none" w:sz="0" w:space="0" w:color="auto"/>
        <w:bottom w:val="none" w:sz="0" w:space="0" w:color="auto"/>
        <w:right w:val="none" w:sz="0" w:space="0" w:color="auto"/>
      </w:divBdr>
    </w:div>
    <w:div w:id="1673532805">
      <w:bodyDiv w:val="1"/>
      <w:marLeft w:val="0"/>
      <w:marRight w:val="0"/>
      <w:marTop w:val="0"/>
      <w:marBottom w:val="0"/>
      <w:divBdr>
        <w:top w:val="none" w:sz="0" w:space="0" w:color="auto"/>
        <w:left w:val="none" w:sz="0" w:space="0" w:color="auto"/>
        <w:bottom w:val="none" w:sz="0" w:space="0" w:color="auto"/>
        <w:right w:val="none" w:sz="0" w:space="0" w:color="auto"/>
      </w:divBdr>
    </w:div>
    <w:div w:id="1678651940">
      <w:bodyDiv w:val="1"/>
      <w:marLeft w:val="0"/>
      <w:marRight w:val="0"/>
      <w:marTop w:val="0"/>
      <w:marBottom w:val="0"/>
      <w:divBdr>
        <w:top w:val="none" w:sz="0" w:space="0" w:color="auto"/>
        <w:left w:val="none" w:sz="0" w:space="0" w:color="auto"/>
        <w:bottom w:val="none" w:sz="0" w:space="0" w:color="auto"/>
        <w:right w:val="none" w:sz="0" w:space="0" w:color="auto"/>
      </w:divBdr>
    </w:div>
    <w:div w:id="1681808071">
      <w:bodyDiv w:val="1"/>
      <w:marLeft w:val="0"/>
      <w:marRight w:val="0"/>
      <w:marTop w:val="0"/>
      <w:marBottom w:val="0"/>
      <w:divBdr>
        <w:top w:val="none" w:sz="0" w:space="0" w:color="auto"/>
        <w:left w:val="none" w:sz="0" w:space="0" w:color="auto"/>
        <w:bottom w:val="none" w:sz="0" w:space="0" w:color="auto"/>
        <w:right w:val="none" w:sz="0" w:space="0" w:color="auto"/>
      </w:divBdr>
    </w:div>
    <w:div w:id="1682121241">
      <w:bodyDiv w:val="1"/>
      <w:marLeft w:val="0"/>
      <w:marRight w:val="0"/>
      <w:marTop w:val="0"/>
      <w:marBottom w:val="0"/>
      <w:divBdr>
        <w:top w:val="none" w:sz="0" w:space="0" w:color="auto"/>
        <w:left w:val="none" w:sz="0" w:space="0" w:color="auto"/>
        <w:bottom w:val="none" w:sz="0" w:space="0" w:color="auto"/>
        <w:right w:val="none" w:sz="0" w:space="0" w:color="auto"/>
      </w:divBdr>
      <w:divsChild>
        <w:div w:id="298927091">
          <w:marLeft w:val="0"/>
          <w:marRight w:val="0"/>
          <w:marTop w:val="0"/>
          <w:marBottom w:val="0"/>
          <w:divBdr>
            <w:top w:val="none" w:sz="0" w:space="0" w:color="auto"/>
            <w:left w:val="none" w:sz="0" w:space="0" w:color="auto"/>
            <w:bottom w:val="none" w:sz="0" w:space="0" w:color="auto"/>
            <w:right w:val="none" w:sz="0" w:space="0" w:color="auto"/>
          </w:divBdr>
          <w:divsChild>
            <w:div w:id="2128497733">
              <w:marLeft w:val="0"/>
              <w:marRight w:val="0"/>
              <w:marTop w:val="0"/>
              <w:marBottom w:val="0"/>
              <w:divBdr>
                <w:top w:val="none" w:sz="0" w:space="0" w:color="auto"/>
                <w:left w:val="none" w:sz="0" w:space="0" w:color="auto"/>
                <w:bottom w:val="none" w:sz="0" w:space="0" w:color="auto"/>
                <w:right w:val="none" w:sz="0" w:space="0" w:color="auto"/>
              </w:divBdr>
              <w:divsChild>
                <w:div w:id="2056809016">
                  <w:marLeft w:val="0"/>
                  <w:marRight w:val="0"/>
                  <w:marTop w:val="0"/>
                  <w:marBottom w:val="0"/>
                  <w:divBdr>
                    <w:top w:val="none" w:sz="0" w:space="0" w:color="auto"/>
                    <w:left w:val="none" w:sz="0" w:space="0" w:color="auto"/>
                    <w:bottom w:val="none" w:sz="0" w:space="0" w:color="auto"/>
                    <w:right w:val="none" w:sz="0" w:space="0" w:color="auto"/>
                  </w:divBdr>
                  <w:divsChild>
                    <w:div w:id="1629386977">
                      <w:marLeft w:val="0"/>
                      <w:marRight w:val="0"/>
                      <w:marTop w:val="0"/>
                      <w:marBottom w:val="0"/>
                      <w:divBdr>
                        <w:top w:val="none" w:sz="0" w:space="0" w:color="auto"/>
                        <w:left w:val="none" w:sz="0" w:space="0" w:color="auto"/>
                        <w:bottom w:val="none" w:sz="0" w:space="0" w:color="auto"/>
                        <w:right w:val="none" w:sz="0" w:space="0" w:color="auto"/>
                      </w:divBdr>
                      <w:divsChild>
                        <w:div w:id="2004577874">
                          <w:marLeft w:val="0"/>
                          <w:marRight w:val="0"/>
                          <w:marTop w:val="0"/>
                          <w:marBottom w:val="0"/>
                          <w:divBdr>
                            <w:top w:val="none" w:sz="0" w:space="0" w:color="D1D1D1"/>
                            <w:left w:val="none" w:sz="0" w:space="0" w:color="D1D1D1"/>
                            <w:bottom w:val="none" w:sz="0" w:space="0" w:color="D1D1D1"/>
                            <w:right w:val="none" w:sz="0" w:space="0" w:color="D1D1D1"/>
                          </w:divBdr>
                        </w:div>
                      </w:divsChild>
                    </w:div>
                  </w:divsChild>
                </w:div>
              </w:divsChild>
            </w:div>
          </w:divsChild>
        </w:div>
      </w:divsChild>
    </w:div>
    <w:div w:id="1684278656">
      <w:bodyDiv w:val="1"/>
      <w:marLeft w:val="0"/>
      <w:marRight w:val="0"/>
      <w:marTop w:val="0"/>
      <w:marBottom w:val="0"/>
      <w:divBdr>
        <w:top w:val="none" w:sz="0" w:space="0" w:color="auto"/>
        <w:left w:val="none" w:sz="0" w:space="0" w:color="auto"/>
        <w:bottom w:val="none" w:sz="0" w:space="0" w:color="auto"/>
        <w:right w:val="none" w:sz="0" w:space="0" w:color="auto"/>
      </w:divBdr>
    </w:div>
    <w:div w:id="1686512948">
      <w:bodyDiv w:val="1"/>
      <w:marLeft w:val="0"/>
      <w:marRight w:val="0"/>
      <w:marTop w:val="0"/>
      <w:marBottom w:val="0"/>
      <w:divBdr>
        <w:top w:val="none" w:sz="0" w:space="0" w:color="auto"/>
        <w:left w:val="none" w:sz="0" w:space="0" w:color="auto"/>
        <w:bottom w:val="none" w:sz="0" w:space="0" w:color="auto"/>
        <w:right w:val="none" w:sz="0" w:space="0" w:color="auto"/>
      </w:divBdr>
    </w:div>
    <w:div w:id="1697928961">
      <w:bodyDiv w:val="1"/>
      <w:marLeft w:val="0"/>
      <w:marRight w:val="0"/>
      <w:marTop w:val="0"/>
      <w:marBottom w:val="0"/>
      <w:divBdr>
        <w:top w:val="none" w:sz="0" w:space="0" w:color="auto"/>
        <w:left w:val="none" w:sz="0" w:space="0" w:color="auto"/>
        <w:bottom w:val="none" w:sz="0" w:space="0" w:color="auto"/>
        <w:right w:val="none" w:sz="0" w:space="0" w:color="auto"/>
      </w:divBdr>
    </w:div>
    <w:div w:id="1699810884">
      <w:bodyDiv w:val="1"/>
      <w:marLeft w:val="0"/>
      <w:marRight w:val="0"/>
      <w:marTop w:val="0"/>
      <w:marBottom w:val="0"/>
      <w:divBdr>
        <w:top w:val="none" w:sz="0" w:space="0" w:color="auto"/>
        <w:left w:val="none" w:sz="0" w:space="0" w:color="auto"/>
        <w:bottom w:val="none" w:sz="0" w:space="0" w:color="auto"/>
        <w:right w:val="none" w:sz="0" w:space="0" w:color="auto"/>
      </w:divBdr>
    </w:div>
    <w:div w:id="1701666714">
      <w:bodyDiv w:val="1"/>
      <w:marLeft w:val="0"/>
      <w:marRight w:val="0"/>
      <w:marTop w:val="0"/>
      <w:marBottom w:val="0"/>
      <w:divBdr>
        <w:top w:val="none" w:sz="0" w:space="0" w:color="auto"/>
        <w:left w:val="none" w:sz="0" w:space="0" w:color="auto"/>
        <w:bottom w:val="none" w:sz="0" w:space="0" w:color="auto"/>
        <w:right w:val="none" w:sz="0" w:space="0" w:color="auto"/>
      </w:divBdr>
    </w:div>
    <w:div w:id="1707371200">
      <w:bodyDiv w:val="1"/>
      <w:marLeft w:val="0"/>
      <w:marRight w:val="0"/>
      <w:marTop w:val="0"/>
      <w:marBottom w:val="0"/>
      <w:divBdr>
        <w:top w:val="none" w:sz="0" w:space="0" w:color="auto"/>
        <w:left w:val="none" w:sz="0" w:space="0" w:color="auto"/>
        <w:bottom w:val="none" w:sz="0" w:space="0" w:color="auto"/>
        <w:right w:val="none" w:sz="0" w:space="0" w:color="auto"/>
      </w:divBdr>
    </w:div>
    <w:div w:id="1719817969">
      <w:bodyDiv w:val="1"/>
      <w:marLeft w:val="0"/>
      <w:marRight w:val="0"/>
      <w:marTop w:val="0"/>
      <w:marBottom w:val="0"/>
      <w:divBdr>
        <w:top w:val="none" w:sz="0" w:space="0" w:color="auto"/>
        <w:left w:val="none" w:sz="0" w:space="0" w:color="auto"/>
        <w:bottom w:val="none" w:sz="0" w:space="0" w:color="auto"/>
        <w:right w:val="none" w:sz="0" w:space="0" w:color="auto"/>
      </w:divBdr>
    </w:div>
    <w:div w:id="1727145861">
      <w:bodyDiv w:val="1"/>
      <w:marLeft w:val="0"/>
      <w:marRight w:val="0"/>
      <w:marTop w:val="0"/>
      <w:marBottom w:val="0"/>
      <w:divBdr>
        <w:top w:val="none" w:sz="0" w:space="0" w:color="auto"/>
        <w:left w:val="none" w:sz="0" w:space="0" w:color="auto"/>
        <w:bottom w:val="none" w:sz="0" w:space="0" w:color="auto"/>
        <w:right w:val="none" w:sz="0" w:space="0" w:color="auto"/>
      </w:divBdr>
    </w:div>
    <w:div w:id="1737510742">
      <w:bodyDiv w:val="1"/>
      <w:marLeft w:val="0"/>
      <w:marRight w:val="0"/>
      <w:marTop w:val="0"/>
      <w:marBottom w:val="0"/>
      <w:divBdr>
        <w:top w:val="none" w:sz="0" w:space="0" w:color="auto"/>
        <w:left w:val="none" w:sz="0" w:space="0" w:color="auto"/>
        <w:bottom w:val="none" w:sz="0" w:space="0" w:color="auto"/>
        <w:right w:val="none" w:sz="0" w:space="0" w:color="auto"/>
      </w:divBdr>
    </w:div>
    <w:div w:id="1737626563">
      <w:bodyDiv w:val="1"/>
      <w:marLeft w:val="0"/>
      <w:marRight w:val="0"/>
      <w:marTop w:val="0"/>
      <w:marBottom w:val="0"/>
      <w:divBdr>
        <w:top w:val="none" w:sz="0" w:space="0" w:color="auto"/>
        <w:left w:val="none" w:sz="0" w:space="0" w:color="auto"/>
        <w:bottom w:val="none" w:sz="0" w:space="0" w:color="auto"/>
        <w:right w:val="none" w:sz="0" w:space="0" w:color="auto"/>
      </w:divBdr>
    </w:div>
    <w:div w:id="1759055235">
      <w:bodyDiv w:val="1"/>
      <w:marLeft w:val="0"/>
      <w:marRight w:val="0"/>
      <w:marTop w:val="0"/>
      <w:marBottom w:val="0"/>
      <w:divBdr>
        <w:top w:val="none" w:sz="0" w:space="0" w:color="auto"/>
        <w:left w:val="none" w:sz="0" w:space="0" w:color="auto"/>
        <w:bottom w:val="none" w:sz="0" w:space="0" w:color="auto"/>
        <w:right w:val="none" w:sz="0" w:space="0" w:color="auto"/>
      </w:divBdr>
    </w:div>
    <w:div w:id="1760904466">
      <w:bodyDiv w:val="1"/>
      <w:marLeft w:val="0"/>
      <w:marRight w:val="0"/>
      <w:marTop w:val="0"/>
      <w:marBottom w:val="0"/>
      <w:divBdr>
        <w:top w:val="none" w:sz="0" w:space="0" w:color="auto"/>
        <w:left w:val="none" w:sz="0" w:space="0" w:color="auto"/>
        <w:bottom w:val="none" w:sz="0" w:space="0" w:color="auto"/>
        <w:right w:val="none" w:sz="0" w:space="0" w:color="auto"/>
      </w:divBdr>
    </w:div>
    <w:div w:id="1765179299">
      <w:bodyDiv w:val="1"/>
      <w:marLeft w:val="0"/>
      <w:marRight w:val="0"/>
      <w:marTop w:val="0"/>
      <w:marBottom w:val="0"/>
      <w:divBdr>
        <w:top w:val="none" w:sz="0" w:space="0" w:color="auto"/>
        <w:left w:val="none" w:sz="0" w:space="0" w:color="auto"/>
        <w:bottom w:val="none" w:sz="0" w:space="0" w:color="auto"/>
        <w:right w:val="none" w:sz="0" w:space="0" w:color="auto"/>
      </w:divBdr>
    </w:div>
    <w:div w:id="1767189875">
      <w:bodyDiv w:val="1"/>
      <w:marLeft w:val="0"/>
      <w:marRight w:val="0"/>
      <w:marTop w:val="0"/>
      <w:marBottom w:val="0"/>
      <w:divBdr>
        <w:top w:val="none" w:sz="0" w:space="0" w:color="auto"/>
        <w:left w:val="none" w:sz="0" w:space="0" w:color="auto"/>
        <w:bottom w:val="none" w:sz="0" w:space="0" w:color="auto"/>
        <w:right w:val="none" w:sz="0" w:space="0" w:color="auto"/>
      </w:divBdr>
    </w:div>
    <w:div w:id="1768185769">
      <w:bodyDiv w:val="1"/>
      <w:marLeft w:val="0"/>
      <w:marRight w:val="0"/>
      <w:marTop w:val="0"/>
      <w:marBottom w:val="0"/>
      <w:divBdr>
        <w:top w:val="none" w:sz="0" w:space="0" w:color="auto"/>
        <w:left w:val="none" w:sz="0" w:space="0" w:color="auto"/>
        <w:bottom w:val="none" w:sz="0" w:space="0" w:color="auto"/>
        <w:right w:val="none" w:sz="0" w:space="0" w:color="auto"/>
      </w:divBdr>
    </w:div>
    <w:div w:id="1776899958">
      <w:bodyDiv w:val="1"/>
      <w:marLeft w:val="0"/>
      <w:marRight w:val="0"/>
      <w:marTop w:val="0"/>
      <w:marBottom w:val="0"/>
      <w:divBdr>
        <w:top w:val="none" w:sz="0" w:space="0" w:color="auto"/>
        <w:left w:val="none" w:sz="0" w:space="0" w:color="auto"/>
        <w:bottom w:val="none" w:sz="0" w:space="0" w:color="auto"/>
        <w:right w:val="none" w:sz="0" w:space="0" w:color="auto"/>
      </w:divBdr>
    </w:div>
    <w:div w:id="1777629716">
      <w:bodyDiv w:val="1"/>
      <w:marLeft w:val="0"/>
      <w:marRight w:val="0"/>
      <w:marTop w:val="0"/>
      <w:marBottom w:val="0"/>
      <w:divBdr>
        <w:top w:val="none" w:sz="0" w:space="0" w:color="auto"/>
        <w:left w:val="none" w:sz="0" w:space="0" w:color="auto"/>
        <w:bottom w:val="none" w:sz="0" w:space="0" w:color="auto"/>
        <w:right w:val="none" w:sz="0" w:space="0" w:color="auto"/>
      </w:divBdr>
    </w:div>
    <w:div w:id="1782676123">
      <w:bodyDiv w:val="1"/>
      <w:marLeft w:val="0"/>
      <w:marRight w:val="0"/>
      <w:marTop w:val="0"/>
      <w:marBottom w:val="0"/>
      <w:divBdr>
        <w:top w:val="none" w:sz="0" w:space="0" w:color="auto"/>
        <w:left w:val="none" w:sz="0" w:space="0" w:color="auto"/>
        <w:bottom w:val="none" w:sz="0" w:space="0" w:color="auto"/>
        <w:right w:val="none" w:sz="0" w:space="0" w:color="auto"/>
      </w:divBdr>
    </w:div>
    <w:div w:id="1786849921">
      <w:bodyDiv w:val="1"/>
      <w:marLeft w:val="0"/>
      <w:marRight w:val="0"/>
      <w:marTop w:val="0"/>
      <w:marBottom w:val="0"/>
      <w:divBdr>
        <w:top w:val="none" w:sz="0" w:space="0" w:color="auto"/>
        <w:left w:val="none" w:sz="0" w:space="0" w:color="auto"/>
        <w:bottom w:val="none" w:sz="0" w:space="0" w:color="auto"/>
        <w:right w:val="none" w:sz="0" w:space="0" w:color="auto"/>
      </w:divBdr>
    </w:div>
    <w:div w:id="1791781316">
      <w:bodyDiv w:val="1"/>
      <w:marLeft w:val="0"/>
      <w:marRight w:val="0"/>
      <w:marTop w:val="0"/>
      <w:marBottom w:val="0"/>
      <w:divBdr>
        <w:top w:val="none" w:sz="0" w:space="0" w:color="auto"/>
        <w:left w:val="none" w:sz="0" w:space="0" w:color="auto"/>
        <w:bottom w:val="none" w:sz="0" w:space="0" w:color="auto"/>
        <w:right w:val="none" w:sz="0" w:space="0" w:color="auto"/>
      </w:divBdr>
    </w:div>
    <w:div w:id="1801534840">
      <w:bodyDiv w:val="1"/>
      <w:marLeft w:val="0"/>
      <w:marRight w:val="0"/>
      <w:marTop w:val="0"/>
      <w:marBottom w:val="0"/>
      <w:divBdr>
        <w:top w:val="none" w:sz="0" w:space="0" w:color="auto"/>
        <w:left w:val="none" w:sz="0" w:space="0" w:color="auto"/>
        <w:bottom w:val="none" w:sz="0" w:space="0" w:color="auto"/>
        <w:right w:val="none" w:sz="0" w:space="0" w:color="auto"/>
      </w:divBdr>
    </w:div>
    <w:div w:id="1826896036">
      <w:bodyDiv w:val="1"/>
      <w:marLeft w:val="0"/>
      <w:marRight w:val="0"/>
      <w:marTop w:val="0"/>
      <w:marBottom w:val="0"/>
      <w:divBdr>
        <w:top w:val="none" w:sz="0" w:space="0" w:color="auto"/>
        <w:left w:val="none" w:sz="0" w:space="0" w:color="auto"/>
        <w:bottom w:val="none" w:sz="0" w:space="0" w:color="auto"/>
        <w:right w:val="none" w:sz="0" w:space="0" w:color="auto"/>
      </w:divBdr>
    </w:div>
    <w:div w:id="1833597921">
      <w:bodyDiv w:val="1"/>
      <w:marLeft w:val="0"/>
      <w:marRight w:val="0"/>
      <w:marTop w:val="0"/>
      <w:marBottom w:val="0"/>
      <w:divBdr>
        <w:top w:val="none" w:sz="0" w:space="0" w:color="auto"/>
        <w:left w:val="none" w:sz="0" w:space="0" w:color="auto"/>
        <w:bottom w:val="none" w:sz="0" w:space="0" w:color="auto"/>
        <w:right w:val="none" w:sz="0" w:space="0" w:color="auto"/>
      </w:divBdr>
    </w:div>
    <w:div w:id="1853495629">
      <w:bodyDiv w:val="1"/>
      <w:marLeft w:val="0"/>
      <w:marRight w:val="0"/>
      <w:marTop w:val="0"/>
      <w:marBottom w:val="0"/>
      <w:divBdr>
        <w:top w:val="none" w:sz="0" w:space="0" w:color="auto"/>
        <w:left w:val="none" w:sz="0" w:space="0" w:color="auto"/>
        <w:bottom w:val="none" w:sz="0" w:space="0" w:color="auto"/>
        <w:right w:val="none" w:sz="0" w:space="0" w:color="auto"/>
      </w:divBdr>
    </w:div>
    <w:div w:id="1857232371">
      <w:bodyDiv w:val="1"/>
      <w:marLeft w:val="0"/>
      <w:marRight w:val="0"/>
      <w:marTop w:val="0"/>
      <w:marBottom w:val="0"/>
      <w:divBdr>
        <w:top w:val="none" w:sz="0" w:space="0" w:color="auto"/>
        <w:left w:val="none" w:sz="0" w:space="0" w:color="auto"/>
        <w:bottom w:val="none" w:sz="0" w:space="0" w:color="auto"/>
        <w:right w:val="none" w:sz="0" w:space="0" w:color="auto"/>
      </w:divBdr>
    </w:div>
    <w:div w:id="1868444269">
      <w:bodyDiv w:val="1"/>
      <w:marLeft w:val="0"/>
      <w:marRight w:val="0"/>
      <w:marTop w:val="0"/>
      <w:marBottom w:val="0"/>
      <w:divBdr>
        <w:top w:val="none" w:sz="0" w:space="0" w:color="auto"/>
        <w:left w:val="none" w:sz="0" w:space="0" w:color="auto"/>
        <w:bottom w:val="none" w:sz="0" w:space="0" w:color="auto"/>
        <w:right w:val="none" w:sz="0" w:space="0" w:color="auto"/>
      </w:divBdr>
    </w:div>
    <w:div w:id="1869029072">
      <w:bodyDiv w:val="1"/>
      <w:marLeft w:val="0"/>
      <w:marRight w:val="0"/>
      <w:marTop w:val="0"/>
      <w:marBottom w:val="0"/>
      <w:divBdr>
        <w:top w:val="none" w:sz="0" w:space="0" w:color="auto"/>
        <w:left w:val="none" w:sz="0" w:space="0" w:color="auto"/>
        <w:bottom w:val="none" w:sz="0" w:space="0" w:color="auto"/>
        <w:right w:val="none" w:sz="0" w:space="0" w:color="auto"/>
      </w:divBdr>
    </w:div>
    <w:div w:id="1877158084">
      <w:bodyDiv w:val="1"/>
      <w:marLeft w:val="0"/>
      <w:marRight w:val="0"/>
      <w:marTop w:val="0"/>
      <w:marBottom w:val="0"/>
      <w:divBdr>
        <w:top w:val="none" w:sz="0" w:space="0" w:color="auto"/>
        <w:left w:val="none" w:sz="0" w:space="0" w:color="auto"/>
        <w:bottom w:val="none" w:sz="0" w:space="0" w:color="auto"/>
        <w:right w:val="none" w:sz="0" w:space="0" w:color="auto"/>
      </w:divBdr>
    </w:div>
    <w:div w:id="1877547692">
      <w:bodyDiv w:val="1"/>
      <w:marLeft w:val="0"/>
      <w:marRight w:val="0"/>
      <w:marTop w:val="0"/>
      <w:marBottom w:val="0"/>
      <w:divBdr>
        <w:top w:val="none" w:sz="0" w:space="0" w:color="auto"/>
        <w:left w:val="none" w:sz="0" w:space="0" w:color="auto"/>
        <w:bottom w:val="none" w:sz="0" w:space="0" w:color="auto"/>
        <w:right w:val="none" w:sz="0" w:space="0" w:color="auto"/>
      </w:divBdr>
    </w:div>
    <w:div w:id="1883127342">
      <w:bodyDiv w:val="1"/>
      <w:marLeft w:val="0"/>
      <w:marRight w:val="0"/>
      <w:marTop w:val="0"/>
      <w:marBottom w:val="0"/>
      <w:divBdr>
        <w:top w:val="none" w:sz="0" w:space="0" w:color="auto"/>
        <w:left w:val="none" w:sz="0" w:space="0" w:color="auto"/>
        <w:bottom w:val="none" w:sz="0" w:space="0" w:color="auto"/>
        <w:right w:val="none" w:sz="0" w:space="0" w:color="auto"/>
      </w:divBdr>
    </w:div>
    <w:div w:id="1883593283">
      <w:bodyDiv w:val="1"/>
      <w:marLeft w:val="0"/>
      <w:marRight w:val="0"/>
      <w:marTop w:val="0"/>
      <w:marBottom w:val="0"/>
      <w:divBdr>
        <w:top w:val="none" w:sz="0" w:space="0" w:color="auto"/>
        <w:left w:val="none" w:sz="0" w:space="0" w:color="auto"/>
        <w:bottom w:val="none" w:sz="0" w:space="0" w:color="auto"/>
        <w:right w:val="none" w:sz="0" w:space="0" w:color="auto"/>
      </w:divBdr>
    </w:div>
    <w:div w:id="1896617946">
      <w:bodyDiv w:val="1"/>
      <w:marLeft w:val="0"/>
      <w:marRight w:val="0"/>
      <w:marTop w:val="0"/>
      <w:marBottom w:val="0"/>
      <w:divBdr>
        <w:top w:val="none" w:sz="0" w:space="0" w:color="auto"/>
        <w:left w:val="none" w:sz="0" w:space="0" w:color="auto"/>
        <w:bottom w:val="none" w:sz="0" w:space="0" w:color="auto"/>
        <w:right w:val="none" w:sz="0" w:space="0" w:color="auto"/>
      </w:divBdr>
    </w:div>
    <w:div w:id="1906723663">
      <w:bodyDiv w:val="1"/>
      <w:marLeft w:val="0"/>
      <w:marRight w:val="0"/>
      <w:marTop w:val="0"/>
      <w:marBottom w:val="0"/>
      <w:divBdr>
        <w:top w:val="none" w:sz="0" w:space="0" w:color="auto"/>
        <w:left w:val="none" w:sz="0" w:space="0" w:color="auto"/>
        <w:bottom w:val="none" w:sz="0" w:space="0" w:color="auto"/>
        <w:right w:val="none" w:sz="0" w:space="0" w:color="auto"/>
      </w:divBdr>
    </w:div>
    <w:div w:id="1912736820">
      <w:bodyDiv w:val="1"/>
      <w:marLeft w:val="0"/>
      <w:marRight w:val="0"/>
      <w:marTop w:val="0"/>
      <w:marBottom w:val="0"/>
      <w:divBdr>
        <w:top w:val="none" w:sz="0" w:space="0" w:color="auto"/>
        <w:left w:val="none" w:sz="0" w:space="0" w:color="auto"/>
        <w:bottom w:val="none" w:sz="0" w:space="0" w:color="auto"/>
        <w:right w:val="none" w:sz="0" w:space="0" w:color="auto"/>
      </w:divBdr>
    </w:div>
    <w:div w:id="1924023623">
      <w:bodyDiv w:val="1"/>
      <w:marLeft w:val="0"/>
      <w:marRight w:val="0"/>
      <w:marTop w:val="0"/>
      <w:marBottom w:val="0"/>
      <w:divBdr>
        <w:top w:val="none" w:sz="0" w:space="0" w:color="auto"/>
        <w:left w:val="none" w:sz="0" w:space="0" w:color="auto"/>
        <w:bottom w:val="none" w:sz="0" w:space="0" w:color="auto"/>
        <w:right w:val="none" w:sz="0" w:space="0" w:color="auto"/>
      </w:divBdr>
    </w:div>
    <w:div w:id="1930115830">
      <w:bodyDiv w:val="1"/>
      <w:marLeft w:val="0"/>
      <w:marRight w:val="0"/>
      <w:marTop w:val="0"/>
      <w:marBottom w:val="0"/>
      <w:divBdr>
        <w:top w:val="none" w:sz="0" w:space="0" w:color="auto"/>
        <w:left w:val="none" w:sz="0" w:space="0" w:color="auto"/>
        <w:bottom w:val="none" w:sz="0" w:space="0" w:color="auto"/>
        <w:right w:val="none" w:sz="0" w:space="0" w:color="auto"/>
      </w:divBdr>
    </w:div>
    <w:div w:id="1934973013">
      <w:bodyDiv w:val="1"/>
      <w:marLeft w:val="0"/>
      <w:marRight w:val="0"/>
      <w:marTop w:val="0"/>
      <w:marBottom w:val="0"/>
      <w:divBdr>
        <w:top w:val="none" w:sz="0" w:space="0" w:color="auto"/>
        <w:left w:val="none" w:sz="0" w:space="0" w:color="auto"/>
        <w:bottom w:val="none" w:sz="0" w:space="0" w:color="auto"/>
        <w:right w:val="none" w:sz="0" w:space="0" w:color="auto"/>
      </w:divBdr>
    </w:div>
    <w:div w:id="1945569715">
      <w:bodyDiv w:val="1"/>
      <w:marLeft w:val="0"/>
      <w:marRight w:val="0"/>
      <w:marTop w:val="0"/>
      <w:marBottom w:val="0"/>
      <w:divBdr>
        <w:top w:val="none" w:sz="0" w:space="0" w:color="auto"/>
        <w:left w:val="none" w:sz="0" w:space="0" w:color="auto"/>
        <w:bottom w:val="none" w:sz="0" w:space="0" w:color="auto"/>
        <w:right w:val="none" w:sz="0" w:space="0" w:color="auto"/>
      </w:divBdr>
    </w:div>
    <w:div w:id="1968969974">
      <w:bodyDiv w:val="1"/>
      <w:marLeft w:val="0"/>
      <w:marRight w:val="0"/>
      <w:marTop w:val="0"/>
      <w:marBottom w:val="0"/>
      <w:divBdr>
        <w:top w:val="none" w:sz="0" w:space="0" w:color="auto"/>
        <w:left w:val="none" w:sz="0" w:space="0" w:color="auto"/>
        <w:bottom w:val="none" w:sz="0" w:space="0" w:color="auto"/>
        <w:right w:val="none" w:sz="0" w:space="0" w:color="auto"/>
      </w:divBdr>
    </w:div>
    <w:div w:id="1986351651">
      <w:bodyDiv w:val="1"/>
      <w:marLeft w:val="0"/>
      <w:marRight w:val="0"/>
      <w:marTop w:val="0"/>
      <w:marBottom w:val="0"/>
      <w:divBdr>
        <w:top w:val="none" w:sz="0" w:space="0" w:color="auto"/>
        <w:left w:val="none" w:sz="0" w:space="0" w:color="auto"/>
        <w:bottom w:val="none" w:sz="0" w:space="0" w:color="auto"/>
        <w:right w:val="none" w:sz="0" w:space="0" w:color="auto"/>
      </w:divBdr>
    </w:div>
    <w:div w:id="1987276950">
      <w:bodyDiv w:val="1"/>
      <w:marLeft w:val="0"/>
      <w:marRight w:val="0"/>
      <w:marTop w:val="0"/>
      <w:marBottom w:val="0"/>
      <w:divBdr>
        <w:top w:val="none" w:sz="0" w:space="0" w:color="auto"/>
        <w:left w:val="none" w:sz="0" w:space="0" w:color="auto"/>
        <w:bottom w:val="none" w:sz="0" w:space="0" w:color="auto"/>
        <w:right w:val="none" w:sz="0" w:space="0" w:color="auto"/>
      </w:divBdr>
    </w:div>
    <w:div w:id="1996908935">
      <w:bodyDiv w:val="1"/>
      <w:marLeft w:val="0"/>
      <w:marRight w:val="0"/>
      <w:marTop w:val="0"/>
      <w:marBottom w:val="0"/>
      <w:divBdr>
        <w:top w:val="none" w:sz="0" w:space="0" w:color="auto"/>
        <w:left w:val="none" w:sz="0" w:space="0" w:color="auto"/>
        <w:bottom w:val="none" w:sz="0" w:space="0" w:color="auto"/>
        <w:right w:val="none" w:sz="0" w:space="0" w:color="auto"/>
      </w:divBdr>
    </w:div>
    <w:div w:id="2000186570">
      <w:bodyDiv w:val="1"/>
      <w:marLeft w:val="0"/>
      <w:marRight w:val="0"/>
      <w:marTop w:val="0"/>
      <w:marBottom w:val="0"/>
      <w:divBdr>
        <w:top w:val="none" w:sz="0" w:space="0" w:color="auto"/>
        <w:left w:val="none" w:sz="0" w:space="0" w:color="auto"/>
        <w:bottom w:val="none" w:sz="0" w:space="0" w:color="auto"/>
        <w:right w:val="none" w:sz="0" w:space="0" w:color="auto"/>
      </w:divBdr>
    </w:div>
    <w:div w:id="2007704245">
      <w:bodyDiv w:val="1"/>
      <w:marLeft w:val="0"/>
      <w:marRight w:val="0"/>
      <w:marTop w:val="0"/>
      <w:marBottom w:val="0"/>
      <w:divBdr>
        <w:top w:val="none" w:sz="0" w:space="0" w:color="auto"/>
        <w:left w:val="none" w:sz="0" w:space="0" w:color="auto"/>
        <w:bottom w:val="none" w:sz="0" w:space="0" w:color="auto"/>
        <w:right w:val="none" w:sz="0" w:space="0" w:color="auto"/>
      </w:divBdr>
    </w:div>
    <w:div w:id="2016229391">
      <w:bodyDiv w:val="1"/>
      <w:marLeft w:val="0"/>
      <w:marRight w:val="0"/>
      <w:marTop w:val="0"/>
      <w:marBottom w:val="0"/>
      <w:divBdr>
        <w:top w:val="none" w:sz="0" w:space="0" w:color="auto"/>
        <w:left w:val="none" w:sz="0" w:space="0" w:color="auto"/>
        <w:bottom w:val="none" w:sz="0" w:space="0" w:color="auto"/>
        <w:right w:val="none" w:sz="0" w:space="0" w:color="auto"/>
      </w:divBdr>
    </w:div>
    <w:div w:id="2023586234">
      <w:bodyDiv w:val="1"/>
      <w:marLeft w:val="0"/>
      <w:marRight w:val="0"/>
      <w:marTop w:val="0"/>
      <w:marBottom w:val="0"/>
      <w:divBdr>
        <w:top w:val="none" w:sz="0" w:space="0" w:color="auto"/>
        <w:left w:val="none" w:sz="0" w:space="0" w:color="auto"/>
        <w:bottom w:val="none" w:sz="0" w:space="0" w:color="auto"/>
        <w:right w:val="none" w:sz="0" w:space="0" w:color="auto"/>
      </w:divBdr>
    </w:div>
    <w:div w:id="2023777112">
      <w:bodyDiv w:val="1"/>
      <w:marLeft w:val="0"/>
      <w:marRight w:val="0"/>
      <w:marTop w:val="0"/>
      <w:marBottom w:val="0"/>
      <w:divBdr>
        <w:top w:val="none" w:sz="0" w:space="0" w:color="auto"/>
        <w:left w:val="none" w:sz="0" w:space="0" w:color="auto"/>
        <w:bottom w:val="none" w:sz="0" w:space="0" w:color="auto"/>
        <w:right w:val="none" w:sz="0" w:space="0" w:color="auto"/>
      </w:divBdr>
    </w:div>
    <w:div w:id="2027511954">
      <w:bodyDiv w:val="1"/>
      <w:marLeft w:val="0"/>
      <w:marRight w:val="0"/>
      <w:marTop w:val="0"/>
      <w:marBottom w:val="0"/>
      <w:divBdr>
        <w:top w:val="none" w:sz="0" w:space="0" w:color="auto"/>
        <w:left w:val="none" w:sz="0" w:space="0" w:color="auto"/>
        <w:bottom w:val="none" w:sz="0" w:space="0" w:color="auto"/>
        <w:right w:val="none" w:sz="0" w:space="0" w:color="auto"/>
      </w:divBdr>
      <w:divsChild>
        <w:div w:id="1071346719">
          <w:marLeft w:val="0"/>
          <w:marRight w:val="0"/>
          <w:marTop w:val="0"/>
          <w:marBottom w:val="0"/>
          <w:divBdr>
            <w:top w:val="none" w:sz="0" w:space="0" w:color="auto"/>
            <w:left w:val="none" w:sz="0" w:space="0" w:color="auto"/>
            <w:bottom w:val="none" w:sz="0" w:space="0" w:color="auto"/>
            <w:right w:val="none" w:sz="0" w:space="0" w:color="auto"/>
          </w:divBdr>
          <w:divsChild>
            <w:div w:id="28914881">
              <w:marLeft w:val="0"/>
              <w:marRight w:val="0"/>
              <w:marTop w:val="0"/>
              <w:marBottom w:val="0"/>
              <w:divBdr>
                <w:top w:val="none" w:sz="0" w:space="0" w:color="auto"/>
                <w:left w:val="none" w:sz="0" w:space="0" w:color="auto"/>
                <w:bottom w:val="none" w:sz="0" w:space="0" w:color="auto"/>
                <w:right w:val="none" w:sz="0" w:space="0" w:color="auto"/>
              </w:divBdr>
              <w:divsChild>
                <w:div w:id="1333334244">
                  <w:marLeft w:val="0"/>
                  <w:marRight w:val="0"/>
                  <w:marTop w:val="0"/>
                  <w:marBottom w:val="0"/>
                  <w:divBdr>
                    <w:top w:val="none" w:sz="0" w:space="0" w:color="auto"/>
                    <w:left w:val="none" w:sz="0" w:space="0" w:color="auto"/>
                    <w:bottom w:val="none" w:sz="0" w:space="0" w:color="auto"/>
                    <w:right w:val="none" w:sz="0" w:space="0" w:color="auto"/>
                  </w:divBdr>
                  <w:divsChild>
                    <w:div w:id="392193960">
                      <w:marLeft w:val="0"/>
                      <w:marRight w:val="0"/>
                      <w:marTop w:val="0"/>
                      <w:marBottom w:val="0"/>
                      <w:divBdr>
                        <w:top w:val="none" w:sz="0" w:space="0" w:color="auto"/>
                        <w:left w:val="none" w:sz="0" w:space="0" w:color="auto"/>
                        <w:bottom w:val="none" w:sz="0" w:space="0" w:color="auto"/>
                        <w:right w:val="none" w:sz="0" w:space="0" w:color="auto"/>
                      </w:divBdr>
                      <w:divsChild>
                        <w:div w:id="112303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0548497">
      <w:bodyDiv w:val="1"/>
      <w:marLeft w:val="0"/>
      <w:marRight w:val="0"/>
      <w:marTop w:val="0"/>
      <w:marBottom w:val="0"/>
      <w:divBdr>
        <w:top w:val="none" w:sz="0" w:space="0" w:color="auto"/>
        <w:left w:val="none" w:sz="0" w:space="0" w:color="auto"/>
        <w:bottom w:val="none" w:sz="0" w:space="0" w:color="auto"/>
        <w:right w:val="none" w:sz="0" w:space="0" w:color="auto"/>
      </w:divBdr>
      <w:divsChild>
        <w:div w:id="106972551">
          <w:marLeft w:val="0"/>
          <w:marRight w:val="0"/>
          <w:marTop w:val="0"/>
          <w:marBottom w:val="0"/>
          <w:divBdr>
            <w:top w:val="none" w:sz="0" w:space="0" w:color="auto"/>
            <w:left w:val="none" w:sz="0" w:space="0" w:color="auto"/>
            <w:bottom w:val="none" w:sz="0" w:space="0" w:color="auto"/>
            <w:right w:val="none" w:sz="0" w:space="0" w:color="auto"/>
          </w:divBdr>
          <w:divsChild>
            <w:div w:id="90782953">
              <w:marLeft w:val="0"/>
              <w:marRight w:val="0"/>
              <w:marTop w:val="0"/>
              <w:marBottom w:val="0"/>
              <w:divBdr>
                <w:top w:val="none" w:sz="0" w:space="0" w:color="auto"/>
                <w:left w:val="none" w:sz="0" w:space="0" w:color="auto"/>
                <w:bottom w:val="none" w:sz="0" w:space="0" w:color="auto"/>
                <w:right w:val="none" w:sz="0" w:space="0" w:color="auto"/>
              </w:divBdr>
              <w:divsChild>
                <w:div w:id="1727072957">
                  <w:marLeft w:val="0"/>
                  <w:marRight w:val="0"/>
                  <w:marTop w:val="0"/>
                  <w:marBottom w:val="0"/>
                  <w:divBdr>
                    <w:top w:val="none" w:sz="0" w:space="0" w:color="auto"/>
                    <w:left w:val="none" w:sz="0" w:space="0" w:color="auto"/>
                    <w:bottom w:val="none" w:sz="0" w:space="0" w:color="auto"/>
                    <w:right w:val="none" w:sz="0" w:space="0" w:color="auto"/>
                  </w:divBdr>
                  <w:divsChild>
                    <w:div w:id="605844361">
                      <w:marLeft w:val="0"/>
                      <w:marRight w:val="0"/>
                      <w:marTop w:val="0"/>
                      <w:marBottom w:val="0"/>
                      <w:divBdr>
                        <w:top w:val="none" w:sz="0" w:space="0" w:color="auto"/>
                        <w:left w:val="none" w:sz="0" w:space="0" w:color="auto"/>
                        <w:bottom w:val="none" w:sz="0" w:space="0" w:color="auto"/>
                        <w:right w:val="none" w:sz="0" w:space="0" w:color="auto"/>
                      </w:divBdr>
                      <w:divsChild>
                        <w:div w:id="1306424883">
                          <w:marLeft w:val="0"/>
                          <w:marRight w:val="0"/>
                          <w:marTop w:val="0"/>
                          <w:marBottom w:val="0"/>
                          <w:divBdr>
                            <w:top w:val="none" w:sz="0" w:space="0" w:color="auto"/>
                            <w:left w:val="none" w:sz="0" w:space="0" w:color="auto"/>
                            <w:bottom w:val="none" w:sz="0" w:space="0" w:color="auto"/>
                            <w:right w:val="none" w:sz="0" w:space="0" w:color="auto"/>
                          </w:divBdr>
                          <w:divsChild>
                            <w:div w:id="2038849478">
                              <w:marLeft w:val="0"/>
                              <w:marRight w:val="0"/>
                              <w:marTop w:val="0"/>
                              <w:marBottom w:val="0"/>
                              <w:divBdr>
                                <w:top w:val="none" w:sz="0" w:space="0" w:color="auto"/>
                                <w:left w:val="none" w:sz="0" w:space="0" w:color="auto"/>
                                <w:bottom w:val="none" w:sz="0" w:space="0" w:color="auto"/>
                                <w:right w:val="none" w:sz="0" w:space="0" w:color="auto"/>
                              </w:divBdr>
                              <w:divsChild>
                                <w:div w:id="114107711">
                                  <w:marLeft w:val="0"/>
                                  <w:marRight w:val="0"/>
                                  <w:marTop w:val="0"/>
                                  <w:marBottom w:val="0"/>
                                  <w:divBdr>
                                    <w:top w:val="none" w:sz="0" w:space="0" w:color="auto"/>
                                    <w:left w:val="none" w:sz="0" w:space="0" w:color="auto"/>
                                    <w:bottom w:val="none" w:sz="0" w:space="0" w:color="auto"/>
                                    <w:right w:val="none" w:sz="0" w:space="0" w:color="auto"/>
                                  </w:divBdr>
                                  <w:divsChild>
                                    <w:div w:id="16333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273423">
      <w:bodyDiv w:val="1"/>
      <w:marLeft w:val="0"/>
      <w:marRight w:val="0"/>
      <w:marTop w:val="0"/>
      <w:marBottom w:val="0"/>
      <w:divBdr>
        <w:top w:val="none" w:sz="0" w:space="0" w:color="auto"/>
        <w:left w:val="none" w:sz="0" w:space="0" w:color="auto"/>
        <w:bottom w:val="none" w:sz="0" w:space="0" w:color="auto"/>
        <w:right w:val="none" w:sz="0" w:space="0" w:color="auto"/>
      </w:divBdr>
    </w:div>
    <w:div w:id="2053915597">
      <w:bodyDiv w:val="1"/>
      <w:marLeft w:val="0"/>
      <w:marRight w:val="0"/>
      <w:marTop w:val="0"/>
      <w:marBottom w:val="0"/>
      <w:divBdr>
        <w:top w:val="none" w:sz="0" w:space="0" w:color="auto"/>
        <w:left w:val="none" w:sz="0" w:space="0" w:color="auto"/>
        <w:bottom w:val="none" w:sz="0" w:space="0" w:color="auto"/>
        <w:right w:val="none" w:sz="0" w:space="0" w:color="auto"/>
      </w:divBdr>
    </w:div>
    <w:div w:id="2060590741">
      <w:bodyDiv w:val="1"/>
      <w:marLeft w:val="0"/>
      <w:marRight w:val="0"/>
      <w:marTop w:val="0"/>
      <w:marBottom w:val="0"/>
      <w:divBdr>
        <w:top w:val="none" w:sz="0" w:space="0" w:color="auto"/>
        <w:left w:val="none" w:sz="0" w:space="0" w:color="auto"/>
        <w:bottom w:val="none" w:sz="0" w:space="0" w:color="auto"/>
        <w:right w:val="none" w:sz="0" w:space="0" w:color="auto"/>
      </w:divBdr>
    </w:div>
    <w:div w:id="2079209018">
      <w:bodyDiv w:val="1"/>
      <w:marLeft w:val="0"/>
      <w:marRight w:val="0"/>
      <w:marTop w:val="0"/>
      <w:marBottom w:val="0"/>
      <w:divBdr>
        <w:top w:val="none" w:sz="0" w:space="0" w:color="auto"/>
        <w:left w:val="none" w:sz="0" w:space="0" w:color="auto"/>
        <w:bottom w:val="none" w:sz="0" w:space="0" w:color="auto"/>
        <w:right w:val="none" w:sz="0" w:space="0" w:color="auto"/>
      </w:divBdr>
    </w:div>
    <w:div w:id="2087456947">
      <w:bodyDiv w:val="1"/>
      <w:marLeft w:val="0"/>
      <w:marRight w:val="0"/>
      <w:marTop w:val="0"/>
      <w:marBottom w:val="0"/>
      <w:divBdr>
        <w:top w:val="none" w:sz="0" w:space="0" w:color="auto"/>
        <w:left w:val="none" w:sz="0" w:space="0" w:color="auto"/>
        <w:bottom w:val="none" w:sz="0" w:space="0" w:color="auto"/>
        <w:right w:val="none" w:sz="0" w:space="0" w:color="auto"/>
      </w:divBdr>
    </w:div>
    <w:div w:id="2093425583">
      <w:bodyDiv w:val="1"/>
      <w:marLeft w:val="0"/>
      <w:marRight w:val="0"/>
      <w:marTop w:val="0"/>
      <w:marBottom w:val="0"/>
      <w:divBdr>
        <w:top w:val="none" w:sz="0" w:space="0" w:color="auto"/>
        <w:left w:val="none" w:sz="0" w:space="0" w:color="auto"/>
        <w:bottom w:val="none" w:sz="0" w:space="0" w:color="auto"/>
        <w:right w:val="none" w:sz="0" w:space="0" w:color="auto"/>
      </w:divBdr>
    </w:div>
    <w:div w:id="2093579458">
      <w:bodyDiv w:val="1"/>
      <w:marLeft w:val="0"/>
      <w:marRight w:val="0"/>
      <w:marTop w:val="0"/>
      <w:marBottom w:val="0"/>
      <w:divBdr>
        <w:top w:val="none" w:sz="0" w:space="0" w:color="auto"/>
        <w:left w:val="none" w:sz="0" w:space="0" w:color="auto"/>
        <w:bottom w:val="none" w:sz="0" w:space="0" w:color="auto"/>
        <w:right w:val="none" w:sz="0" w:space="0" w:color="auto"/>
      </w:divBdr>
    </w:div>
    <w:div w:id="2097245225">
      <w:bodyDiv w:val="1"/>
      <w:marLeft w:val="0"/>
      <w:marRight w:val="0"/>
      <w:marTop w:val="0"/>
      <w:marBottom w:val="0"/>
      <w:divBdr>
        <w:top w:val="none" w:sz="0" w:space="0" w:color="auto"/>
        <w:left w:val="none" w:sz="0" w:space="0" w:color="auto"/>
        <w:bottom w:val="none" w:sz="0" w:space="0" w:color="auto"/>
        <w:right w:val="none" w:sz="0" w:space="0" w:color="auto"/>
      </w:divBdr>
    </w:div>
    <w:div w:id="2097433256">
      <w:bodyDiv w:val="1"/>
      <w:marLeft w:val="0"/>
      <w:marRight w:val="0"/>
      <w:marTop w:val="0"/>
      <w:marBottom w:val="0"/>
      <w:divBdr>
        <w:top w:val="none" w:sz="0" w:space="0" w:color="auto"/>
        <w:left w:val="none" w:sz="0" w:space="0" w:color="auto"/>
        <w:bottom w:val="none" w:sz="0" w:space="0" w:color="auto"/>
        <w:right w:val="none" w:sz="0" w:space="0" w:color="auto"/>
      </w:divBdr>
    </w:div>
    <w:div w:id="2104260983">
      <w:bodyDiv w:val="1"/>
      <w:marLeft w:val="0"/>
      <w:marRight w:val="0"/>
      <w:marTop w:val="0"/>
      <w:marBottom w:val="0"/>
      <w:divBdr>
        <w:top w:val="none" w:sz="0" w:space="0" w:color="auto"/>
        <w:left w:val="none" w:sz="0" w:space="0" w:color="auto"/>
        <w:bottom w:val="none" w:sz="0" w:space="0" w:color="auto"/>
        <w:right w:val="none" w:sz="0" w:space="0" w:color="auto"/>
      </w:divBdr>
    </w:div>
    <w:div w:id="2128308779">
      <w:bodyDiv w:val="1"/>
      <w:marLeft w:val="0"/>
      <w:marRight w:val="0"/>
      <w:marTop w:val="0"/>
      <w:marBottom w:val="0"/>
      <w:divBdr>
        <w:top w:val="none" w:sz="0" w:space="0" w:color="auto"/>
        <w:left w:val="none" w:sz="0" w:space="0" w:color="auto"/>
        <w:bottom w:val="none" w:sz="0" w:space="0" w:color="auto"/>
        <w:right w:val="none" w:sz="0" w:space="0" w:color="auto"/>
      </w:divBdr>
    </w:div>
    <w:div w:id="2136826705">
      <w:bodyDiv w:val="1"/>
      <w:marLeft w:val="0"/>
      <w:marRight w:val="0"/>
      <w:marTop w:val="0"/>
      <w:marBottom w:val="0"/>
      <w:divBdr>
        <w:top w:val="none" w:sz="0" w:space="0" w:color="auto"/>
        <w:left w:val="none" w:sz="0" w:space="0" w:color="auto"/>
        <w:bottom w:val="none" w:sz="0" w:space="0" w:color="auto"/>
        <w:right w:val="none" w:sz="0" w:space="0" w:color="auto"/>
      </w:divBdr>
    </w:div>
    <w:div w:id="2137674135">
      <w:bodyDiv w:val="1"/>
      <w:marLeft w:val="0"/>
      <w:marRight w:val="0"/>
      <w:marTop w:val="0"/>
      <w:marBottom w:val="0"/>
      <w:divBdr>
        <w:top w:val="none" w:sz="0" w:space="0" w:color="auto"/>
        <w:left w:val="none" w:sz="0" w:space="0" w:color="auto"/>
        <w:bottom w:val="none" w:sz="0" w:space="0" w:color="auto"/>
        <w:right w:val="none" w:sz="0" w:space="0" w:color="auto"/>
      </w:divBdr>
    </w:div>
    <w:div w:id="214145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ProgressStatus xmlns="dbd46520-c392-41b5-9f68-fe7486eefad7">Ready for Review</Progress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D05786-1864-402A-8B69-56F0C03BB290}">
  <ds:schemaRefs>
    <ds:schemaRef ds:uri="http://schemas.openxmlformats.org/officeDocument/2006/bibliography"/>
  </ds:schemaRefs>
</ds:datastoreItem>
</file>

<file path=customXml/itemProps2.xml><?xml version="1.0" encoding="utf-8"?>
<ds:datastoreItem xmlns:ds="http://schemas.openxmlformats.org/officeDocument/2006/customXml" ds:itemID="{D011AE7E-0A91-4970-A068-29E74E6128B8}">
  <ds:schemaRefs>
    <ds:schemaRef ds:uri="http://schemas.microsoft.com/office/2006/documentManagement/types"/>
    <ds:schemaRef ds:uri="3c9e15a3-223f-4584-afb1-1dbe0b3878fa"/>
    <ds:schemaRef ds:uri="http://schemas.microsoft.com/office/2006/metadata/properties"/>
    <ds:schemaRef ds:uri="http://purl.org/dc/terms/"/>
    <ds:schemaRef ds:uri="826143e3-bbcb-45bb-8829-107013e701e5"/>
    <ds:schemaRef ds:uri="http://purl.org/dc/elements/1.1/"/>
    <ds:schemaRef ds:uri="http://purl.org/dc/dcmitype/"/>
    <ds:schemaRef ds:uri="http://schemas.openxmlformats.org/package/2006/metadata/core-properties"/>
    <ds:schemaRef ds:uri="http://schemas.microsoft.com/office/infopath/2007/PartnerControls"/>
    <ds:schemaRef ds:uri="dbd46520-c392-41b5-9f68-fe7486eefad7"/>
    <ds:schemaRef ds:uri="http://www.w3.org/XML/1998/namespace"/>
  </ds:schemaRefs>
</ds:datastoreItem>
</file>

<file path=customXml/itemProps3.xml><?xml version="1.0" encoding="utf-8"?>
<ds:datastoreItem xmlns:ds="http://schemas.openxmlformats.org/officeDocument/2006/customXml" ds:itemID="{7A7E4BA4-8DB7-4217-AF4C-4BEFA59721AE}">
  <ds:schemaRefs>
    <ds:schemaRef ds:uri="http://schemas.microsoft.com/sharepoint/v3/contenttype/forms"/>
  </ds:schemaRefs>
</ds:datastoreItem>
</file>

<file path=customXml/itemProps4.xml><?xml version="1.0" encoding="utf-8"?>
<ds:datastoreItem xmlns:ds="http://schemas.openxmlformats.org/officeDocument/2006/customXml" ds:itemID="{D3D8FC32-5211-44F6-A397-32D0B5299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28122</TotalTime>
  <Pages>23</Pages>
  <Words>10851</Words>
  <Characters>61856</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Agenda</vt:lpstr>
    </vt:vector>
  </TitlesOfParts>
  <Company>NAIC</Company>
  <LinksUpToDate>false</LinksUpToDate>
  <CharactersWithSpaces>72562</CharactersWithSpaces>
  <SharedDoc>false</SharedDoc>
  <HLinks>
    <vt:vector size="6" baseType="variant">
      <vt:variant>
        <vt:i4>917522</vt:i4>
      </vt:variant>
      <vt:variant>
        <vt:i4>0</vt:i4>
      </vt:variant>
      <vt:variant>
        <vt:i4>0</vt:i4>
      </vt:variant>
      <vt:variant>
        <vt:i4>5</vt:i4>
      </vt:variant>
      <vt:variant>
        <vt:lpwstr/>
      </vt:variant>
      <vt:variant>
        <vt:lpwstr>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NAIC</dc:creator>
  <cp:keywords/>
  <dc:description/>
  <cp:lastModifiedBy>Oden, Wil</cp:lastModifiedBy>
  <cp:revision>4710</cp:revision>
  <cp:lastPrinted>2024-11-05T16:34:00Z</cp:lastPrinted>
  <dcterms:created xsi:type="dcterms:W3CDTF">2023-03-03T02:26:00Z</dcterms:created>
  <dcterms:modified xsi:type="dcterms:W3CDTF">2025-08-05T19:20:00Z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